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71A42" w14:textId="77777777" w:rsidR="00A9250F" w:rsidRPr="00B26CA6" w:rsidRDefault="00A9250F" w:rsidP="00F56F1C">
      <w:pPr>
        <w:spacing w:after="0"/>
        <w:jc w:val="left"/>
        <w:rPr>
          <w:rFonts w:asciiTheme="minorHAnsi" w:hAnsiTheme="minorHAnsi" w:cstheme="minorHAnsi"/>
          <w:b/>
          <w:color w:val="000000"/>
          <w:lang w:eastAsia="sl-SI"/>
        </w:rPr>
      </w:pPr>
      <w:r w:rsidRPr="00B26CA6">
        <w:rPr>
          <w:rFonts w:asciiTheme="minorHAnsi" w:hAnsiTheme="minorHAnsi" w:cstheme="minorHAnsi"/>
          <w:b/>
          <w:color w:val="000000"/>
          <w:lang w:eastAsia="sl-SI"/>
        </w:rPr>
        <w:t>REPUBLIKA HRVATSKA</w:t>
      </w:r>
    </w:p>
    <w:p w14:paraId="06F71658" w14:textId="77777777" w:rsidR="00A9250F" w:rsidRPr="00B26CA6" w:rsidRDefault="00A9250F" w:rsidP="00F56F1C">
      <w:pPr>
        <w:spacing w:after="0"/>
        <w:jc w:val="left"/>
        <w:rPr>
          <w:rFonts w:asciiTheme="minorHAnsi" w:hAnsiTheme="minorHAnsi" w:cstheme="minorHAnsi"/>
          <w:b/>
          <w:color w:val="000000"/>
          <w:lang w:eastAsia="sl-SI"/>
        </w:rPr>
      </w:pPr>
      <w:r w:rsidRPr="00B26CA6">
        <w:rPr>
          <w:rFonts w:asciiTheme="minorHAnsi" w:hAnsiTheme="minorHAnsi" w:cstheme="minorHAnsi"/>
          <w:b/>
          <w:color w:val="000000"/>
          <w:lang w:eastAsia="sl-SI"/>
        </w:rPr>
        <w:t>FOND ZA ZAŠTITU OKOLIŠA I ENERGETSKU UČINKOVITOST</w:t>
      </w:r>
    </w:p>
    <w:p w14:paraId="5020E291" w14:textId="77777777" w:rsidR="00A9250F" w:rsidRPr="00B26CA6" w:rsidRDefault="00A9250F" w:rsidP="00F56F1C">
      <w:pPr>
        <w:spacing w:after="0"/>
        <w:jc w:val="left"/>
        <w:rPr>
          <w:rFonts w:asciiTheme="minorHAnsi" w:hAnsiTheme="minorHAnsi" w:cstheme="minorHAnsi"/>
          <w:b/>
          <w:color w:val="000000"/>
          <w:lang w:eastAsia="sl-SI"/>
        </w:rPr>
      </w:pPr>
      <w:r w:rsidRPr="00B26CA6">
        <w:rPr>
          <w:rFonts w:asciiTheme="minorHAnsi" w:hAnsiTheme="minorHAnsi" w:cstheme="minorHAnsi"/>
          <w:b/>
          <w:color w:val="000000"/>
          <w:lang w:eastAsia="sl-SI"/>
        </w:rPr>
        <w:t>10 000 ZAGREB, RADNIČKA CESTA 80</w:t>
      </w:r>
    </w:p>
    <w:p w14:paraId="18A0C226" w14:textId="77777777" w:rsidR="00A9250F" w:rsidRPr="00B26CA6" w:rsidRDefault="00A9250F" w:rsidP="00F56F1C">
      <w:pPr>
        <w:spacing w:after="0"/>
        <w:rPr>
          <w:rFonts w:asciiTheme="minorHAnsi" w:hAnsiTheme="minorHAnsi" w:cstheme="minorHAnsi"/>
          <w:color w:val="000000"/>
          <w:sz w:val="22"/>
          <w:lang w:eastAsia="hr-HR"/>
        </w:rPr>
      </w:pPr>
    </w:p>
    <w:p w14:paraId="6A44EDBD" w14:textId="77777777" w:rsidR="00A9250F" w:rsidRPr="00B26CA6" w:rsidRDefault="00A9250F" w:rsidP="00F56F1C">
      <w:pPr>
        <w:spacing w:after="0"/>
        <w:rPr>
          <w:rFonts w:asciiTheme="minorHAnsi" w:hAnsiTheme="minorHAnsi" w:cstheme="minorHAnsi"/>
          <w:color w:val="000000"/>
          <w:sz w:val="22"/>
          <w:lang w:eastAsia="hr-HR"/>
        </w:rPr>
      </w:pPr>
    </w:p>
    <w:p w14:paraId="716165DE" w14:textId="77777777" w:rsidR="00A9250F" w:rsidRPr="00B26CA6" w:rsidRDefault="00A9250F" w:rsidP="00F56F1C">
      <w:pPr>
        <w:spacing w:after="0"/>
        <w:rPr>
          <w:rFonts w:asciiTheme="minorHAnsi" w:hAnsiTheme="minorHAnsi" w:cstheme="minorHAnsi"/>
          <w:color w:val="000000"/>
          <w:sz w:val="22"/>
          <w:lang w:eastAsia="hr-HR"/>
        </w:rPr>
      </w:pPr>
    </w:p>
    <w:p w14:paraId="408DD94E" w14:textId="77777777" w:rsidR="00A9250F" w:rsidRPr="00B26CA6" w:rsidRDefault="00A9250F" w:rsidP="00F56F1C">
      <w:pPr>
        <w:spacing w:after="0"/>
        <w:rPr>
          <w:rFonts w:asciiTheme="minorHAnsi" w:hAnsiTheme="minorHAnsi" w:cstheme="minorHAnsi"/>
          <w:color w:val="000000"/>
          <w:sz w:val="22"/>
          <w:lang w:eastAsia="hr-HR"/>
        </w:rPr>
      </w:pPr>
    </w:p>
    <w:p w14:paraId="1CD64F4B" w14:textId="77777777" w:rsidR="00A9250F" w:rsidRPr="00B26CA6" w:rsidRDefault="00A9250F" w:rsidP="00F56F1C">
      <w:pPr>
        <w:spacing w:after="0"/>
        <w:rPr>
          <w:rFonts w:asciiTheme="minorHAnsi" w:hAnsiTheme="minorHAnsi" w:cstheme="minorHAnsi"/>
          <w:color w:val="000000"/>
          <w:sz w:val="22"/>
          <w:lang w:eastAsia="hr-HR"/>
        </w:rPr>
      </w:pPr>
    </w:p>
    <w:p w14:paraId="64ACAE6F" w14:textId="77777777" w:rsidR="00A9250F" w:rsidRPr="00B26CA6" w:rsidRDefault="00A9250F" w:rsidP="00F56F1C">
      <w:pPr>
        <w:spacing w:after="0"/>
        <w:rPr>
          <w:rFonts w:asciiTheme="minorHAnsi" w:hAnsiTheme="minorHAnsi" w:cstheme="minorHAnsi"/>
          <w:color w:val="000000"/>
          <w:sz w:val="22"/>
          <w:lang w:eastAsia="hr-HR"/>
        </w:rPr>
      </w:pPr>
    </w:p>
    <w:p w14:paraId="4FACCF62" w14:textId="77777777" w:rsidR="00A9250F" w:rsidRPr="00B26CA6" w:rsidRDefault="00A9250F" w:rsidP="00F56F1C">
      <w:pPr>
        <w:spacing w:after="0"/>
        <w:rPr>
          <w:rFonts w:asciiTheme="minorHAnsi" w:hAnsiTheme="minorHAnsi" w:cstheme="minorHAnsi"/>
          <w:color w:val="000000"/>
          <w:sz w:val="22"/>
          <w:lang w:eastAsia="hr-HR"/>
        </w:rPr>
      </w:pPr>
    </w:p>
    <w:p w14:paraId="339CD47E" w14:textId="77777777" w:rsidR="00A9250F" w:rsidRPr="00B26CA6" w:rsidRDefault="00A9250F" w:rsidP="00F56F1C">
      <w:pPr>
        <w:spacing w:after="0"/>
        <w:rPr>
          <w:rFonts w:asciiTheme="minorHAnsi" w:hAnsiTheme="minorHAnsi" w:cstheme="minorHAnsi"/>
          <w:color w:val="000000"/>
          <w:sz w:val="22"/>
          <w:lang w:eastAsia="hr-HR"/>
        </w:rPr>
      </w:pPr>
    </w:p>
    <w:p w14:paraId="2290C336" w14:textId="77777777" w:rsidR="00A9250F" w:rsidRPr="00B26CA6" w:rsidRDefault="00A9250F" w:rsidP="00F56F1C">
      <w:pPr>
        <w:jc w:val="center"/>
        <w:rPr>
          <w:rFonts w:asciiTheme="minorHAnsi" w:hAnsiTheme="minorHAnsi" w:cstheme="minorHAnsi"/>
          <w:b/>
          <w:color w:val="000000"/>
          <w:sz w:val="40"/>
          <w:lang w:eastAsia="hr-HR"/>
        </w:rPr>
      </w:pPr>
      <w:r w:rsidRPr="00B26CA6">
        <w:rPr>
          <w:rFonts w:asciiTheme="minorHAnsi" w:hAnsiTheme="minorHAnsi" w:cstheme="minorHAnsi"/>
          <w:b/>
          <w:color w:val="000000"/>
          <w:sz w:val="40"/>
          <w:lang w:eastAsia="hr-HR"/>
        </w:rPr>
        <w:t>DOKUMENTACIJA O NABAVI</w:t>
      </w:r>
    </w:p>
    <w:p w14:paraId="269DB580" w14:textId="77777777" w:rsidR="00A9250F" w:rsidRPr="00B26CA6" w:rsidRDefault="00A9250F" w:rsidP="00F56F1C">
      <w:pPr>
        <w:jc w:val="center"/>
        <w:rPr>
          <w:rFonts w:asciiTheme="minorHAnsi" w:hAnsiTheme="minorHAnsi" w:cstheme="minorHAnsi"/>
          <w:color w:val="000000"/>
          <w:sz w:val="24"/>
          <w:lang w:eastAsia="hr-HR"/>
        </w:rPr>
      </w:pPr>
      <w:r w:rsidRPr="00B26CA6">
        <w:rPr>
          <w:rFonts w:asciiTheme="minorHAnsi" w:hAnsiTheme="minorHAnsi" w:cstheme="minorHAnsi"/>
          <w:color w:val="000000"/>
          <w:sz w:val="24"/>
          <w:lang w:eastAsia="hr-HR"/>
        </w:rPr>
        <w:t>Za projekt sufinanciran od EU</w:t>
      </w:r>
    </w:p>
    <w:p w14:paraId="0B48C2E6" w14:textId="77777777" w:rsidR="00A9250F" w:rsidRPr="00B26CA6" w:rsidRDefault="00A9250F" w:rsidP="00F56F1C">
      <w:pPr>
        <w:shd w:val="clear" w:color="auto" w:fill="FFFFFF"/>
        <w:spacing w:after="0"/>
        <w:ind w:left="6"/>
        <w:jc w:val="center"/>
        <w:rPr>
          <w:rFonts w:asciiTheme="minorHAnsi" w:hAnsiTheme="minorHAnsi" w:cstheme="minorHAnsi"/>
          <w:b/>
          <w:bCs/>
          <w:sz w:val="36"/>
        </w:rPr>
      </w:pPr>
      <w:r w:rsidRPr="00B26CA6">
        <w:rPr>
          <w:rFonts w:asciiTheme="minorHAnsi" w:hAnsiTheme="minorHAnsi" w:cstheme="minorHAnsi"/>
          <w:b/>
          <w:bCs/>
          <w:sz w:val="36"/>
        </w:rPr>
        <w:t>PROJEKTIRANJE I IZVOĐENJE RADOVA</w:t>
      </w:r>
    </w:p>
    <w:p w14:paraId="0169AB67" w14:textId="77777777" w:rsidR="00A9250F" w:rsidRPr="00B26CA6" w:rsidRDefault="00A9250F" w:rsidP="00F56F1C">
      <w:pPr>
        <w:shd w:val="clear" w:color="auto" w:fill="FFFFFF"/>
        <w:spacing w:after="0"/>
        <w:ind w:left="6"/>
        <w:jc w:val="center"/>
        <w:rPr>
          <w:rFonts w:asciiTheme="minorHAnsi" w:hAnsiTheme="minorHAnsi" w:cstheme="minorHAnsi"/>
          <w:b/>
          <w:bCs/>
          <w:sz w:val="36"/>
        </w:rPr>
      </w:pPr>
      <w:r w:rsidRPr="00B26CA6">
        <w:rPr>
          <w:rFonts w:asciiTheme="minorHAnsi" w:hAnsiTheme="minorHAnsi" w:cstheme="minorHAnsi"/>
          <w:b/>
          <w:bCs/>
          <w:sz w:val="36"/>
        </w:rPr>
        <w:t>SANACIJE JAME SOVJAK</w:t>
      </w:r>
    </w:p>
    <w:p w14:paraId="0BF67751" w14:textId="77777777" w:rsidR="00116674" w:rsidRPr="00E34FCD" w:rsidRDefault="00116674" w:rsidP="00F56F1C">
      <w:pPr>
        <w:spacing w:after="0"/>
        <w:rPr>
          <w:rFonts w:asciiTheme="minorHAnsi" w:hAnsiTheme="minorHAnsi" w:cstheme="minorHAnsi"/>
          <w:color w:val="000000"/>
          <w:sz w:val="22"/>
          <w:szCs w:val="20"/>
          <w:lang w:eastAsia="hr-HR"/>
        </w:rPr>
      </w:pPr>
    </w:p>
    <w:p w14:paraId="094C18E0" w14:textId="77777777" w:rsidR="00116674" w:rsidRPr="00E34FCD" w:rsidRDefault="00116674" w:rsidP="00F56F1C">
      <w:pPr>
        <w:spacing w:after="0"/>
        <w:rPr>
          <w:rFonts w:asciiTheme="minorHAnsi" w:hAnsiTheme="minorHAnsi" w:cstheme="minorHAnsi"/>
          <w:color w:val="000000"/>
          <w:sz w:val="22"/>
          <w:lang w:eastAsia="hr-HR"/>
        </w:rPr>
      </w:pPr>
    </w:p>
    <w:p w14:paraId="4762F090" w14:textId="77777777" w:rsidR="00116674" w:rsidRPr="00E34FCD" w:rsidRDefault="00116674" w:rsidP="00F56F1C">
      <w:pPr>
        <w:shd w:val="clear" w:color="auto" w:fill="FFFFFF"/>
        <w:spacing w:after="0"/>
        <w:jc w:val="center"/>
        <w:rPr>
          <w:rFonts w:asciiTheme="minorHAnsi" w:hAnsiTheme="minorHAnsi" w:cstheme="minorHAnsi"/>
          <w:b/>
          <w:bCs/>
          <w:sz w:val="28"/>
          <w:szCs w:val="28"/>
        </w:rPr>
      </w:pPr>
    </w:p>
    <w:p w14:paraId="39B39E14" w14:textId="4242AA4E" w:rsidR="00116674" w:rsidRPr="00E34FCD" w:rsidRDefault="00116674" w:rsidP="00F56F1C">
      <w:pPr>
        <w:shd w:val="clear" w:color="auto" w:fill="FFFFFF"/>
        <w:spacing w:after="0"/>
        <w:jc w:val="center"/>
        <w:rPr>
          <w:rFonts w:asciiTheme="minorHAnsi" w:hAnsiTheme="minorHAnsi" w:cstheme="minorHAnsi"/>
          <w:b/>
          <w:bCs/>
          <w:sz w:val="28"/>
          <w:szCs w:val="28"/>
        </w:rPr>
      </w:pPr>
      <w:r w:rsidRPr="00E34FCD">
        <w:rPr>
          <w:rFonts w:asciiTheme="minorHAnsi" w:hAnsiTheme="minorHAnsi" w:cstheme="minorHAnsi"/>
          <w:b/>
          <w:bCs/>
          <w:sz w:val="28"/>
          <w:szCs w:val="28"/>
        </w:rPr>
        <w:t>KNJIGA 2</w:t>
      </w:r>
    </w:p>
    <w:p w14:paraId="3AC42FF8" w14:textId="5571954E" w:rsidR="00116674" w:rsidRPr="00E34FCD" w:rsidRDefault="00116674" w:rsidP="00F56F1C">
      <w:pPr>
        <w:shd w:val="clear" w:color="auto" w:fill="FFFFFF"/>
        <w:spacing w:after="0"/>
        <w:jc w:val="center"/>
        <w:rPr>
          <w:rFonts w:asciiTheme="minorHAnsi" w:hAnsiTheme="minorHAnsi" w:cstheme="minorHAnsi"/>
          <w:b/>
          <w:bCs/>
          <w:sz w:val="24"/>
          <w:szCs w:val="28"/>
        </w:rPr>
      </w:pPr>
      <w:r w:rsidRPr="00E34FCD">
        <w:rPr>
          <w:rFonts w:asciiTheme="minorHAnsi" w:hAnsiTheme="minorHAnsi" w:cstheme="minorHAnsi"/>
          <w:b/>
          <w:bCs/>
          <w:sz w:val="24"/>
          <w:szCs w:val="28"/>
        </w:rPr>
        <w:t>UGOVOR</w:t>
      </w:r>
    </w:p>
    <w:p w14:paraId="75167A28" w14:textId="77777777" w:rsidR="00116674" w:rsidRPr="00E34FCD" w:rsidRDefault="00116674" w:rsidP="005B6AB2">
      <w:pPr>
        <w:spacing w:after="0"/>
        <w:rPr>
          <w:rFonts w:asciiTheme="minorHAnsi" w:hAnsiTheme="minorHAnsi" w:cstheme="minorHAnsi"/>
          <w:color w:val="000000"/>
          <w:sz w:val="22"/>
          <w:lang w:eastAsia="hr-HR"/>
        </w:rPr>
      </w:pPr>
    </w:p>
    <w:p w14:paraId="7A59462A" w14:textId="77777777" w:rsidR="00116674" w:rsidRPr="00E34FCD" w:rsidRDefault="00116674" w:rsidP="005B6AB2">
      <w:pPr>
        <w:spacing w:after="0"/>
        <w:rPr>
          <w:rFonts w:asciiTheme="minorHAnsi" w:hAnsiTheme="minorHAnsi" w:cstheme="minorHAnsi"/>
          <w:color w:val="000000"/>
          <w:sz w:val="22"/>
          <w:lang w:eastAsia="hr-HR"/>
        </w:rPr>
      </w:pPr>
    </w:p>
    <w:p w14:paraId="4DE5C05A" w14:textId="77777777" w:rsidR="00116674" w:rsidRPr="00E34FCD" w:rsidRDefault="00116674">
      <w:pPr>
        <w:spacing w:after="0"/>
        <w:rPr>
          <w:rFonts w:asciiTheme="minorHAnsi" w:hAnsiTheme="minorHAnsi" w:cstheme="minorHAnsi"/>
          <w:color w:val="000000"/>
          <w:sz w:val="22"/>
          <w:lang w:eastAsia="hr-HR"/>
        </w:rPr>
      </w:pPr>
    </w:p>
    <w:p w14:paraId="021129B8" w14:textId="77777777" w:rsidR="00116674" w:rsidRPr="00E34FCD" w:rsidRDefault="00116674">
      <w:pPr>
        <w:spacing w:after="0"/>
        <w:rPr>
          <w:rFonts w:asciiTheme="minorHAnsi" w:hAnsiTheme="minorHAnsi" w:cstheme="minorHAnsi"/>
          <w:color w:val="000000"/>
          <w:sz w:val="22"/>
          <w:lang w:eastAsia="hr-HR"/>
        </w:rPr>
      </w:pPr>
    </w:p>
    <w:p w14:paraId="10F0560D" w14:textId="77777777" w:rsidR="00A9250F" w:rsidRPr="00B26CA6" w:rsidRDefault="00A9250F">
      <w:pPr>
        <w:spacing w:after="0"/>
        <w:jc w:val="left"/>
        <w:rPr>
          <w:rFonts w:asciiTheme="minorHAnsi" w:hAnsiTheme="minorHAnsi" w:cstheme="minorHAnsi"/>
          <w:b/>
          <w:bCs/>
          <w:lang w:eastAsia="sl-SI"/>
        </w:rPr>
      </w:pPr>
      <w:r w:rsidRPr="00B26CA6">
        <w:rPr>
          <w:rFonts w:asciiTheme="minorHAnsi" w:hAnsiTheme="minorHAnsi" w:cstheme="minorHAnsi"/>
          <w:b/>
          <w:bCs/>
          <w:lang w:eastAsia="sl-SI"/>
        </w:rPr>
        <w:t>JAVNO NADMETANJE</w:t>
      </w:r>
    </w:p>
    <w:p w14:paraId="6F21F1AF" w14:textId="35643EDB" w:rsidR="00A9250F" w:rsidRPr="00D151A3" w:rsidRDefault="00A9250F">
      <w:pPr>
        <w:spacing w:after="0"/>
        <w:jc w:val="left"/>
        <w:rPr>
          <w:rFonts w:asciiTheme="minorHAnsi" w:hAnsiTheme="minorHAnsi" w:cstheme="minorHAnsi"/>
          <w:bCs/>
          <w:lang w:eastAsia="sl-SI"/>
        </w:rPr>
      </w:pPr>
      <w:r w:rsidRPr="00B26CA6">
        <w:rPr>
          <w:rFonts w:asciiTheme="minorHAnsi" w:hAnsiTheme="minorHAnsi" w:cstheme="minorHAnsi"/>
          <w:bCs/>
          <w:lang w:eastAsia="sl-SI"/>
        </w:rPr>
        <w:t>EV. BROJ: E</w:t>
      </w:r>
      <w:r w:rsidRPr="00D151A3">
        <w:rPr>
          <w:rFonts w:asciiTheme="minorHAnsi" w:hAnsiTheme="minorHAnsi" w:cstheme="minorHAnsi"/>
          <w:bCs/>
          <w:lang w:eastAsia="sl-SI"/>
        </w:rPr>
        <w:t>-VV-</w:t>
      </w:r>
      <w:r w:rsidR="00D151A3" w:rsidRPr="00D151A3">
        <w:rPr>
          <w:rFonts w:asciiTheme="minorHAnsi" w:hAnsiTheme="minorHAnsi" w:cstheme="minorHAnsi"/>
          <w:bCs/>
          <w:lang w:eastAsia="sl-SI"/>
        </w:rPr>
        <w:t>9</w:t>
      </w:r>
      <w:r w:rsidRPr="00D151A3">
        <w:rPr>
          <w:rFonts w:asciiTheme="minorHAnsi" w:hAnsiTheme="minorHAnsi" w:cstheme="minorHAnsi"/>
          <w:bCs/>
          <w:lang w:eastAsia="sl-SI"/>
        </w:rPr>
        <w:t>/201</w:t>
      </w:r>
      <w:r w:rsidR="00A033E1" w:rsidRPr="00D151A3">
        <w:rPr>
          <w:rFonts w:asciiTheme="minorHAnsi" w:hAnsiTheme="minorHAnsi" w:cstheme="minorHAnsi"/>
          <w:bCs/>
          <w:lang w:eastAsia="sl-SI"/>
        </w:rPr>
        <w:t>9</w:t>
      </w:r>
      <w:r w:rsidR="00060E87">
        <w:rPr>
          <w:rFonts w:asciiTheme="minorHAnsi" w:hAnsiTheme="minorHAnsi" w:cstheme="minorHAnsi"/>
          <w:bCs/>
          <w:lang w:eastAsia="sl-SI"/>
        </w:rPr>
        <w:t>/R1</w:t>
      </w:r>
    </w:p>
    <w:p w14:paraId="0441B2ED" w14:textId="77777777" w:rsidR="00A9250F" w:rsidRPr="00B26CA6" w:rsidRDefault="00A9250F">
      <w:pPr>
        <w:spacing w:after="0"/>
        <w:jc w:val="left"/>
        <w:rPr>
          <w:rFonts w:asciiTheme="minorHAnsi" w:hAnsiTheme="minorHAnsi" w:cstheme="minorHAnsi"/>
          <w:b/>
          <w:bCs/>
          <w:lang w:eastAsia="sl-SI"/>
        </w:rPr>
      </w:pPr>
    </w:p>
    <w:p w14:paraId="6779D462" w14:textId="3C1243D7" w:rsidR="00A9250F" w:rsidRPr="00D151A3" w:rsidRDefault="00A9250F">
      <w:pPr>
        <w:spacing w:after="0"/>
        <w:jc w:val="left"/>
        <w:rPr>
          <w:rFonts w:asciiTheme="minorHAnsi" w:hAnsiTheme="minorHAnsi" w:cstheme="minorHAnsi"/>
          <w:b/>
          <w:bCs/>
          <w:lang w:eastAsia="sl-SI"/>
        </w:rPr>
      </w:pPr>
      <w:r w:rsidRPr="00D151A3">
        <w:rPr>
          <w:rFonts w:asciiTheme="minorHAnsi" w:hAnsiTheme="minorHAnsi" w:cstheme="minorHAnsi"/>
          <w:b/>
          <w:bCs/>
          <w:lang w:eastAsia="sl-SI"/>
        </w:rPr>
        <w:t xml:space="preserve">Zagreb, </w:t>
      </w:r>
      <w:r w:rsidR="00695688">
        <w:rPr>
          <w:rFonts w:asciiTheme="minorHAnsi" w:hAnsiTheme="minorHAnsi" w:cstheme="minorHAnsi"/>
          <w:b/>
          <w:bCs/>
          <w:lang w:eastAsia="sl-SI"/>
        </w:rPr>
        <w:t>rujan</w:t>
      </w:r>
      <w:r w:rsidR="005A42B1" w:rsidRPr="00D151A3">
        <w:rPr>
          <w:rFonts w:asciiTheme="minorHAnsi" w:hAnsiTheme="minorHAnsi" w:cstheme="minorHAnsi"/>
          <w:b/>
          <w:bCs/>
          <w:lang w:eastAsia="sl-SI"/>
        </w:rPr>
        <w:t xml:space="preserve"> 2019</w:t>
      </w:r>
      <w:r w:rsidRPr="00D151A3">
        <w:rPr>
          <w:rFonts w:asciiTheme="minorHAnsi" w:hAnsiTheme="minorHAnsi" w:cstheme="minorHAnsi"/>
          <w:b/>
          <w:bCs/>
          <w:lang w:eastAsia="sl-SI"/>
        </w:rPr>
        <w:t>. godine</w:t>
      </w:r>
    </w:p>
    <w:p w14:paraId="3AAF4384" w14:textId="3F669F47" w:rsidR="000E7B72" w:rsidRPr="00E05149" w:rsidRDefault="000E7B72" w:rsidP="000E7B72">
      <w:pPr>
        <w:spacing w:after="0"/>
        <w:jc w:val="left"/>
        <w:rPr>
          <w:rFonts w:asciiTheme="minorHAnsi" w:hAnsiTheme="minorHAnsi" w:cstheme="minorHAnsi"/>
          <w:b/>
          <w:bCs/>
          <w:color w:val="FF0000"/>
          <w:lang w:eastAsia="sl-SI"/>
        </w:rPr>
      </w:pPr>
      <w:bookmarkStart w:id="0" w:name="_Hlk16067503"/>
    </w:p>
    <w:bookmarkEnd w:id="0"/>
    <w:p w14:paraId="47D5ACD6" w14:textId="77777777" w:rsidR="00A9250F" w:rsidRDefault="00A9250F">
      <w:pPr>
        <w:spacing w:after="0"/>
        <w:jc w:val="left"/>
        <w:rPr>
          <w:rFonts w:asciiTheme="minorHAnsi" w:hAnsiTheme="minorHAnsi" w:cstheme="minorHAnsi"/>
          <w:b/>
          <w:bCs/>
          <w:lang w:eastAsia="sl-SI"/>
        </w:rPr>
      </w:pPr>
    </w:p>
    <w:p w14:paraId="6B546388" w14:textId="77777777" w:rsidR="00A9250F" w:rsidRDefault="00A9250F">
      <w:pPr>
        <w:spacing w:after="0"/>
        <w:jc w:val="left"/>
        <w:rPr>
          <w:rFonts w:asciiTheme="minorHAnsi" w:hAnsiTheme="minorHAnsi" w:cstheme="minorHAnsi"/>
          <w:b/>
          <w:bCs/>
          <w:lang w:eastAsia="sl-SI"/>
        </w:rPr>
      </w:pPr>
    </w:p>
    <w:p w14:paraId="1F7B57C9" w14:textId="4ECDA61B" w:rsidR="00A9250F" w:rsidRDefault="00A9250F">
      <w:pPr>
        <w:spacing w:after="0"/>
        <w:jc w:val="left"/>
        <w:rPr>
          <w:rFonts w:asciiTheme="minorHAnsi" w:hAnsiTheme="minorHAnsi" w:cstheme="minorHAnsi"/>
          <w:b/>
          <w:color w:val="000000"/>
          <w:sz w:val="22"/>
          <w:lang w:eastAsia="hr-HR"/>
        </w:rPr>
      </w:pPr>
    </w:p>
    <w:p w14:paraId="59E38BC4" w14:textId="77777777" w:rsidR="00A9250F" w:rsidRDefault="00A9250F">
      <w:pPr>
        <w:spacing w:after="0"/>
        <w:jc w:val="left"/>
        <w:rPr>
          <w:rFonts w:asciiTheme="minorHAnsi" w:hAnsiTheme="minorHAnsi" w:cstheme="minorHAnsi"/>
          <w:b/>
          <w:color w:val="000000"/>
          <w:sz w:val="22"/>
          <w:lang w:eastAsia="hr-HR"/>
        </w:rPr>
      </w:pPr>
    </w:p>
    <w:p w14:paraId="0975BE91" w14:textId="77777777" w:rsidR="00A9250F" w:rsidRDefault="00A9250F">
      <w:pPr>
        <w:spacing w:after="0"/>
        <w:jc w:val="left"/>
        <w:rPr>
          <w:rFonts w:asciiTheme="minorHAnsi" w:hAnsiTheme="minorHAnsi" w:cstheme="minorHAnsi"/>
          <w:b/>
          <w:color w:val="000000"/>
          <w:sz w:val="22"/>
          <w:lang w:eastAsia="hr-HR"/>
        </w:rPr>
      </w:pPr>
    </w:p>
    <w:p w14:paraId="2D452900" w14:textId="77777777" w:rsidR="00A9250F" w:rsidRDefault="00A9250F">
      <w:pPr>
        <w:spacing w:after="0"/>
        <w:rPr>
          <w:rFonts w:asciiTheme="minorHAnsi" w:hAnsiTheme="minorHAnsi" w:cstheme="minorHAnsi"/>
          <w:color w:val="000000"/>
          <w:sz w:val="22"/>
          <w:lang w:eastAsia="hr-HR"/>
        </w:rPr>
      </w:pPr>
    </w:p>
    <w:p w14:paraId="5142AD74" w14:textId="01B3058A" w:rsidR="00A9250F" w:rsidRPr="00D930E9" w:rsidRDefault="00415482">
      <w:pPr>
        <w:rPr>
          <w:rFonts w:asciiTheme="minorHAnsi" w:hAnsiTheme="minorHAnsi" w:cstheme="minorHAnsi"/>
          <w:sz w:val="22"/>
          <w:lang w:eastAsia="hr-HR"/>
        </w:rPr>
      </w:pPr>
      <w:r>
        <w:rPr>
          <w:rFonts w:cstheme="minorHAnsi"/>
          <w:b/>
          <w:noProof/>
          <w:color w:val="000000"/>
          <w:lang w:eastAsia="hr-HR"/>
        </w:rPr>
        <w:drawing>
          <wp:inline distT="0" distB="0" distL="0" distR="0" wp14:anchorId="4BE82B91" wp14:editId="24DC2881">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p w14:paraId="44C27F3E" w14:textId="6F4861DB" w:rsidR="002462C6" w:rsidRPr="00E34FCD" w:rsidRDefault="002462C6">
      <w:pPr>
        <w:shd w:val="clear" w:color="auto" w:fill="FFFFFF"/>
        <w:spacing w:before="240" w:after="240" w:line="288" w:lineRule="atLeast"/>
        <w:jc w:val="center"/>
        <w:rPr>
          <w:rFonts w:asciiTheme="minorHAnsi" w:eastAsiaTheme="minorHAnsi" w:hAnsiTheme="minorHAnsi" w:cstheme="minorHAnsi"/>
          <w:b/>
          <w:bCs/>
          <w:szCs w:val="20"/>
        </w:rPr>
      </w:pPr>
    </w:p>
    <w:p w14:paraId="0B9CEC81" w14:textId="77777777" w:rsidR="002462C6" w:rsidRPr="00E34FCD" w:rsidRDefault="002462C6">
      <w:pPr>
        <w:shd w:val="clear" w:color="auto" w:fill="FFFFFF"/>
        <w:spacing w:before="562" w:line="590" w:lineRule="exact"/>
        <w:ind w:left="3538" w:right="3538"/>
        <w:jc w:val="center"/>
        <w:rPr>
          <w:rFonts w:asciiTheme="minorHAnsi" w:hAnsiTheme="minorHAnsi" w:cstheme="minorHAnsi"/>
        </w:rPr>
        <w:sectPr w:rsidR="002462C6" w:rsidRPr="00E34FCD" w:rsidSect="00C360BD">
          <w:footerReference w:type="default" r:id="rId10"/>
          <w:headerReference w:type="first" r:id="rId11"/>
          <w:footerReference w:type="first" r:id="rId12"/>
          <w:pgSz w:w="11909" w:h="16838"/>
          <w:pgMar w:top="1416" w:right="1277" w:bottom="2218" w:left="1276" w:header="720" w:footer="720" w:gutter="0"/>
          <w:cols w:space="60"/>
          <w:noEndnote/>
        </w:sectPr>
      </w:pPr>
    </w:p>
    <w:p w14:paraId="5FB601FC" w14:textId="049116B5" w:rsidR="00686387" w:rsidRPr="00E34FCD" w:rsidRDefault="00686387">
      <w:pPr>
        <w:shd w:val="clear" w:color="auto" w:fill="FFFFFF"/>
        <w:tabs>
          <w:tab w:val="left" w:pos="375"/>
          <w:tab w:val="center" w:pos="4478"/>
        </w:tabs>
        <w:spacing w:before="240" w:after="240"/>
        <w:rPr>
          <w:rFonts w:asciiTheme="minorHAnsi" w:hAnsiTheme="minorHAnsi" w:cstheme="minorHAnsi"/>
        </w:rPr>
      </w:pPr>
      <w:r w:rsidRPr="00E34FCD">
        <w:rPr>
          <w:rFonts w:asciiTheme="minorHAnsi" w:hAnsiTheme="minorHAnsi" w:cstheme="minorHAnsi"/>
          <w:b/>
          <w:bCs/>
          <w:sz w:val="28"/>
          <w:szCs w:val="28"/>
        </w:rPr>
        <w:tab/>
      </w:r>
      <w:r w:rsidRPr="00E34FCD">
        <w:rPr>
          <w:rFonts w:asciiTheme="minorHAnsi" w:hAnsiTheme="minorHAnsi" w:cstheme="minorHAnsi"/>
          <w:b/>
          <w:bCs/>
          <w:sz w:val="28"/>
          <w:szCs w:val="28"/>
        </w:rPr>
        <w:tab/>
      </w:r>
    </w:p>
    <w:p w14:paraId="647700C1" w14:textId="77777777" w:rsidR="00686387" w:rsidRPr="00E34FCD" w:rsidRDefault="00686387">
      <w:pPr>
        <w:shd w:val="clear" w:color="auto" w:fill="FFFFFF"/>
        <w:spacing w:before="120"/>
        <w:ind w:left="14"/>
        <w:rPr>
          <w:rFonts w:asciiTheme="minorHAnsi" w:hAnsiTheme="minorHAnsi" w:cstheme="minorHAnsi"/>
        </w:rPr>
      </w:pPr>
    </w:p>
    <w:p w14:paraId="705027FC" w14:textId="77777777" w:rsidR="00A9250F" w:rsidRPr="00D930E9" w:rsidRDefault="00A9250F">
      <w:pPr>
        <w:ind w:right="272"/>
        <w:rPr>
          <w:rFonts w:asciiTheme="minorHAnsi" w:hAnsiTheme="minorHAnsi" w:cstheme="minorHAnsi"/>
          <w:sz w:val="24"/>
        </w:rPr>
      </w:pPr>
      <w:r w:rsidRPr="00D930E9">
        <w:rPr>
          <w:rFonts w:asciiTheme="minorHAnsi" w:hAnsiTheme="minorHAnsi" w:cstheme="minorHAnsi"/>
          <w:sz w:val="24"/>
        </w:rPr>
        <w:t>Ova Dokumentacija o nabavi se sastoji od:</w:t>
      </w:r>
    </w:p>
    <w:p w14:paraId="4E1AEB9A" w14:textId="77777777" w:rsidR="00A9250F" w:rsidRPr="00371A4E" w:rsidRDefault="00A9250F">
      <w:pPr>
        <w:shd w:val="clear" w:color="auto" w:fill="FFFFFF"/>
        <w:spacing w:before="120"/>
        <w:ind w:left="14"/>
        <w:rPr>
          <w:rFonts w:asciiTheme="minorHAnsi" w:hAnsiTheme="minorHAnsi" w:cstheme="minorHAnsi"/>
        </w:rPr>
      </w:pPr>
    </w:p>
    <w:p w14:paraId="79CD52ED" w14:textId="77777777" w:rsidR="00A9250F" w:rsidRPr="00371A4E" w:rsidRDefault="00A9250F">
      <w:pPr>
        <w:spacing w:before="120"/>
        <w:rPr>
          <w:rFonts w:asciiTheme="minorHAnsi" w:hAnsiTheme="minorHAnsi" w:cstheme="minorHAnsi"/>
        </w:rPr>
      </w:pPr>
    </w:p>
    <w:p w14:paraId="54F34216" w14:textId="77777777" w:rsidR="00A9250F" w:rsidRPr="00371A4E" w:rsidRDefault="00A9250F">
      <w:pPr>
        <w:shd w:val="clear" w:color="auto" w:fill="FFFFFF"/>
        <w:spacing w:before="120"/>
        <w:rPr>
          <w:rFonts w:asciiTheme="minorHAnsi" w:hAnsiTheme="minorHAnsi" w:cstheme="minorHAnsi"/>
        </w:rPr>
      </w:pPr>
      <w:r w:rsidRPr="00371A4E">
        <w:rPr>
          <w:rFonts w:asciiTheme="minorHAnsi" w:hAnsiTheme="minorHAnsi" w:cstheme="minorHAnsi"/>
        </w:rPr>
        <w:t>Knjiga 1</w:t>
      </w:r>
      <w:r w:rsidRPr="00371A4E">
        <w:rPr>
          <w:rFonts w:asciiTheme="minorHAnsi" w:hAnsiTheme="minorHAnsi" w:cstheme="minorHAnsi"/>
        </w:rPr>
        <w:tab/>
        <w:t>Upute Ponuditeljima</w:t>
      </w:r>
    </w:p>
    <w:p w14:paraId="133B26BA" w14:textId="487B35B5" w:rsidR="00A9250F" w:rsidRPr="00A9250F" w:rsidRDefault="00A9250F">
      <w:pPr>
        <w:shd w:val="clear" w:color="auto" w:fill="FFFFFF"/>
        <w:spacing w:before="120"/>
        <w:rPr>
          <w:rFonts w:asciiTheme="minorHAnsi" w:hAnsiTheme="minorHAnsi" w:cstheme="minorHAnsi"/>
          <w:b/>
        </w:rPr>
      </w:pPr>
      <w:r w:rsidRPr="00A9250F">
        <w:rPr>
          <w:rFonts w:asciiTheme="minorHAnsi" w:hAnsiTheme="minorHAnsi" w:cstheme="minorHAnsi"/>
          <w:b/>
        </w:rPr>
        <w:t>Knjiga 2</w:t>
      </w:r>
      <w:r w:rsidRPr="00A9250F">
        <w:rPr>
          <w:rFonts w:asciiTheme="minorHAnsi" w:hAnsiTheme="minorHAnsi" w:cstheme="minorHAnsi"/>
          <w:b/>
        </w:rPr>
        <w:tab/>
        <w:t>Ugovor</w:t>
      </w:r>
      <w:r w:rsidR="00415482">
        <w:rPr>
          <w:rFonts w:asciiTheme="minorHAnsi" w:hAnsiTheme="minorHAnsi" w:cstheme="minorHAnsi"/>
          <w:b/>
        </w:rPr>
        <w:t>na dokumentacija</w:t>
      </w:r>
    </w:p>
    <w:p w14:paraId="5F497427" w14:textId="77777777" w:rsidR="00A9250F" w:rsidRPr="00A9250F" w:rsidRDefault="00A9250F">
      <w:pPr>
        <w:shd w:val="clear" w:color="auto" w:fill="FFFFFF"/>
        <w:spacing w:before="120"/>
        <w:rPr>
          <w:rFonts w:asciiTheme="minorHAnsi" w:hAnsiTheme="minorHAnsi" w:cstheme="minorHAnsi"/>
          <w:bCs/>
        </w:rPr>
      </w:pPr>
      <w:r w:rsidRPr="00A9250F">
        <w:rPr>
          <w:rFonts w:asciiTheme="minorHAnsi" w:hAnsiTheme="minorHAnsi" w:cstheme="minorHAnsi"/>
          <w:bCs/>
        </w:rPr>
        <w:t>Knjiga 3</w:t>
      </w:r>
      <w:r w:rsidRPr="00A9250F">
        <w:rPr>
          <w:rFonts w:asciiTheme="minorHAnsi" w:hAnsiTheme="minorHAnsi" w:cstheme="minorHAnsi"/>
          <w:bCs/>
        </w:rPr>
        <w:tab/>
        <w:t>Zahtjevi Naručitelja</w:t>
      </w:r>
    </w:p>
    <w:p w14:paraId="1FF9DA0E" w14:textId="77777777" w:rsidR="00A9250F" w:rsidRPr="00371A4E" w:rsidRDefault="00A9250F">
      <w:pPr>
        <w:shd w:val="clear" w:color="auto" w:fill="FFFFFF"/>
        <w:spacing w:before="120"/>
        <w:rPr>
          <w:rFonts w:asciiTheme="minorHAnsi" w:hAnsiTheme="minorHAnsi" w:cstheme="minorHAnsi"/>
        </w:rPr>
      </w:pPr>
      <w:r w:rsidRPr="00371A4E">
        <w:rPr>
          <w:rFonts w:asciiTheme="minorHAnsi" w:hAnsiTheme="minorHAnsi" w:cstheme="minorHAnsi"/>
        </w:rPr>
        <w:t>Knjiga 4</w:t>
      </w:r>
      <w:r w:rsidRPr="00371A4E">
        <w:rPr>
          <w:rFonts w:asciiTheme="minorHAnsi" w:hAnsiTheme="minorHAnsi" w:cstheme="minorHAnsi"/>
        </w:rPr>
        <w:tab/>
        <w:t>Lista cijena</w:t>
      </w:r>
    </w:p>
    <w:p w14:paraId="32B105B3" w14:textId="28607AAF" w:rsidR="00A9250F" w:rsidRDefault="00A9250F" w:rsidP="00C019ED">
      <w:pPr>
        <w:shd w:val="clear" w:color="auto" w:fill="FFFFFF"/>
        <w:spacing w:before="120"/>
        <w:rPr>
          <w:rFonts w:asciiTheme="minorHAnsi" w:hAnsiTheme="minorHAnsi" w:cstheme="minorHAnsi"/>
        </w:rPr>
      </w:pPr>
      <w:r w:rsidRPr="00371A4E">
        <w:rPr>
          <w:rFonts w:asciiTheme="minorHAnsi" w:hAnsiTheme="minorHAnsi" w:cstheme="minorHAnsi"/>
        </w:rPr>
        <w:t>Knjiga 5</w:t>
      </w:r>
      <w:r w:rsidRPr="00371A4E">
        <w:rPr>
          <w:rFonts w:asciiTheme="minorHAnsi" w:hAnsiTheme="minorHAnsi" w:cstheme="minorHAnsi"/>
        </w:rPr>
        <w:tab/>
        <w:t>P</w:t>
      </w:r>
      <w:r w:rsidR="00C32F20">
        <w:rPr>
          <w:rFonts w:asciiTheme="minorHAnsi" w:hAnsiTheme="minorHAnsi" w:cstheme="minorHAnsi"/>
        </w:rPr>
        <w:t>rilozi</w:t>
      </w:r>
      <w:r>
        <w:rPr>
          <w:rFonts w:asciiTheme="minorHAnsi" w:hAnsiTheme="minorHAnsi" w:cstheme="minorHAnsi"/>
        </w:rPr>
        <w:br w:type="page"/>
      </w:r>
    </w:p>
    <w:p w14:paraId="47CBE019" w14:textId="77777777" w:rsidR="00A72DF8" w:rsidRDefault="00A72DF8">
      <w:pPr>
        <w:tabs>
          <w:tab w:val="left" w:pos="1786"/>
          <w:tab w:val="left" w:pos="3226"/>
        </w:tabs>
        <w:rPr>
          <w:rFonts w:asciiTheme="minorHAnsi" w:hAnsiTheme="minorHAnsi" w:cstheme="minorHAnsi"/>
        </w:rPr>
      </w:pPr>
    </w:p>
    <w:p w14:paraId="1BB4B8CF" w14:textId="77777777" w:rsidR="00A9250F" w:rsidRDefault="00A9250F">
      <w:pPr>
        <w:ind w:right="272"/>
        <w:jc w:val="center"/>
        <w:rPr>
          <w:rFonts w:ascii="Calibri" w:hAnsi="Calibri" w:cs="Calibri"/>
          <w:b/>
          <w:bCs/>
          <w:sz w:val="32"/>
          <w:szCs w:val="32"/>
        </w:rPr>
      </w:pPr>
    </w:p>
    <w:p w14:paraId="6DDE19F4" w14:textId="77777777" w:rsidR="00A9250F" w:rsidRDefault="00A9250F">
      <w:pPr>
        <w:ind w:right="272"/>
        <w:jc w:val="center"/>
        <w:rPr>
          <w:rFonts w:ascii="Calibri" w:hAnsi="Calibri" w:cs="Calibri"/>
          <w:b/>
          <w:bCs/>
          <w:sz w:val="32"/>
          <w:szCs w:val="32"/>
        </w:rPr>
      </w:pPr>
    </w:p>
    <w:p w14:paraId="39E0E72A" w14:textId="77777777" w:rsidR="00A9250F" w:rsidRDefault="00A9250F">
      <w:pPr>
        <w:ind w:right="272"/>
        <w:jc w:val="center"/>
        <w:rPr>
          <w:rFonts w:ascii="Calibri" w:hAnsi="Calibri" w:cs="Calibri"/>
          <w:b/>
          <w:bCs/>
          <w:sz w:val="32"/>
          <w:szCs w:val="32"/>
        </w:rPr>
      </w:pPr>
    </w:p>
    <w:p w14:paraId="1E4A1941" w14:textId="77777777" w:rsidR="00A9250F" w:rsidRDefault="00A9250F">
      <w:pPr>
        <w:ind w:right="272"/>
        <w:jc w:val="center"/>
        <w:rPr>
          <w:rFonts w:ascii="Calibri" w:hAnsi="Calibri" w:cs="Calibri"/>
          <w:b/>
          <w:bCs/>
          <w:sz w:val="32"/>
          <w:szCs w:val="32"/>
        </w:rPr>
      </w:pPr>
    </w:p>
    <w:p w14:paraId="6EFB3FD9" w14:textId="77777777" w:rsidR="00A9250F" w:rsidRDefault="00A9250F">
      <w:pPr>
        <w:ind w:right="272"/>
        <w:jc w:val="center"/>
        <w:rPr>
          <w:rFonts w:ascii="Calibri" w:hAnsi="Calibri" w:cs="Calibri"/>
          <w:b/>
          <w:bCs/>
          <w:sz w:val="32"/>
          <w:szCs w:val="32"/>
        </w:rPr>
      </w:pPr>
    </w:p>
    <w:p w14:paraId="5A2360CC" w14:textId="77777777" w:rsidR="00A9250F" w:rsidRDefault="00A9250F">
      <w:pPr>
        <w:ind w:right="272"/>
        <w:jc w:val="center"/>
        <w:rPr>
          <w:rFonts w:ascii="Calibri" w:hAnsi="Calibri" w:cs="Calibri"/>
          <w:b/>
          <w:bCs/>
          <w:sz w:val="32"/>
          <w:szCs w:val="32"/>
        </w:rPr>
      </w:pPr>
    </w:p>
    <w:p w14:paraId="4FD6253D" w14:textId="70A1CDE2" w:rsidR="00A9250F" w:rsidRPr="00241A39" w:rsidRDefault="00A9250F">
      <w:pPr>
        <w:ind w:right="272"/>
        <w:jc w:val="center"/>
        <w:rPr>
          <w:rFonts w:ascii="Calibri" w:hAnsi="Calibri" w:cs="Calibri"/>
          <w:b/>
          <w:bCs/>
          <w:sz w:val="32"/>
          <w:szCs w:val="32"/>
        </w:rPr>
      </w:pPr>
      <w:r w:rsidRPr="00241A39">
        <w:rPr>
          <w:rFonts w:ascii="Calibri" w:hAnsi="Calibri" w:cs="Calibri"/>
          <w:b/>
          <w:bCs/>
          <w:sz w:val="32"/>
          <w:szCs w:val="32"/>
        </w:rPr>
        <w:t xml:space="preserve">Knjiga </w:t>
      </w:r>
      <w:r>
        <w:rPr>
          <w:rFonts w:ascii="Calibri" w:hAnsi="Calibri" w:cs="Calibri"/>
          <w:b/>
          <w:bCs/>
          <w:sz w:val="32"/>
          <w:szCs w:val="32"/>
        </w:rPr>
        <w:t>2</w:t>
      </w:r>
      <w:r w:rsidRPr="00241A39">
        <w:rPr>
          <w:rFonts w:ascii="Calibri" w:hAnsi="Calibri" w:cs="Calibri"/>
          <w:b/>
          <w:bCs/>
          <w:sz w:val="32"/>
          <w:szCs w:val="32"/>
        </w:rPr>
        <w:t xml:space="preserve"> </w:t>
      </w:r>
    </w:p>
    <w:p w14:paraId="655F7B5C" w14:textId="77777777" w:rsidR="00A9250F" w:rsidRPr="00025D4A" w:rsidRDefault="00A9250F">
      <w:pPr>
        <w:ind w:right="272"/>
        <w:rPr>
          <w:rFonts w:ascii="Calibri" w:hAnsi="Calibri" w:cs="Calibri"/>
        </w:rPr>
      </w:pPr>
    </w:p>
    <w:p w14:paraId="1B0C6F56" w14:textId="77777777" w:rsidR="00A9250F" w:rsidRPr="00025D4A" w:rsidRDefault="00A9250F">
      <w:pPr>
        <w:ind w:right="272"/>
        <w:rPr>
          <w:rFonts w:ascii="Calibri" w:hAnsi="Calibri" w:cs="Calibri"/>
        </w:rPr>
      </w:pPr>
    </w:p>
    <w:p w14:paraId="6E91BD94" w14:textId="2D0AAAA4" w:rsidR="00A9250F" w:rsidRPr="00FB2B92" w:rsidRDefault="00A9250F">
      <w:pPr>
        <w:jc w:val="center"/>
        <w:rPr>
          <w:b/>
          <w:sz w:val="36"/>
        </w:rPr>
      </w:pPr>
      <w:r>
        <w:rPr>
          <w:b/>
          <w:sz w:val="36"/>
        </w:rPr>
        <w:t>Ugovor</w:t>
      </w:r>
      <w:r w:rsidR="00415482">
        <w:rPr>
          <w:b/>
          <w:sz w:val="36"/>
        </w:rPr>
        <w:t xml:space="preserve">na dokumentacija </w:t>
      </w:r>
    </w:p>
    <w:p w14:paraId="15F6D35C" w14:textId="391723F9" w:rsidR="00A9250F" w:rsidRPr="00E34FCD" w:rsidRDefault="00A9250F">
      <w:pPr>
        <w:tabs>
          <w:tab w:val="left" w:pos="1786"/>
          <w:tab w:val="left" w:pos="3226"/>
        </w:tabs>
        <w:rPr>
          <w:rFonts w:asciiTheme="minorHAnsi" w:hAnsiTheme="minorHAnsi" w:cstheme="minorHAnsi"/>
        </w:rPr>
        <w:sectPr w:rsidR="00A9250F" w:rsidRPr="00E34FCD" w:rsidSect="0001258E">
          <w:headerReference w:type="first" r:id="rId13"/>
          <w:type w:val="continuous"/>
          <w:pgSz w:w="11909" w:h="16838"/>
          <w:pgMar w:top="792" w:right="1550" w:bottom="912" w:left="1416" w:header="720" w:footer="720" w:gutter="0"/>
          <w:cols w:space="720"/>
          <w:noEndnote/>
        </w:sectPr>
      </w:pPr>
    </w:p>
    <w:p w14:paraId="12CE7684" w14:textId="77777777" w:rsidR="00A9250F" w:rsidRPr="00D930E9" w:rsidRDefault="00A9250F">
      <w:pPr>
        <w:rPr>
          <w:rFonts w:asciiTheme="minorHAnsi" w:hAnsiTheme="minorHAnsi" w:cstheme="minorHAnsi"/>
          <w:b/>
          <w:sz w:val="24"/>
        </w:rPr>
      </w:pPr>
      <w:r w:rsidRPr="00D930E9">
        <w:rPr>
          <w:rFonts w:asciiTheme="minorHAnsi" w:hAnsiTheme="minorHAnsi" w:cstheme="minorHAnsi"/>
          <w:b/>
          <w:sz w:val="24"/>
        </w:rPr>
        <w:lastRenderedPageBreak/>
        <w:t xml:space="preserve">Sadržaj: </w:t>
      </w:r>
    </w:p>
    <w:p w14:paraId="14A435BF" w14:textId="77777777" w:rsidR="00C643C9" w:rsidRDefault="004C395C">
      <w:pPr>
        <w:pStyle w:val="Sadraj1"/>
        <w:tabs>
          <w:tab w:val="left" w:pos="400"/>
          <w:tab w:val="right" w:leader="dot" w:pos="8991"/>
        </w:tabs>
        <w:rPr>
          <w:rFonts w:eastAsiaTheme="minorEastAsia" w:cstheme="minorBidi"/>
          <w:b w:val="0"/>
          <w:bCs w:val="0"/>
          <w:caps w:val="0"/>
          <w:noProof/>
          <w:sz w:val="22"/>
          <w:szCs w:val="22"/>
          <w:lang w:eastAsia="hr-HR"/>
        </w:rPr>
      </w:pPr>
      <w:r w:rsidRPr="00E34FCD">
        <w:rPr>
          <w:rFonts w:cstheme="minorHAnsi"/>
        </w:rPr>
        <w:fldChar w:fldCharType="begin"/>
      </w:r>
      <w:r w:rsidRPr="00E34FCD">
        <w:rPr>
          <w:rFonts w:cstheme="minorHAnsi"/>
        </w:rPr>
        <w:instrText xml:space="preserve"> TOC \o "1-1" \h \z \u </w:instrText>
      </w:r>
      <w:r w:rsidRPr="00E34FCD">
        <w:rPr>
          <w:rFonts w:cstheme="minorHAnsi"/>
        </w:rPr>
        <w:fldChar w:fldCharType="separate"/>
      </w:r>
      <w:hyperlink w:anchor="_Toc2002168" w:history="1">
        <w:r w:rsidR="00C643C9" w:rsidRPr="00551BFC">
          <w:rPr>
            <w:rStyle w:val="Hiperveza"/>
            <w:rFonts w:cstheme="minorHAnsi"/>
            <w:noProof/>
          </w:rPr>
          <w:t>i.</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Sporazum</w:t>
        </w:r>
        <w:r w:rsidR="00C643C9">
          <w:rPr>
            <w:noProof/>
            <w:webHidden/>
          </w:rPr>
          <w:tab/>
        </w:r>
        <w:r w:rsidR="00C643C9">
          <w:rPr>
            <w:noProof/>
            <w:webHidden/>
          </w:rPr>
          <w:fldChar w:fldCharType="begin"/>
        </w:r>
        <w:r w:rsidR="00C643C9">
          <w:rPr>
            <w:noProof/>
            <w:webHidden/>
          </w:rPr>
          <w:instrText xml:space="preserve"> PAGEREF _Toc2002168 \h </w:instrText>
        </w:r>
        <w:r w:rsidR="00C643C9">
          <w:rPr>
            <w:noProof/>
            <w:webHidden/>
          </w:rPr>
        </w:r>
        <w:r w:rsidR="00C643C9">
          <w:rPr>
            <w:noProof/>
            <w:webHidden/>
          </w:rPr>
          <w:fldChar w:fldCharType="separate"/>
        </w:r>
        <w:r w:rsidR="00C643C9">
          <w:rPr>
            <w:noProof/>
            <w:webHidden/>
          </w:rPr>
          <w:t>5</w:t>
        </w:r>
        <w:r w:rsidR="00C643C9">
          <w:rPr>
            <w:noProof/>
            <w:webHidden/>
          </w:rPr>
          <w:fldChar w:fldCharType="end"/>
        </w:r>
      </w:hyperlink>
    </w:p>
    <w:p w14:paraId="7AAE93C9"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69" w:history="1">
        <w:r w:rsidR="00C643C9" w:rsidRPr="00551BFC">
          <w:rPr>
            <w:rStyle w:val="Hiperveza"/>
            <w:rFonts w:cstheme="minorHAnsi"/>
            <w:noProof/>
          </w:rPr>
          <w:t>ii.</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Opći uvjeti Ugovora</w:t>
        </w:r>
        <w:r w:rsidR="00C643C9">
          <w:rPr>
            <w:noProof/>
            <w:webHidden/>
          </w:rPr>
          <w:tab/>
        </w:r>
        <w:r w:rsidR="00C643C9">
          <w:rPr>
            <w:noProof/>
            <w:webHidden/>
          </w:rPr>
          <w:fldChar w:fldCharType="begin"/>
        </w:r>
        <w:r w:rsidR="00C643C9">
          <w:rPr>
            <w:noProof/>
            <w:webHidden/>
          </w:rPr>
          <w:instrText xml:space="preserve"> PAGEREF _Toc2002169 \h </w:instrText>
        </w:r>
        <w:r w:rsidR="00C643C9">
          <w:rPr>
            <w:noProof/>
            <w:webHidden/>
          </w:rPr>
        </w:r>
        <w:r w:rsidR="00C643C9">
          <w:rPr>
            <w:noProof/>
            <w:webHidden/>
          </w:rPr>
          <w:fldChar w:fldCharType="separate"/>
        </w:r>
        <w:r w:rsidR="00C643C9">
          <w:rPr>
            <w:noProof/>
            <w:webHidden/>
          </w:rPr>
          <w:t>7</w:t>
        </w:r>
        <w:r w:rsidR="00C643C9">
          <w:rPr>
            <w:noProof/>
            <w:webHidden/>
          </w:rPr>
          <w:fldChar w:fldCharType="end"/>
        </w:r>
      </w:hyperlink>
    </w:p>
    <w:p w14:paraId="16687717"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70" w:history="1">
        <w:r w:rsidR="00C643C9" w:rsidRPr="00551BFC">
          <w:rPr>
            <w:rStyle w:val="Hiperveza"/>
            <w:rFonts w:cstheme="minorHAnsi"/>
            <w:noProof/>
          </w:rPr>
          <w:t>iii.</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Posebni uvjeti Ugovora</w:t>
        </w:r>
        <w:r w:rsidR="00C643C9">
          <w:rPr>
            <w:noProof/>
            <w:webHidden/>
          </w:rPr>
          <w:tab/>
        </w:r>
        <w:r w:rsidR="00C643C9">
          <w:rPr>
            <w:noProof/>
            <w:webHidden/>
          </w:rPr>
          <w:fldChar w:fldCharType="begin"/>
        </w:r>
        <w:r w:rsidR="00C643C9">
          <w:rPr>
            <w:noProof/>
            <w:webHidden/>
          </w:rPr>
          <w:instrText xml:space="preserve"> PAGEREF _Toc2002170 \h </w:instrText>
        </w:r>
        <w:r w:rsidR="00C643C9">
          <w:rPr>
            <w:noProof/>
            <w:webHidden/>
          </w:rPr>
        </w:r>
        <w:r w:rsidR="00C643C9">
          <w:rPr>
            <w:noProof/>
            <w:webHidden/>
          </w:rPr>
          <w:fldChar w:fldCharType="separate"/>
        </w:r>
        <w:r w:rsidR="00C643C9">
          <w:rPr>
            <w:noProof/>
            <w:webHidden/>
          </w:rPr>
          <w:t>8</w:t>
        </w:r>
        <w:r w:rsidR="00C643C9">
          <w:rPr>
            <w:noProof/>
            <w:webHidden/>
          </w:rPr>
          <w:fldChar w:fldCharType="end"/>
        </w:r>
      </w:hyperlink>
    </w:p>
    <w:p w14:paraId="40AD6494"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1" w:history="1">
        <w:r w:rsidR="00C643C9" w:rsidRPr="00551BFC">
          <w:rPr>
            <w:rStyle w:val="Hiperveza"/>
            <w:rFonts w:cstheme="minorHAnsi"/>
            <w:noProof/>
          </w:rPr>
          <w:t>1</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Opće odredbe</w:t>
        </w:r>
        <w:r w:rsidR="00C643C9">
          <w:rPr>
            <w:noProof/>
            <w:webHidden/>
          </w:rPr>
          <w:tab/>
        </w:r>
        <w:r w:rsidR="00C643C9">
          <w:rPr>
            <w:noProof/>
            <w:webHidden/>
          </w:rPr>
          <w:fldChar w:fldCharType="begin"/>
        </w:r>
        <w:r w:rsidR="00C643C9">
          <w:rPr>
            <w:noProof/>
            <w:webHidden/>
          </w:rPr>
          <w:instrText xml:space="preserve"> PAGEREF _Toc2002171 \h </w:instrText>
        </w:r>
        <w:r w:rsidR="00C643C9">
          <w:rPr>
            <w:noProof/>
            <w:webHidden/>
          </w:rPr>
        </w:r>
        <w:r w:rsidR="00C643C9">
          <w:rPr>
            <w:noProof/>
            <w:webHidden/>
          </w:rPr>
          <w:fldChar w:fldCharType="separate"/>
        </w:r>
        <w:r w:rsidR="00C643C9">
          <w:rPr>
            <w:noProof/>
            <w:webHidden/>
          </w:rPr>
          <w:t>9</w:t>
        </w:r>
        <w:r w:rsidR="00C643C9">
          <w:rPr>
            <w:noProof/>
            <w:webHidden/>
          </w:rPr>
          <w:fldChar w:fldCharType="end"/>
        </w:r>
      </w:hyperlink>
    </w:p>
    <w:p w14:paraId="56F85695"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2" w:history="1">
        <w:r w:rsidR="00C643C9" w:rsidRPr="00551BFC">
          <w:rPr>
            <w:rStyle w:val="Hiperveza"/>
            <w:rFonts w:cstheme="minorHAnsi"/>
            <w:noProof/>
          </w:rPr>
          <w:t>2</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Naručitelj</w:t>
        </w:r>
        <w:r w:rsidR="00C643C9">
          <w:rPr>
            <w:noProof/>
            <w:webHidden/>
          </w:rPr>
          <w:tab/>
        </w:r>
        <w:r w:rsidR="00C643C9">
          <w:rPr>
            <w:noProof/>
            <w:webHidden/>
          </w:rPr>
          <w:fldChar w:fldCharType="begin"/>
        </w:r>
        <w:r w:rsidR="00C643C9">
          <w:rPr>
            <w:noProof/>
            <w:webHidden/>
          </w:rPr>
          <w:instrText xml:space="preserve"> PAGEREF _Toc2002172 \h </w:instrText>
        </w:r>
        <w:r w:rsidR="00C643C9">
          <w:rPr>
            <w:noProof/>
            <w:webHidden/>
          </w:rPr>
        </w:r>
        <w:r w:rsidR="00C643C9">
          <w:rPr>
            <w:noProof/>
            <w:webHidden/>
          </w:rPr>
          <w:fldChar w:fldCharType="separate"/>
        </w:r>
        <w:r w:rsidR="00C643C9">
          <w:rPr>
            <w:noProof/>
            <w:webHidden/>
          </w:rPr>
          <w:t>16</w:t>
        </w:r>
        <w:r w:rsidR="00C643C9">
          <w:rPr>
            <w:noProof/>
            <w:webHidden/>
          </w:rPr>
          <w:fldChar w:fldCharType="end"/>
        </w:r>
      </w:hyperlink>
    </w:p>
    <w:p w14:paraId="101E83A6"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3" w:history="1">
        <w:r w:rsidR="00C643C9" w:rsidRPr="00551BFC">
          <w:rPr>
            <w:rStyle w:val="Hiperveza"/>
            <w:rFonts w:cstheme="minorHAnsi"/>
            <w:noProof/>
          </w:rPr>
          <w:t>3</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Inženjer</w:t>
        </w:r>
        <w:r w:rsidR="00C643C9">
          <w:rPr>
            <w:noProof/>
            <w:webHidden/>
          </w:rPr>
          <w:tab/>
        </w:r>
        <w:r w:rsidR="00C643C9">
          <w:rPr>
            <w:noProof/>
            <w:webHidden/>
          </w:rPr>
          <w:fldChar w:fldCharType="begin"/>
        </w:r>
        <w:r w:rsidR="00C643C9">
          <w:rPr>
            <w:noProof/>
            <w:webHidden/>
          </w:rPr>
          <w:instrText xml:space="preserve"> PAGEREF _Toc2002173 \h </w:instrText>
        </w:r>
        <w:r w:rsidR="00C643C9">
          <w:rPr>
            <w:noProof/>
            <w:webHidden/>
          </w:rPr>
        </w:r>
        <w:r w:rsidR="00C643C9">
          <w:rPr>
            <w:noProof/>
            <w:webHidden/>
          </w:rPr>
          <w:fldChar w:fldCharType="separate"/>
        </w:r>
        <w:r w:rsidR="00C643C9">
          <w:rPr>
            <w:noProof/>
            <w:webHidden/>
          </w:rPr>
          <w:t>17</w:t>
        </w:r>
        <w:r w:rsidR="00C643C9">
          <w:rPr>
            <w:noProof/>
            <w:webHidden/>
          </w:rPr>
          <w:fldChar w:fldCharType="end"/>
        </w:r>
      </w:hyperlink>
    </w:p>
    <w:p w14:paraId="7DAD31E5"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4" w:history="1">
        <w:r w:rsidR="00C643C9" w:rsidRPr="00551BFC">
          <w:rPr>
            <w:rStyle w:val="Hiperveza"/>
            <w:rFonts w:cstheme="minorHAnsi"/>
            <w:noProof/>
          </w:rPr>
          <w:t>4</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Izvođač</w:t>
        </w:r>
        <w:r w:rsidR="00C643C9">
          <w:rPr>
            <w:noProof/>
            <w:webHidden/>
          </w:rPr>
          <w:tab/>
        </w:r>
        <w:r w:rsidR="00C643C9">
          <w:rPr>
            <w:noProof/>
            <w:webHidden/>
          </w:rPr>
          <w:fldChar w:fldCharType="begin"/>
        </w:r>
        <w:r w:rsidR="00C643C9">
          <w:rPr>
            <w:noProof/>
            <w:webHidden/>
          </w:rPr>
          <w:instrText xml:space="preserve"> PAGEREF _Toc2002174 \h </w:instrText>
        </w:r>
        <w:r w:rsidR="00C643C9">
          <w:rPr>
            <w:noProof/>
            <w:webHidden/>
          </w:rPr>
        </w:r>
        <w:r w:rsidR="00C643C9">
          <w:rPr>
            <w:noProof/>
            <w:webHidden/>
          </w:rPr>
          <w:fldChar w:fldCharType="separate"/>
        </w:r>
        <w:r w:rsidR="00C643C9">
          <w:rPr>
            <w:noProof/>
            <w:webHidden/>
          </w:rPr>
          <w:t>20</w:t>
        </w:r>
        <w:r w:rsidR="00C643C9">
          <w:rPr>
            <w:noProof/>
            <w:webHidden/>
          </w:rPr>
          <w:fldChar w:fldCharType="end"/>
        </w:r>
      </w:hyperlink>
    </w:p>
    <w:p w14:paraId="7860200A"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5" w:history="1">
        <w:r w:rsidR="00C643C9" w:rsidRPr="00551BFC">
          <w:rPr>
            <w:rStyle w:val="Hiperveza"/>
            <w:rFonts w:cstheme="minorHAnsi"/>
            <w:noProof/>
          </w:rPr>
          <w:t>5</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Projekt</w:t>
        </w:r>
        <w:r w:rsidR="00C643C9">
          <w:rPr>
            <w:noProof/>
            <w:webHidden/>
          </w:rPr>
          <w:tab/>
        </w:r>
        <w:r w:rsidR="00C643C9">
          <w:rPr>
            <w:noProof/>
            <w:webHidden/>
          </w:rPr>
          <w:fldChar w:fldCharType="begin"/>
        </w:r>
        <w:r w:rsidR="00C643C9">
          <w:rPr>
            <w:noProof/>
            <w:webHidden/>
          </w:rPr>
          <w:instrText xml:space="preserve"> PAGEREF _Toc2002175 \h </w:instrText>
        </w:r>
        <w:r w:rsidR="00C643C9">
          <w:rPr>
            <w:noProof/>
            <w:webHidden/>
          </w:rPr>
        </w:r>
        <w:r w:rsidR="00C643C9">
          <w:rPr>
            <w:noProof/>
            <w:webHidden/>
          </w:rPr>
          <w:fldChar w:fldCharType="separate"/>
        </w:r>
        <w:r w:rsidR="00C643C9">
          <w:rPr>
            <w:noProof/>
            <w:webHidden/>
          </w:rPr>
          <w:t>28</w:t>
        </w:r>
        <w:r w:rsidR="00C643C9">
          <w:rPr>
            <w:noProof/>
            <w:webHidden/>
          </w:rPr>
          <w:fldChar w:fldCharType="end"/>
        </w:r>
      </w:hyperlink>
    </w:p>
    <w:p w14:paraId="1ABA1798"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6" w:history="1">
        <w:r w:rsidR="00C643C9" w:rsidRPr="00551BFC">
          <w:rPr>
            <w:rStyle w:val="Hiperveza"/>
            <w:rFonts w:cstheme="minorHAnsi"/>
            <w:noProof/>
          </w:rPr>
          <w:t>6</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Osoblje i radna snaga</w:t>
        </w:r>
        <w:r w:rsidR="00C643C9">
          <w:rPr>
            <w:noProof/>
            <w:webHidden/>
          </w:rPr>
          <w:tab/>
        </w:r>
        <w:r w:rsidR="00C643C9">
          <w:rPr>
            <w:noProof/>
            <w:webHidden/>
          </w:rPr>
          <w:fldChar w:fldCharType="begin"/>
        </w:r>
        <w:r w:rsidR="00C643C9">
          <w:rPr>
            <w:noProof/>
            <w:webHidden/>
          </w:rPr>
          <w:instrText xml:space="preserve"> PAGEREF _Toc2002176 \h </w:instrText>
        </w:r>
        <w:r w:rsidR="00C643C9">
          <w:rPr>
            <w:noProof/>
            <w:webHidden/>
          </w:rPr>
        </w:r>
        <w:r w:rsidR="00C643C9">
          <w:rPr>
            <w:noProof/>
            <w:webHidden/>
          </w:rPr>
          <w:fldChar w:fldCharType="separate"/>
        </w:r>
        <w:r w:rsidR="00C643C9">
          <w:rPr>
            <w:noProof/>
            <w:webHidden/>
          </w:rPr>
          <w:t>29</w:t>
        </w:r>
        <w:r w:rsidR="00C643C9">
          <w:rPr>
            <w:noProof/>
            <w:webHidden/>
          </w:rPr>
          <w:fldChar w:fldCharType="end"/>
        </w:r>
      </w:hyperlink>
    </w:p>
    <w:p w14:paraId="7027F4B6"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7" w:history="1">
        <w:r w:rsidR="00C643C9" w:rsidRPr="00551BFC">
          <w:rPr>
            <w:rStyle w:val="Hiperveza"/>
            <w:rFonts w:cstheme="minorHAnsi"/>
            <w:noProof/>
          </w:rPr>
          <w:t>7</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Postrojenje, Materijali i izrada</w:t>
        </w:r>
        <w:r w:rsidR="00C643C9">
          <w:rPr>
            <w:noProof/>
            <w:webHidden/>
          </w:rPr>
          <w:tab/>
        </w:r>
        <w:r w:rsidR="00C643C9">
          <w:rPr>
            <w:noProof/>
            <w:webHidden/>
          </w:rPr>
          <w:fldChar w:fldCharType="begin"/>
        </w:r>
        <w:r w:rsidR="00C643C9">
          <w:rPr>
            <w:noProof/>
            <w:webHidden/>
          </w:rPr>
          <w:instrText xml:space="preserve"> PAGEREF _Toc2002177 \h </w:instrText>
        </w:r>
        <w:r w:rsidR="00C643C9">
          <w:rPr>
            <w:noProof/>
            <w:webHidden/>
          </w:rPr>
        </w:r>
        <w:r w:rsidR="00C643C9">
          <w:rPr>
            <w:noProof/>
            <w:webHidden/>
          </w:rPr>
          <w:fldChar w:fldCharType="separate"/>
        </w:r>
        <w:r w:rsidR="00C643C9">
          <w:rPr>
            <w:noProof/>
            <w:webHidden/>
          </w:rPr>
          <w:t>31</w:t>
        </w:r>
        <w:r w:rsidR="00C643C9">
          <w:rPr>
            <w:noProof/>
            <w:webHidden/>
          </w:rPr>
          <w:fldChar w:fldCharType="end"/>
        </w:r>
      </w:hyperlink>
    </w:p>
    <w:p w14:paraId="47E3E9CB"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8" w:history="1">
        <w:r w:rsidR="00C643C9" w:rsidRPr="00551BFC">
          <w:rPr>
            <w:rStyle w:val="Hiperveza"/>
            <w:rFonts w:cstheme="minorHAnsi"/>
            <w:noProof/>
          </w:rPr>
          <w:t>8</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Početak, kašnjenje i prekid</w:t>
        </w:r>
        <w:r w:rsidR="00C643C9">
          <w:rPr>
            <w:noProof/>
            <w:webHidden/>
          </w:rPr>
          <w:tab/>
        </w:r>
        <w:r w:rsidR="00C643C9">
          <w:rPr>
            <w:noProof/>
            <w:webHidden/>
          </w:rPr>
          <w:fldChar w:fldCharType="begin"/>
        </w:r>
        <w:r w:rsidR="00C643C9">
          <w:rPr>
            <w:noProof/>
            <w:webHidden/>
          </w:rPr>
          <w:instrText xml:space="preserve"> PAGEREF _Toc2002178 \h </w:instrText>
        </w:r>
        <w:r w:rsidR="00C643C9">
          <w:rPr>
            <w:noProof/>
            <w:webHidden/>
          </w:rPr>
        </w:r>
        <w:r w:rsidR="00C643C9">
          <w:rPr>
            <w:noProof/>
            <w:webHidden/>
          </w:rPr>
          <w:fldChar w:fldCharType="separate"/>
        </w:r>
        <w:r w:rsidR="00C643C9">
          <w:rPr>
            <w:noProof/>
            <w:webHidden/>
          </w:rPr>
          <w:t>32</w:t>
        </w:r>
        <w:r w:rsidR="00C643C9">
          <w:rPr>
            <w:noProof/>
            <w:webHidden/>
          </w:rPr>
          <w:fldChar w:fldCharType="end"/>
        </w:r>
      </w:hyperlink>
    </w:p>
    <w:p w14:paraId="0D8CFE5F" w14:textId="77777777" w:rsidR="00C643C9" w:rsidRDefault="00A31959">
      <w:pPr>
        <w:pStyle w:val="Sadraj1"/>
        <w:tabs>
          <w:tab w:val="left" w:pos="400"/>
          <w:tab w:val="right" w:leader="dot" w:pos="8991"/>
        </w:tabs>
        <w:rPr>
          <w:rFonts w:eastAsiaTheme="minorEastAsia" w:cstheme="minorBidi"/>
          <w:b w:val="0"/>
          <w:bCs w:val="0"/>
          <w:caps w:val="0"/>
          <w:noProof/>
          <w:sz w:val="22"/>
          <w:szCs w:val="22"/>
          <w:lang w:eastAsia="hr-HR"/>
        </w:rPr>
      </w:pPr>
      <w:hyperlink w:anchor="_Toc2002179" w:history="1">
        <w:r w:rsidR="00C643C9" w:rsidRPr="00551BFC">
          <w:rPr>
            <w:rStyle w:val="Hiperveza"/>
            <w:rFonts w:cstheme="minorHAnsi"/>
            <w:noProof/>
          </w:rPr>
          <w:t>9</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Testovi po dovršetku</w:t>
        </w:r>
        <w:r w:rsidR="00C643C9">
          <w:rPr>
            <w:noProof/>
            <w:webHidden/>
          </w:rPr>
          <w:tab/>
        </w:r>
        <w:r w:rsidR="00C643C9">
          <w:rPr>
            <w:noProof/>
            <w:webHidden/>
          </w:rPr>
          <w:fldChar w:fldCharType="begin"/>
        </w:r>
        <w:r w:rsidR="00C643C9">
          <w:rPr>
            <w:noProof/>
            <w:webHidden/>
          </w:rPr>
          <w:instrText xml:space="preserve"> PAGEREF _Toc2002179 \h </w:instrText>
        </w:r>
        <w:r w:rsidR="00C643C9">
          <w:rPr>
            <w:noProof/>
            <w:webHidden/>
          </w:rPr>
        </w:r>
        <w:r w:rsidR="00C643C9">
          <w:rPr>
            <w:noProof/>
            <w:webHidden/>
          </w:rPr>
          <w:fldChar w:fldCharType="separate"/>
        </w:r>
        <w:r w:rsidR="00C643C9">
          <w:rPr>
            <w:noProof/>
            <w:webHidden/>
          </w:rPr>
          <w:t>36</w:t>
        </w:r>
        <w:r w:rsidR="00C643C9">
          <w:rPr>
            <w:noProof/>
            <w:webHidden/>
          </w:rPr>
          <w:fldChar w:fldCharType="end"/>
        </w:r>
      </w:hyperlink>
    </w:p>
    <w:p w14:paraId="75072C05"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0" w:history="1">
        <w:r w:rsidR="00C643C9" w:rsidRPr="00551BFC">
          <w:rPr>
            <w:rStyle w:val="Hiperveza"/>
            <w:rFonts w:cstheme="minorHAnsi"/>
            <w:noProof/>
          </w:rPr>
          <w:t>10</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Preuzimanje od strane Naručitelja</w:t>
        </w:r>
        <w:r w:rsidR="00C643C9">
          <w:rPr>
            <w:noProof/>
            <w:webHidden/>
          </w:rPr>
          <w:tab/>
        </w:r>
        <w:r w:rsidR="00C643C9">
          <w:rPr>
            <w:noProof/>
            <w:webHidden/>
          </w:rPr>
          <w:fldChar w:fldCharType="begin"/>
        </w:r>
        <w:r w:rsidR="00C643C9">
          <w:rPr>
            <w:noProof/>
            <w:webHidden/>
          </w:rPr>
          <w:instrText xml:space="preserve"> PAGEREF _Toc2002180 \h </w:instrText>
        </w:r>
        <w:r w:rsidR="00C643C9">
          <w:rPr>
            <w:noProof/>
            <w:webHidden/>
          </w:rPr>
        </w:r>
        <w:r w:rsidR="00C643C9">
          <w:rPr>
            <w:noProof/>
            <w:webHidden/>
          </w:rPr>
          <w:fldChar w:fldCharType="separate"/>
        </w:r>
        <w:r w:rsidR="00C643C9">
          <w:rPr>
            <w:noProof/>
            <w:webHidden/>
          </w:rPr>
          <w:t>37</w:t>
        </w:r>
        <w:r w:rsidR="00C643C9">
          <w:rPr>
            <w:noProof/>
            <w:webHidden/>
          </w:rPr>
          <w:fldChar w:fldCharType="end"/>
        </w:r>
      </w:hyperlink>
    </w:p>
    <w:p w14:paraId="2F30ADC9"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1" w:history="1">
        <w:r w:rsidR="00C643C9" w:rsidRPr="00551BFC">
          <w:rPr>
            <w:rStyle w:val="Hiperveza"/>
            <w:rFonts w:cstheme="minorHAnsi"/>
            <w:noProof/>
          </w:rPr>
          <w:t>11</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Odgovornost za nedostatke</w:t>
        </w:r>
        <w:r w:rsidR="00C643C9">
          <w:rPr>
            <w:noProof/>
            <w:webHidden/>
          </w:rPr>
          <w:tab/>
        </w:r>
        <w:r w:rsidR="00C643C9">
          <w:rPr>
            <w:noProof/>
            <w:webHidden/>
          </w:rPr>
          <w:fldChar w:fldCharType="begin"/>
        </w:r>
        <w:r w:rsidR="00C643C9">
          <w:rPr>
            <w:noProof/>
            <w:webHidden/>
          </w:rPr>
          <w:instrText xml:space="preserve"> PAGEREF _Toc2002181 \h </w:instrText>
        </w:r>
        <w:r w:rsidR="00C643C9">
          <w:rPr>
            <w:noProof/>
            <w:webHidden/>
          </w:rPr>
        </w:r>
        <w:r w:rsidR="00C643C9">
          <w:rPr>
            <w:noProof/>
            <w:webHidden/>
          </w:rPr>
          <w:fldChar w:fldCharType="separate"/>
        </w:r>
        <w:r w:rsidR="00C643C9">
          <w:rPr>
            <w:noProof/>
            <w:webHidden/>
          </w:rPr>
          <w:t>38</w:t>
        </w:r>
        <w:r w:rsidR="00C643C9">
          <w:rPr>
            <w:noProof/>
            <w:webHidden/>
          </w:rPr>
          <w:fldChar w:fldCharType="end"/>
        </w:r>
      </w:hyperlink>
    </w:p>
    <w:p w14:paraId="7987B622"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2" w:history="1">
        <w:r w:rsidR="00C643C9" w:rsidRPr="00551BFC">
          <w:rPr>
            <w:rStyle w:val="Hiperveza"/>
            <w:rFonts w:cstheme="minorHAnsi"/>
            <w:noProof/>
          </w:rPr>
          <w:t>12</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Test nakon dovršetka</w:t>
        </w:r>
        <w:r w:rsidR="00C643C9">
          <w:rPr>
            <w:noProof/>
            <w:webHidden/>
          </w:rPr>
          <w:tab/>
        </w:r>
        <w:r w:rsidR="00C643C9">
          <w:rPr>
            <w:noProof/>
            <w:webHidden/>
          </w:rPr>
          <w:fldChar w:fldCharType="begin"/>
        </w:r>
        <w:r w:rsidR="00C643C9">
          <w:rPr>
            <w:noProof/>
            <w:webHidden/>
          </w:rPr>
          <w:instrText xml:space="preserve"> PAGEREF _Toc2002182 \h </w:instrText>
        </w:r>
        <w:r w:rsidR="00C643C9">
          <w:rPr>
            <w:noProof/>
            <w:webHidden/>
          </w:rPr>
        </w:r>
        <w:r w:rsidR="00C643C9">
          <w:rPr>
            <w:noProof/>
            <w:webHidden/>
          </w:rPr>
          <w:fldChar w:fldCharType="separate"/>
        </w:r>
        <w:r w:rsidR="00C643C9">
          <w:rPr>
            <w:noProof/>
            <w:webHidden/>
          </w:rPr>
          <w:t>40</w:t>
        </w:r>
        <w:r w:rsidR="00C643C9">
          <w:rPr>
            <w:noProof/>
            <w:webHidden/>
          </w:rPr>
          <w:fldChar w:fldCharType="end"/>
        </w:r>
      </w:hyperlink>
    </w:p>
    <w:p w14:paraId="66632671"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3" w:history="1">
        <w:r w:rsidR="00C643C9" w:rsidRPr="00551BFC">
          <w:rPr>
            <w:rStyle w:val="Hiperveza"/>
            <w:rFonts w:cstheme="minorHAnsi"/>
            <w:noProof/>
          </w:rPr>
          <w:t>13</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Izmjene i usklađenja</w:t>
        </w:r>
        <w:r w:rsidR="00C643C9">
          <w:rPr>
            <w:noProof/>
            <w:webHidden/>
          </w:rPr>
          <w:tab/>
        </w:r>
        <w:r w:rsidR="00C643C9">
          <w:rPr>
            <w:noProof/>
            <w:webHidden/>
          </w:rPr>
          <w:fldChar w:fldCharType="begin"/>
        </w:r>
        <w:r w:rsidR="00C643C9">
          <w:rPr>
            <w:noProof/>
            <w:webHidden/>
          </w:rPr>
          <w:instrText xml:space="preserve"> PAGEREF _Toc2002183 \h </w:instrText>
        </w:r>
        <w:r w:rsidR="00C643C9">
          <w:rPr>
            <w:noProof/>
            <w:webHidden/>
          </w:rPr>
        </w:r>
        <w:r w:rsidR="00C643C9">
          <w:rPr>
            <w:noProof/>
            <w:webHidden/>
          </w:rPr>
          <w:fldChar w:fldCharType="separate"/>
        </w:r>
        <w:r w:rsidR="00C643C9">
          <w:rPr>
            <w:noProof/>
            <w:webHidden/>
          </w:rPr>
          <w:t>41</w:t>
        </w:r>
        <w:r w:rsidR="00C643C9">
          <w:rPr>
            <w:noProof/>
            <w:webHidden/>
          </w:rPr>
          <w:fldChar w:fldCharType="end"/>
        </w:r>
      </w:hyperlink>
    </w:p>
    <w:p w14:paraId="04C6B311"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4" w:history="1">
        <w:r w:rsidR="00C643C9" w:rsidRPr="00551BFC">
          <w:rPr>
            <w:rStyle w:val="Hiperveza"/>
            <w:rFonts w:cstheme="minorHAnsi"/>
            <w:noProof/>
          </w:rPr>
          <w:t>14</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Ugovorna cijena i plaćanje</w:t>
        </w:r>
        <w:r w:rsidR="00C643C9">
          <w:rPr>
            <w:noProof/>
            <w:webHidden/>
          </w:rPr>
          <w:tab/>
        </w:r>
        <w:r w:rsidR="00C643C9">
          <w:rPr>
            <w:noProof/>
            <w:webHidden/>
          </w:rPr>
          <w:fldChar w:fldCharType="begin"/>
        </w:r>
        <w:r w:rsidR="00C643C9">
          <w:rPr>
            <w:noProof/>
            <w:webHidden/>
          </w:rPr>
          <w:instrText xml:space="preserve"> PAGEREF _Toc2002184 \h </w:instrText>
        </w:r>
        <w:r w:rsidR="00C643C9">
          <w:rPr>
            <w:noProof/>
            <w:webHidden/>
          </w:rPr>
        </w:r>
        <w:r w:rsidR="00C643C9">
          <w:rPr>
            <w:noProof/>
            <w:webHidden/>
          </w:rPr>
          <w:fldChar w:fldCharType="separate"/>
        </w:r>
        <w:r w:rsidR="00C643C9">
          <w:rPr>
            <w:noProof/>
            <w:webHidden/>
          </w:rPr>
          <w:t>42</w:t>
        </w:r>
        <w:r w:rsidR="00C643C9">
          <w:rPr>
            <w:noProof/>
            <w:webHidden/>
          </w:rPr>
          <w:fldChar w:fldCharType="end"/>
        </w:r>
      </w:hyperlink>
    </w:p>
    <w:p w14:paraId="55D049DF"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5" w:history="1">
        <w:r w:rsidR="00C643C9" w:rsidRPr="00551BFC">
          <w:rPr>
            <w:rStyle w:val="Hiperveza"/>
            <w:rFonts w:cstheme="minorHAnsi"/>
            <w:noProof/>
          </w:rPr>
          <w:t>15</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Raskid od strane Naručitelja</w:t>
        </w:r>
        <w:r w:rsidR="00C643C9">
          <w:rPr>
            <w:noProof/>
            <w:webHidden/>
          </w:rPr>
          <w:tab/>
        </w:r>
        <w:r w:rsidR="00C643C9">
          <w:rPr>
            <w:noProof/>
            <w:webHidden/>
          </w:rPr>
          <w:fldChar w:fldCharType="begin"/>
        </w:r>
        <w:r w:rsidR="00C643C9">
          <w:rPr>
            <w:noProof/>
            <w:webHidden/>
          </w:rPr>
          <w:instrText xml:space="preserve"> PAGEREF _Toc2002185 \h </w:instrText>
        </w:r>
        <w:r w:rsidR="00C643C9">
          <w:rPr>
            <w:noProof/>
            <w:webHidden/>
          </w:rPr>
        </w:r>
        <w:r w:rsidR="00C643C9">
          <w:rPr>
            <w:noProof/>
            <w:webHidden/>
          </w:rPr>
          <w:fldChar w:fldCharType="separate"/>
        </w:r>
        <w:r w:rsidR="00C643C9">
          <w:rPr>
            <w:noProof/>
            <w:webHidden/>
          </w:rPr>
          <w:t>45</w:t>
        </w:r>
        <w:r w:rsidR="00C643C9">
          <w:rPr>
            <w:noProof/>
            <w:webHidden/>
          </w:rPr>
          <w:fldChar w:fldCharType="end"/>
        </w:r>
      </w:hyperlink>
    </w:p>
    <w:p w14:paraId="32AEE0C8"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6" w:history="1">
        <w:r w:rsidR="00C643C9" w:rsidRPr="00551BFC">
          <w:rPr>
            <w:rStyle w:val="Hiperveza"/>
            <w:rFonts w:cstheme="minorHAnsi"/>
            <w:noProof/>
          </w:rPr>
          <w:t>16</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Obustava i raskid od strane Izvođača</w:t>
        </w:r>
        <w:r w:rsidR="00C643C9">
          <w:rPr>
            <w:noProof/>
            <w:webHidden/>
          </w:rPr>
          <w:tab/>
        </w:r>
        <w:r w:rsidR="00C643C9">
          <w:rPr>
            <w:noProof/>
            <w:webHidden/>
          </w:rPr>
          <w:fldChar w:fldCharType="begin"/>
        </w:r>
        <w:r w:rsidR="00C643C9">
          <w:rPr>
            <w:noProof/>
            <w:webHidden/>
          </w:rPr>
          <w:instrText xml:space="preserve"> PAGEREF _Toc2002186 \h </w:instrText>
        </w:r>
        <w:r w:rsidR="00C643C9">
          <w:rPr>
            <w:noProof/>
            <w:webHidden/>
          </w:rPr>
        </w:r>
        <w:r w:rsidR="00C643C9">
          <w:rPr>
            <w:noProof/>
            <w:webHidden/>
          </w:rPr>
          <w:fldChar w:fldCharType="separate"/>
        </w:r>
        <w:r w:rsidR="00C643C9">
          <w:rPr>
            <w:noProof/>
            <w:webHidden/>
          </w:rPr>
          <w:t>46</w:t>
        </w:r>
        <w:r w:rsidR="00C643C9">
          <w:rPr>
            <w:noProof/>
            <w:webHidden/>
          </w:rPr>
          <w:fldChar w:fldCharType="end"/>
        </w:r>
      </w:hyperlink>
    </w:p>
    <w:p w14:paraId="79F21A4A"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7" w:history="1">
        <w:r w:rsidR="00C643C9" w:rsidRPr="00551BFC">
          <w:rPr>
            <w:rStyle w:val="Hiperveza"/>
            <w:rFonts w:cstheme="minorHAnsi"/>
            <w:noProof/>
          </w:rPr>
          <w:t>17</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Rizik i odgovornost</w:t>
        </w:r>
        <w:r w:rsidR="00C643C9">
          <w:rPr>
            <w:noProof/>
            <w:webHidden/>
          </w:rPr>
          <w:tab/>
        </w:r>
        <w:r w:rsidR="00C643C9">
          <w:rPr>
            <w:noProof/>
            <w:webHidden/>
          </w:rPr>
          <w:fldChar w:fldCharType="begin"/>
        </w:r>
        <w:r w:rsidR="00C643C9">
          <w:rPr>
            <w:noProof/>
            <w:webHidden/>
          </w:rPr>
          <w:instrText xml:space="preserve"> PAGEREF _Toc2002187 \h </w:instrText>
        </w:r>
        <w:r w:rsidR="00C643C9">
          <w:rPr>
            <w:noProof/>
            <w:webHidden/>
          </w:rPr>
        </w:r>
        <w:r w:rsidR="00C643C9">
          <w:rPr>
            <w:noProof/>
            <w:webHidden/>
          </w:rPr>
          <w:fldChar w:fldCharType="separate"/>
        </w:r>
        <w:r w:rsidR="00C643C9">
          <w:rPr>
            <w:noProof/>
            <w:webHidden/>
          </w:rPr>
          <w:t>47</w:t>
        </w:r>
        <w:r w:rsidR="00C643C9">
          <w:rPr>
            <w:noProof/>
            <w:webHidden/>
          </w:rPr>
          <w:fldChar w:fldCharType="end"/>
        </w:r>
      </w:hyperlink>
    </w:p>
    <w:p w14:paraId="57E78D94"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8" w:history="1">
        <w:r w:rsidR="00C643C9" w:rsidRPr="00551BFC">
          <w:rPr>
            <w:rStyle w:val="Hiperveza"/>
            <w:rFonts w:cstheme="minorHAnsi"/>
            <w:noProof/>
          </w:rPr>
          <w:t>18</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Osiguranje</w:t>
        </w:r>
        <w:r w:rsidR="00C643C9">
          <w:rPr>
            <w:noProof/>
            <w:webHidden/>
          </w:rPr>
          <w:tab/>
        </w:r>
        <w:r w:rsidR="00C643C9">
          <w:rPr>
            <w:noProof/>
            <w:webHidden/>
          </w:rPr>
          <w:fldChar w:fldCharType="begin"/>
        </w:r>
        <w:r w:rsidR="00C643C9">
          <w:rPr>
            <w:noProof/>
            <w:webHidden/>
          </w:rPr>
          <w:instrText xml:space="preserve"> PAGEREF _Toc2002188 \h </w:instrText>
        </w:r>
        <w:r w:rsidR="00C643C9">
          <w:rPr>
            <w:noProof/>
            <w:webHidden/>
          </w:rPr>
        </w:r>
        <w:r w:rsidR="00C643C9">
          <w:rPr>
            <w:noProof/>
            <w:webHidden/>
          </w:rPr>
          <w:fldChar w:fldCharType="separate"/>
        </w:r>
        <w:r w:rsidR="00C643C9">
          <w:rPr>
            <w:noProof/>
            <w:webHidden/>
          </w:rPr>
          <w:t>48</w:t>
        </w:r>
        <w:r w:rsidR="00C643C9">
          <w:rPr>
            <w:noProof/>
            <w:webHidden/>
          </w:rPr>
          <w:fldChar w:fldCharType="end"/>
        </w:r>
      </w:hyperlink>
    </w:p>
    <w:p w14:paraId="692F5AFA"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89" w:history="1">
        <w:r w:rsidR="00C643C9" w:rsidRPr="00551BFC">
          <w:rPr>
            <w:rStyle w:val="Hiperveza"/>
            <w:rFonts w:cstheme="minorHAnsi"/>
            <w:noProof/>
          </w:rPr>
          <w:t>19</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Viša sila</w:t>
        </w:r>
        <w:r w:rsidR="00C643C9">
          <w:rPr>
            <w:noProof/>
            <w:webHidden/>
          </w:rPr>
          <w:tab/>
        </w:r>
        <w:r w:rsidR="00C643C9">
          <w:rPr>
            <w:noProof/>
            <w:webHidden/>
          </w:rPr>
          <w:fldChar w:fldCharType="begin"/>
        </w:r>
        <w:r w:rsidR="00C643C9">
          <w:rPr>
            <w:noProof/>
            <w:webHidden/>
          </w:rPr>
          <w:instrText xml:space="preserve"> PAGEREF _Toc2002189 \h </w:instrText>
        </w:r>
        <w:r w:rsidR="00C643C9">
          <w:rPr>
            <w:noProof/>
            <w:webHidden/>
          </w:rPr>
        </w:r>
        <w:r w:rsidR="00C643C9">
          <w:rPr>
            <w:noProof/>
            <w:webHidden/>
          </w:rPr>
          <w:fldChar w:fldCharType="separate"/>
        </w:r>
        <w:r w:rsidR="00C643C9">
          <w:rPr>
            <w:noProof/>
            <w:webHidden/>
          </w:rPr>
          <w:t>49</w:t>
        </w:r>
        <w:r w:rsidR="00C643C9">
          <w:rPr>
            <w:noProof/>
            <w:webHidden/>
          </w:rPr>
          <w:fldChar w:fldCharType="end"/>
        </w:r>
      </w:hyperlink>
    </w:p>
    <w:p w14:paraId="58C21E75"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90" w:history="1">
        <w:r w:rsidR="00C643C9" w:rsidRPr="00551BFC">
          <w:rPr>
            <w:rStyle w:val="Hiperveza"/>
            <w:rFonts w:cstheme="minorHAnsi"/>
            <w:noProof/>
          </w:rPr>
          <w:t>20</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Potraživanja, sporovi i arbitraža</w:t>
        </w:r>
        <w:r w:rsidR="00C643C9">
          <w:rPr>
            <w:noProof/>
            <w:webHidden/>
          </w:rPr>
          <w:tab/>
        </w:r>
        <w:r w:rsidR="00C643C9">
          <w:rPr>
            <w:noProof/>
            <w:webHidden/>
          </w:rPr>
          <w:fldChar w:fldCharType="begin"/>
        </w:r>
        <w:r w:rsidR="00C643C9">
          <w:rPr>
            <w:noProof/>
            <w:webHidden/>
          </w:rPr>
          <w:instrText xml:space="preserve"> PAGEREF _Toc2002190 \h </w:instrText>
        </w:r>
        <w:r w:rsidR="00C643C9">
          <w:rPr>
            <w:noProof/>
            <w:webHidden/>
          </w:rPr>
        </w:r>
        <w:r w:rsidR="00C643C9">
          <w:rPr>
            <w:noProof/>
            <w:webHidden/>
          </w:rPr>
          <w:fldChar w:fldCharType="separate"/>
        </w:r>
        <w:r w:rsidR="00C643C9">
          <w:rPr>
            <w:noProof/>
            <w:webHidden/>
          </w:rPr>
          <w:t>50</w:t>
        </w:r>
        <w:r w:rsidR="00C643C9">
          <w:rPr>
            <w:noProof/>
            <w:webHidden/>
          </w:rPr>
          <w:fldChar w:fldCharType="end"/>
        </w:r>
      </w:hyperlink>
    </w:p>
    <w:p w14:paraId="2A174F17"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91" w:history="1">
        <w:r w:rsidR="00C643C9" w:rsidRPr="00551BFC">
          <w:rPr>
            <w:rStyle w:val="Hiperveza"/>
            <w:rFonts w:cstheme="minorHAnsi"/>
            <w:noProof/>
          </w:rPr>
          <w:t>21</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Ogledni obrasci sredstava osiguranja</w:t>
        </w:r>
        <w:r w:rsidR="00C643C9">
          <w:rPr>
            <w:noProof/>
            <w:webHidden/>
          </w:rPr>
          <w:tab/>
        </w:r>
        <w:r w:rsidR="00C643C9">
          <w:rPr>
            <w:noProof/>
            <w:webHidden/>
          </w:rPr>
          <w:fldChar w:fldCharType="begin"/>
        </w:r>
        <w:r w:rsidR="00C643C9">
          <w:rPr>
            <w:noProof/>
            <w:webHidden/>
          </w:rPr>
          <w:instrText xml:space="preserve"> PAGEREF _Toc2002191 \h </w:instrText>
        </w:r>
        <w:r w:rsidR="00C643C9">
          <w:rPr>
            <w:noProof/>
            <w:webHidden/>
          </w:rPr>
        </w:r>
        <w:r w:rsidR="00C643C9">
          <w:rPr>
            <w:noProof/>
            <w:webHidden/>
          </w:rPr>
          <w:fldChar w:fldCharType="separate"/>
        </w:r>
        <w:r w:rsidR="00C643C9">
          <w:rPr>
            <w:noProof/>
            <w:webHidden/>
          </w:rPr>
          <w:t>51</w:t>
        </w:r>
        <w:r w:rsidR="00C643C9">
          <w:rPr>
            <w:noProof/>
            <w:webHidden/>
          </w:rPr>
          <w:fldChar w:fldCharType="end"/>
        </w:r>
      </w:hyperlink>
    </w:p>
    <w:p w14:paraId="5B41DE00" w14:textId="77777777" w:rsidR="00C643C9" w:rsidRDefault="00A31959">
      <w:pPr>
        <w:pStyle w:val="Sadraj1"/>
        <w:tabs>
          <w:tab w:val="left" w:pos="600"/>
          <w:tab w:val="right" w:leader="dot" w:pos="8991"/>
        </w:tabs>
        <w:rPr>
          <w:rFonts w:eastAsiaTheme="minorEastAsia" w:cstheme="minorBidi"/>
          <w:b w:val="0"/>
          <w:bCs w:val="0"/>
          <w:caps w:val="0"/>
          <w:noProof/>
          <w:sz w:val="22"/>
          <w:szCs w:val="22"/>
          <w:lang w:eastAsia="hr-HR"/>
        </w:rPr>
      </w:pPr>
      <w:hyperlink w:anchor="_Toc2002192" w:history="1">
        <w:r w:rsidR="00C643C9" w:rsidRPr="00551BFC">
          <w:rPr>
            <w:rStyle w:val="Hiperveza"/>
            <w:rFonts w:cstheme="minorHAnsi"/>
            <w:noProof/>
          </w:rPr>
          <w:t>22</w:t>
        </w:r>
        <w:r w:rsidR="00C643C9">
          <w:rPr>
            <w:rFonts w:eastAsiaTheme="minorEastAsia" w:cstheme="minorBidi"/>
            <w:b w:val="0"/>
            <w:bCs w:val="0"/>
            <w:caps w:val="0"/>
            <w:noProof/>
            <w:sz w:val="22"/>
            <w:szCs w:val="22"/>
            <w:lang w:eastAsia="hr-HR"/>
          </w:rPr>
          <w:tab/>
        </w:r>
        <w:r w:rsidR="00C643C9" w:rsidRPr="00551BFC">
          <w:rPr>
            <w:rStyle w:val="Hiperveza"/>
            <w:rFonts w:cstheme="minorHAnsi"/>
            <w:noProof/>
          </w:rPr>
          <w:t>Ogledni obrasci Sporazuma o rješavanju sporova i Sporazuma o Vijeću za rješavanje sporova</w:t>
        </w:r>
        <w:r w:rsidR="00C643C9">
          <w:rPr>
            <w:noProof/>
            <w:webHidden/>
          </w:rPr>
          <w:tab/>
        </w:r>
        <w:r w:rsidR="00C643C9">
          <w:rPr>
            <w:noProof/>
            <w:webHidden/>
          </w:rPr>
          <w:fldChar w:fldCharType="begin"/>
        </w:r>
        <w:r w:rsidR="00C643C9">
          <w:rPr>
            <w:noProof/>
            <w:webHidden/>
          </w:rPr>
          <w:instrText xml:space="preserve"> PAGEREF _Toc2002192 \h </w:instrText>
        </w:r>
        <w:r w:rsidR="00C643C9">
          <w:rPr>
            <w:noProof/>
            <w:webHidden/>
          </w:rPr>
        </w:r>
        <w:r w:rsidR="00C643C9">
          <w:rPr>
            <w:noProof/>
            <w:webHidden/>
          </w:rPr>
          <w:fldChar w:fldCharType="separate"/>
        </w:r>
        <w:r w:rsidR="00C643C9">
          <w:rPr>
            <w:noProof/>
            <w:webHidden/>
          </w:rPr>
          <w:t>55</w:t>
        </w:r>
        <w:r w:rsidR="00C643C9">
          <w:rPr>
            <w:noProof/>
            <w:webHidden/>
          </w:rPr>
          <w:fldChar w:fldCharType="end"/>
        </w:r>
      </w:hyperlink>
    </w:p>
    <w:p w14:paraId="51D7E89A" w14:textId="2AC1797D" w:rsidR="000A66D4" w:rsidRPr="00E34FCD" w:rsidRDefault="004C395C">
      <w:pPr>
        <w:rPr>
          <w:rFonts w:asciiTheme="minorHAnsi" w:hAnsiTheme="minorHAnsi" w:cstheme="minorHAnsi"/>
        </w:rPr>
      </w:pPr>
      <w:r w:rsidRPr="00E34FCD">
        <w:rPr>
          <w:rFonts w:asciiTheme="minorHAnsi" w:hAnsiTheme="minorHAnsi" w:cstheme="minorHAnsi"/>
        </w:rPr>
        <w:fldChar w:fldCharType="end"/>
      </w:r>
    </w:p>
    <w:p w14:paraId="690B2F89" w14:textId="38DA42B0" w:rsidR="00A914C7" w:rsidRPr="00E34FCD" w:rsidRDefault="00A914C7">
      <w:pPr>
        <w:tabs>
          <w:tab w:val="left" w:pos="3300"/>
        </w:tabs>
        <w:rPr>
          <w:rFonts w:asciiTheme="minorHAnsi" w:hAnsiTheme="minorHAnsi" w:cstheme="minorHAnsi"/>
        </w:rPr>
      </w:pPr>
      <w:r w:rsidRPr="00E34FCD">
        <w:rPr>
          <w:rFonts w:asciiTheme="minorHAnsi" w:hAnsiTheme="minorHAnsi" w:cstheme="minorHAnsi"/>
        </w:rPr>
        <w:tab/>
      </w:r>
    </w:p>
    <w:p w14:paraId="59CB806F" w14:textId="6D2B7FFF" w:rsidR="00A000F5" w:rsidRPr="00E34FCD" w:rsidRDefault="00A914C7">
      <w:pPr>
        <w:tabs>
          <w:tab w:val="left" w:pos="3300"/>
        </w:tabs>
        <w:rPr>
          <w:rFonts w:asciiTheme="minorHAnsi" w:hAnsiTheme="minorHAnsi" w:cstheme="minorHAnsi"/>
        </w:rPr>
        <w:sectPr w:rsidR="00A000F5" w:rsidRPr="00E34FCD" w:rsidSect="000E4813">
          <w:headerReference w:type="default" r:id="rId14"/>
          <w:footerReference w:type="default" r:id="rId15"/>
          <w:pgSz w:w="11907" w:h="16839" w:code="9"/>
          <w:pgMar w:top="1814" w:right="1134" w:bottom="1191" w:left="1304" w:header="720" w:footer="720" w:gutter="0"/>
          <w:paperSrc w:other="54964"/>
          <w:cols w:space="720" w:equalWidth="0">
            <w:col w:w="9001"/>
          </w:cols>
          <w:noEndnote/>
        </w:sectPr>
      </w:pPr>
      <w:r w:rsidRPr="00E34FCD">
        <w:rPr>
          <w:rFonts w:asciiTheme="minorHAnsi" w:hAnsiTheme="minorHAnsi" w:cstheme="minorHAnsi"/>
        </w:rPr>
        <w:tab/>
      </w:r>
    </w:p>
    <w:p w14:paraId="25603CFA" w14:textId="77777777" w:rsidR="00F43E44" w:rsidRPr="00E34FCD" w:rsidRDefault="006724DD">
      <w:pPr>
        <w:pStyle w:val="Naslov"/>
        <w:numPr>
          <w:ilvl w:val="0"/>
          <w:numId w:val="45"/>
        </w:numPr>
        <w:rPr>
          <w:rFonts w:asciiTheme="minorHAnsi" w:hAnsiTheme="minorHAnsi" w:cstheme="minorHAnsi"/>
        </w:rPr>
      </w:pPr>
      <w:bookmarkStart w:id="1" w:name="_Toc2002168"/>
      <w:bookmarkStart w:id="2" w:name="_Toc286067792"/>
      <w:bookmarkStart w:id="3" w:name="_Toc332197621"/>
      <w:bookmarkStart w:id="4" w:name="_Toc332628861"/>
      <w:r w:rsidRPr="00E34FCD">
        <w:rPr>
          <w:rFonts w:asciiTheme="minorHAnsi" w:hAnsiTheme="minorHAnsi" w:cstheme="minorHAnsi"/>
        </w:rPr>
        <w:lastRenderedPageBreak/>
        <w:t>Sporazum</w:t>
      </w:r>
      <w:bookmarkEnd w:id="1"/>
    </w:p>
    <w:p w14:paraId="780FF76B" w14:textId="77777777" w:rsidR="000A66D4" w:rsidRPr="00E34FCD" w:rsidRDefault="006724DD">
      <w:pPr>
        <w:jc w:val="center"/>
        <w:rPr>
          <w:rFonts w:asciiTheme="minorHAnsi" w:hAnsiTheme="minorHAnsi" w:cstheme="minorHAnsi"/>
          <w:b/>
        </w:rPr>
      </w:pPr>
      <w:r w:rsidRPr="00E34FCD">
        <w:rPr>
          <w:rFonts w:asciiTheme="minorHAnsi" w:hAnsiTheme="minorHAnsi" w:cstheme="minorHAnsi"/>
          <w:b/>
        </w:rPr>
        <w:t>SPORAZUM</w:t>
      </w:r>
      <w:r w:rsidR="00837B55" w:rsidRPr="00E34FCD">
        <w:rPr>
          <w:rFonts w:asciiTheme="minorHAnsi" w:hAnsiTheme="minorHAnsi" w:cstheme="minorHAnsi"/>
          <w:b/>
        </w:rPr>
        <w:t xml:space="preserve"> </w:t>
      </w:r>
      <w:r w:rsidR="005C7B41" w:rsidRPr="00E34FCD">
        <w:rPr>
          <w:rFonts w:asciiTheme="minorHAnsi" w:hAnsiTheme="minorHAnsi" w:cstheme="minorHAnsi"/>
          <w:b/>
        </w:rPr>
        <w:t>Br:</w:t>
      </w:r>
      <w:r w:rsidR="000A66D4" w:rsidRPr="00E34FCD">
        <w:rPr>
          <w:rFonts w:asciiTheme="minorHAnsi" w:hAnsiTheme="minorHAnsi" w:cstheme="minorHAnsi"/>
          <w:b/>
        </w:rPr>
        <w:t xml:space="preserve"> </w:t>
      </w:r>
      <w:r w:rsidR="000A66D4" w:rsidRPr="00E34FCD">
        <w:rPr>
          <w:rFonts w:asciiTheme="minorHAnsi" w:hAnsiTheme="minorHAnsi" w:cstheme="minorHAnsi"/>
        </w:rPr>
        <w:t>&lt;upi</w:t>
      </w:r>
      <w:r w:rsidR="00837B55" w:rsidRPr="00E34FCD">
        <w:rPr>
          <w:rFonts w:asciiTheme="minorHAnsi" w:hAnsiTheme="minorHAnsi" w:cstheme="minorHAnsi"/>
        </w:rPr>
        <w:t>sati</w:t>
      </w:r>
      <w:r w:rsidR="000A66D4" w:rsidRPr="00E34FCD">
        <w:rPr>
          <w:rFonts w:asciiTheme="minorHAnsi" w:hAnsiTheme="minorHAnsi" w:cstheme="minorHAnsi"/>
        </w:rPr>
        <w:t>: broj ugovora&gt;</w:t>
      </w:r>
    </w:p>
    <w:p w14:paraId="1793B158" w14:textId="1D47744F" w:rsidR="000A66D4" w:rsidRPr="00E34FCD" w:rsidRDefault="001A494F">
      <w:pPr>
        <w:rPr>
          <w:rFonts w:asciiTheme="minorHAnsi" w:hAnsiTheme="minorHAnsi" w:cstheme="minorHAnsi"/>
        </w:rPr>
      </w:pPr>
      <w:r w:rsidRPr="00E34FCD">
        <w:rPr>
          <w:rFonts w:asciiTheme="minorHAnsi" w:hAnsiTheme="minorHAnsi" w:cstheme="minorHAnsi"/>
        </w:rPr>
        <w:t xml:space="preserve">Ovaj Sporazum sklopljen je između </w:t>
      </w:r>
      <w:r w:rsidR="00C6691C" w:rsidRPr="00E34FCD">
        <w:rPr>
          <w:rFonts w:asciiTheme="minorHAnsi" w:hAnsiTheme="minorHAnsi" w:cstheme="minorHAnsi"/>
        </w:rPr>
        <w:t>Fonda za zaštitu okoliša i energetsku učinkovitost</w:t>
      </w:r>
      <w:r w:rsidR="00190B54" w:rsidRPr="00E34FCD">
        <w:rPr>
          <w:rFonts w:asciiTheme="minorHAnsi" w:hAnsiTheme="minorHAnsi" w:cstheme="minorHAnsi"/>
        </w:rPr>
        <w:t xml:space="preserve">, </w:t>
      </w:r>
      <w:r w:rsidR="00C6691C" w:rsidRPr="00E34FCD">
        <w:rPr>
          <w:rFonts w:asciiTheme="minorHAnsi" w:eastAsia="PMingLiU" w:hAnsiTheme="minorHAnsi" w:cstheme="minorHAnsi"/>
          <w:lang w:eastAsia="zh-CN"/>
        </w:rPr>
        <w:t>Radnička cesta 80</w:t>
      </w:r>
      <w:r w:rsidR="00DF43CA" w:rsidRPr="00E34FCD">
        <w:rPr>
          <w:rFonts w:asciiTheme="minorHAnsi" w:eastAsia="PMingLiU" w:hAnsiTheme="minorHAnsi" w:cstheme="minorHAnsi"/>
          <w:lang w:eastAsia="zh-CN"/>
        </w:rPr>
        <w:t xml:space="preserve">, </w:t>
      </w:r>
      <w:r w:rsidR="00C6691C" w:rsidRPr="00E34FCD">
        <w:rPr>
          <w:rFonts w:asciiTheme="minorHAnsi" w:eastAsia="PMingLiU" w:hAnsiTheme="minorHAnsi" w:cstheme="minorHAnsi"/>
          <w:lang w:eastAsia="zh-CN"/>
        </w:rPr>
        <w:t>10</w:t>
      </w:r>
      <w:r w:rsidR="00067421" w:rsidRPr="00E34FCD">
        <w:rPr>
          <w:rFonts w:asciiTheme="minorHAnsi" w:eastAsia="PMingLiU" w:hAnsiTheme="minorHAnsi" w:cstheme="minorHAnsi"/>
          <w:lang w:eastAsia="zh-CN"/>
        </w:rPr>
        <w:t xml:space="preserve">000 </w:t>
      </w:r>
      <w:r w:rsidR="00C6691C" w:rsidRPr="00E34FCD">
        <w:rPr>
          <w:rFonts w:asciiTheme="minorHAnsi" w:eastAsia="PMingLiU" w:hAnsiTheme="minorHAnsi" w:cstheme="minorHAnsi"/>
          <w:lang w:eastAsia="zh-CN"/>
        </w:rPr>
        <w:t>Zagreb</w:t>
      </w:r>
      <w:r w:rsidR="00190B54" w:rsidRPr="00E34FCD">
        <w:rPr>
          <w:rFonts w:asciiTheme="minorHAnsi" w:hAnsiTheme="minorHAnsi" w:cstheme="minorHAnsi"/>
        </w:rPr>
        <w:t xml:space="preserve">, OIB: </w:t>
      </w:r>
      <w:r w:rsidR="00C6691C" w:rsidRPr="00E34FCD">
        <w:rPr>
          <w:rFonts w:asciiTheme="minorHAnsi" w:hAnsiTheme="minorHAnsi" w:cstheme="minorHAnsi"/>
        </w:rPr>
        <w:t>85828625994</w:t>
      </w:r>
      <w:r w:rsidR="00190B54" w:rsidRPr="00E34FCD">
        <w:rPr>
          <w:rFonts w:asciiTheme="minorHAnsi" w:hAnsiTheme="minorHAnsi" w:cstheme="minorHAnsi"/>
        </w:rPr>
        <w:t xml:space="preserve"> </w:t>
      </w:r>
      <w:r w:rsidR="009D2BF5" w:rsidRPr="00E34FCD">
        <w:rPr>
          <w:rFonts w:asciiTheme="minorHAnsi" w:hAnsiTheme="minorHAnsi" w:cstheme="minorHAnsi"/>
        </w:rPr>
        <w:t xml:space="preserve">koje zastupa </w:t>
      </w:r>
      <w:r w:rsidR="00EA51A2" w:rsidRPr="00E34FCD">
        <w:rPr>
          <w:rFonts w:asciiTheme="minorHAnsi" w:hAnsiTheme="minorHAnsi" w:cstheme="minorHAnsi"/>
        </w:rPr>
        <w:t>______________________</w:t>
      </w:r>
      <w:r w:rsidR="009D2BF5" w:rsidRPr="00E34FCD">
        <w:rPr>
          <w:rFonts w:asciiTheme="minorHAnsi" w:hAnsiTheme="minorHAnsi" w:cstheme="minorHAnsi"/>
        </w:rPr>
        <w:t xml:space="preserve"> (dalje u tekstu „Naručitelj“) s jedne strane</w:t>
      </w:r>
    </w:p>
    <w:p w14:paraId="18073EFC" w14:textId="77777777" w:rsidR="000A66D4" w:rsidRPr="00E34FCD" w:rsidRDefault="000A66D4">
      <w:pPr>
        <w:rPr>
          <w:rFonts w:asciiTheme="minorHAnsi" w:hAnsiTheme="minorHAnsi" w:cstheme="minorHAnsi"/>
        </w:rPr>
      </w:pPr>
      <w:r w:rsidRPr="00E34FCD">
        <w:rPr>
          <w:rFonts w:asciiTheme="minorHAnsi" w:hAnsiTheme="minorHAnsi" w:cstheme="minorHAnsi"/>
        </w:rPr>
        <w:t>i</w:t>
      </w:r>
    </w:p>
    <w:p w14:paraId="6907FDFF" w14:textId="77777777" w:rsidR="000A66D4" w:rsidRPr="00E34FCD" w:rsidRDefault="000A66D4">
      <w:pPr>
        <w:spacing w:line="360" w:lineRule="auto"/>
        <w:rPr>
          <w:rFonts w:asciiTheme="minorHAnsi" w:hAnsiTheme="minorHAnsi" w:cstheme="minorHAnsi"/>
          <w:i/>
          <w:szCs w:val="20"/>
        </w:rPr>
      </w:pPr>
      <w:r w:rsidRPr="00E34FCD">
        <w:rPr>
          <w:rFonts w:asciiTheme="minorHAnsi" w:hAnsiTheme="minorHAnsi" w:cstheme="minorHAnsi"/>
          <w:i/>
          <w:szCs w:val="20"/>
        </w:rPr>
        <w:t>&lt;upi</w:t>
      </w:r>
      <w:r w:rsidR="00837B55" w:rsidRPr="00E34FCD">
        <w:rPr>
          <w:rFonts w:asciiTheme="minorHAnsi" w:hAnsiTheme="minorHAnsi" w:cstheme="minorHAnsi"/>
          <w:i/>
          <w:szCs w:val="20"/>
        </w:rPr>
        <w:t>sati</w:t>
      </w:r>
      <w:r w:rsidRPr="00E34FCD">
        <w:rPr>
          <w:rFonts w:asciiTheme="minorHAnsi" w:hAnsiTheme="minorHAnsi" w:cstheme="minorHAnsi"/>
          <w:i/>
          <w:szCs w:val="20"/>
        </w:rPr>
        <w:t xml:space="preserve">: naziv Izvođača&gt; </w:t>
      </w:r>
    </w:p>
    <w:p w14:paraId="72A7FF2B" w14:textId="77777777" w:rsidR="000A66D4" w:rsidRPr="00E34FCD" w:rsidRDefault="000A66D4">
      <w:pPr>
        <w:spacing w:line="360" w:lineRule="auto"/>
        <w:rPr>
          <w:rFonts w:asciiTheme="minorHAnsi" w:hAnsiTheme="minorHAnsi" w:cstheme="minorHAnsi"/>
          <w:szCs w:val="20"/>
        </w:rPr>
      </w:pPr>
      <w:r w:rsidRPr="00E34FCD">
        <w:rPr>
          <w:rFonts w:asciiTheme="minorHAnsi" w:hAnsiTheme="minorHAnsi" w:cstheme="minorHAnsi"/>
          <w:szCs w:val="20"/>
        </w:rPr>
        <w:t xml:space="preserve">Pravni oblik: </w:t>
      </w:r>
      <w:r w:rsidRPr="00E34FCD">
        <w:rPr>
          <w:rFonts w:asciiTheme="minorHAnsi" w:hAnsiTheme="minorHAnsi" w:cstheme="minorHAnsi"/>
          <w:szCs w:val="20"/>
        </w:rPr>
        <w:tab/>
      </w:r>
      <w:r w:rsidRPr="00E34FCD">
        <w:rPr>
          <w:rFonts w:asciiTheme="minorHAnsi" w:hAnsiTheme="minorHAnsi" w:cstheme="minorHAnsi"/>
          <w:szCs w:val="20"/>
        </w:rPr>
        <w:tab/>
        <w:t>.........</w:t>
      </w:r>
      <w:r w:rsidR="007A7644" w:rsidRPr="00E34FCD">
        <w:rPr>
          <w:rFonts w:asciiTheme="minorHAnsi" w:hAnsiTheme="minorHAnsi" w:cstheme="minorHAnsi"/>
          <w:szCs w:val="20"/>
        </w:rPr>
        <w:t>..............................</w:t>
      </w:r>
    </w:p>
    <w:p w14:paraId="31F5052A" w14:textId="77777777" w:rsidR="000A66D4" w:rsidRPr="00E34FCD" w:rsidRDefault="000A66D4">
      <w:pPr>
        <w:spacing w:line="360" w:lineRule="auto"/>
        <w:rPr>
          <w:rFonts w:asciiTheme="minorHAnsi" w:hAnsiTheme="minorHAnsi" w:cstheme="minorHAnsi"/>
          <w:szCs w:val="20"/>
        </w:rPr>
      </w:pPr>
      <w:r w:rsidRPr="00E34FCD">
        <w:rPr>
          <w:rFonts w:asciiTheme="minorHAnsi" w:hAnsiTheme="minorHAnsi" w:cstheme="minorHAnsi"/>
          <w:szCs w:val="20"/>
        </w:rPr>
        <w:t>Adresa:</w:t>
      </w:r>
      <w:r w:rsidRPr="00E34FCD">
        <w:rPr>
          <w:rFonts w:asciiTheme="minorHAnsi" w:hAnsiTheme="minorHAnsi" w:cstheme="minorHAnsi"/>
          <w:szCs w:val="20"/>
        </w:rPr>
        <w:tab/>
      </w:r>
      <w:r w:rsidRPr="00E34FCD">
        <w:rPr>
          <w:rFonts w:asciiTheme="minorHAnsi" w:hAnsiTheme="minorHAnsi" w:cstheme="minorHAnsi"/>
          <w:szCs w:val="20"/>
        </w:rPr>
        <w:tab/>
      </w:r>
      <w:r w:rsidRPr="00E34FCD">
        <w:rPr>
          <w:rFonts w:asciiTheme="minorHAnsi" w:hAnsiTheme="minorHAnsi" w:cstheme="minorHAnsi"/>
          <w:szCs w:val="20"/>
        </w:rPr>
        <w:tab/>
        <w:t>.......................................</w:t>
      </w:r>
    </w:p>
    <w:p w14:paraId="1FD3EF81" w14:textId="77777777" w:rsidR="000A66D4" w:rsidRPr="00E34FCD" w:rsidRDefault="000A66D4">
      <w:pPr>
        <w:spacing w:line="360" w:lineRule="auto"/>
        <w:rPr>
          <w:rFonts w:asciiTheme="minorHAnsi" w:hAnsiTheme="minorHAnsi" w:cstheme="minorHAnsi"/>
          <w:szCs w:val="20"/>
        </w:rPr>
      </w:pPr>
      <w:r w:rsidRPr="00E34FCD">
        <w:rPr>
          <w:rFonts w:asciiTheme="minorHAnsi" w:hAnsiTheme="minorHAnsi" w:cstheme="minorHAnsi"/>
          <w:szCs w:val="20"/>
        </w:rPr>
        <w:t>OIB:</w:t>
      </w:r>
      <w:r w:rsidRPr="00E34FCD">
        <w:rPr>
          <w:rFonts w:asciiTheme="minorHAnsi" w:hAnsiTheme="minorHAnsi" w:cstheme="minorHAnsi"/>
          <w:szCs w:val="20"/>
        </w:rPr>
        <w:tab/>
      </w:r>
      <w:r w:rsidRPr="00E34FCD">
        <w:rPr>
          <w:rFonts w:asciiTheme="minorHAnsi" w:hAnsiTheme="minorHAnsi" w:cstheme="minorHAnsi"/>
          <w:szCs w:val="20"/>
        </w:rPr>
        <w:tab/>
      </w:r>
      <w:r w:rsidRPr="00E34FCD">
        <w:rPr>
          <w:rFonts w:asciiTheme="minorHAnsi" w:hAnsiTheme="minorHAnsi" w:cstheme="minorHAnsi"/>
          <w:szCs w:val="20"/>
        </w:rPr>
        <w:tab/>
        <w:t>.......................................</w:t>
      </w:r>
    </w:p>
    <w:p w14:paraId="2097FA23" w14:textId="77777777" w:rsidR="000A66D4" w:rsidRPr="00E34FCD" w:rsidRDefault="000A66D4">
      <w:pPr>
        <w:spacing w:line="360" w:lineRule="auto"/>
        <w:rPr>
          <w:rFonts w:asciiTheme="minorHAnsi" w:hAnsiTheme="minorHAnsi" w:cstheme="minorHAnsi"/>
          <w:szCs w:val="20"/>
        </w:rPr>
      </w:pPr>
      <w:r w:rsidRPr="00E34FCD">
        <w:rPr>
          <w:rFonts w:asciiTheme="minorHAnsi" w:hAnsiTheme="minorHAnsi" w:cstheme="minorHAnsi"/>
          <w:szCs w:val="20"/>
        </w:rPr>
        <w:t>Ovlašteni predstavnik:</w:t>
      </w:r>
      <w:r w:rsidRPr="00E34FCD">
        <w:rPr>
          <w:rFonts w:asciiTheme="minorHAnsi" w:hAnsiTheme="minorHAnsi" w:cstheme="minorHAnsi"/>
          <w:szCs w:val="20"/>
        </w:rPr>
        <w:tab/>
        <w:t>.......................................</w:t>
      </w:r>
    </w:p>
    <w:p w14:paraId="0163D521" w14:textId="77777777" w:rsidR="000A66D4" w:rsidRPr="00E34FCD" w:rsidRDefault="000A66D4">
      <w:pPr>
        <w:spacing w:line="360" w:lineRule="auto"/>
        <w:rPr>
          <w:rFonts w:asciiTheme="minorHAnsi" w:hAnsiTheme="minorHAnsi" w:cstheme="minorHAnsi"/>
          <w:szCs w:val="20"/>
        </w:rPr>
      </w:pPr>
      <w:r w:rsidRPr="00E34FCD">
        <w:rPr>
          <w:rFonts w:asciiTheme="minorHAnsi" w:hAnsiTheme="minorHAnsi" w:cstheme="minorHAnsi"/>
          <w:szCs w:val="20"/>
        </w:rPr>
        <w:t>(dalje u tekstu "Izvođač"), s druge strane,</w:t>
      </w:r>
    </w:p>
    <w:p w14:paraId="6DF4003E" w14:textId="400D4F39" w:rsidR="000A66D4" w:rsidRPr="00E34FCD" w:rsidRDefault="001A494F">
      <w:pPr>
        <w:spacing w:after="120"/>
        <w:rPr>
          <w:rFonts w:asciiTheme="minorHAnsi" w:hAnsiTheme="minorHAnsi" w:cstheme="minorHAnsi"/>
          <w:szCs w:val="20"/>
        </w:rPr>
      </w:pPr>
      <w:r w:rsidRPr="00E34FCD">
        <w:rPr>
          <w:rFonts w:asciiTheme="minorHAnsi" w:hAnsiTheme="minorHAnsi" w:cstheme="minorHAnsi"/>
          <w:b/>
          <w:szCs w:val="20"/>
        </w:rPr>
        <w:t xml:space="preserve">Ovime Naručitelj </w:t>
      </w:r>
      <w:r w:rsidRPr="00E34FCD">
        <w:rPr>
          <w:rFonts w:asciiTheme="minorHAnsi" w:hAnsiTheme="minorHAnsi" w:cstheme="minorHAnsi"/>
          <w:szCs w:val="20"/>
        </w:rPr>
        <w:t xml:space="preserve">Izvođaču radova ustupa </w:t>
      </w:r>
      <w:r w:rsidR="00067421" w:rsidRPr="00E34FCD">
        <w:rPr>
          <w:rFonts w:asciiTheme="minorHAnsi" w:hAnsiTheme="minorHAnsi" w:cstheme="minorHAnsi"/>
          <w:szCs w:val="20"/>
        </w:rPr>
        <w:t xml:space="preserve">projektiranje i izvođenje radova </w:t>
      </w:r>
      <w:r w:rsidR="00C6691C" w:rsidRPr="00E34FCD">
        <w:rPr>
          <w:rFonts w:asciiTheme="minorHAnsi" w:hAnsiTheme="minorHAnsi" w:cstheme="minorHAnsi"/>
          <w:szCs w:val="20"/>
        </w:rPr>
        <w:t>sanacije jame Sovjak</w:t>
      </w:r>
      <w:r w:rsidR="00067421" w:rsidRPr="00E34FCD">
        <w:rPr>
          <w:rFonts w:asciiTheme="minorHAnsi" w:hAnsiTheme="minorHAnsi" w:cstheme="minorHAnsi"/>
          <w:szCs w:val="20"/>
        </w:rPr>
        <w:t xml:space="preserve"> </w:t>
      </w:r>
      <w:r w:rsidRPr="00E34FCD">
        <w:rPr>
          <w:rFonts w:asciiTheme="minorHAnsi" w:hAnsiTheme="minorHAnsi" w:cstheme="minorHAnsi"/>
          <w:szCs w:val="20"/>
        </w:rPr>
        <w:t>i prihvaća ponudu Izvođača za izvršenje i dovršetak ovih Radova</w:t>
      </w:r>
      <w:r w:rsidR="00067421" w:rsidRPr="00E34FCD">
        <w:rPr>
          <w:rFonts w:asciiTheme="minorHAnsi" w:hAnsiTheme="minorHAnsi" w:cstheme="minorHAnsi"/>
          <w:szCs w:val="20"/>
        </w:rPr>
        <w:t xml:space="preserve"> i otklanjanje nedostataka na njima</w:t>
      </w:r>
      <w:r w:rsidRPr="00E34FCD">
        <w:rPr>
          <w:rFonts w:asciiTheme="minorHAnsi" w:hAnsiTheme="minorHAnsi" w:cstheme="minorHAnsi"/>
          <w:szCs w:val="20"/>
        </w:rPr>
        <w:t>.</w:t>
      </w:r>
    </w:p>
    <w:p w14:paraId="44BA3FA3" w14:textId="77777777" w:rsidR="000A66D4" w:rsidRPr="00E34FCD" w:rsidRDefault="000A66D4">
      <w:pPr>
        <w:spacing w:after="120"/>
        <w:rPr>
          <w:rFonts w:asciiTheme="minorHAnsi" w:hAnsiTheme="minorHAnsi" w:cstheme="minorHAnsi"/>
          <w:szCs w:val="20"/>
        </w:rPr>
      </w:pPr>
      <w:r w:rsidRPr="00E34FCD">
        <w:rPr>
          <w:rFonts w:asciiTheme="minorHAnsi" w:hAnsiTheme="minorHAnsi" w:cstheme="minorHAnsi"/>
          <w:b/>
          <w:szCs w:val="20"/>
        </w:rPr>
        <w:t xml:space="preserve">Naručitelj i Izvođač ugovorili su </w:t>
      </w:r>
      <w:r w:rsidRPr="00E34FCD">
        <w:rPr>
          <w:rFonts w:asciiTheme="minorHAnsi" w:hAnsiTheme="minorHAnsi" w:cstheme="minorHAnsi"/>
          <w:szCs w:val="20"/>
        </w:rPr>
        <w:t>kako slijedi:</w:t>
      </w:r>
    </w:p>
    <w:p w14:paraId="382831FF" w14:textId="77777777" w:rsidR="000A66D4" w:rsidRPr="00E34FCD" w:rsidRDefault="000A66D4">
      <w:pPr>
        <w:pStyle w:val="Normal10"/>
        <w:spacing w:line="276" w:lineRule="auto"/>
        <w:rPr>
          <w:rFonts w:asciiTheme="minorHAnsi" w:hAnsiTheme="minorHAnsi" w:cstheme="minorHAnsi"/>
          <w:noProof w:val="0"/>
        </w:rPr>
      </w:pPr>
      <w:r w:rsidRPr="00E34FCD">
        <w:rPr>
          <w:rFonts w:asciiTheme="minorHAnsi" w:hAnsiTheme="minorHAnsi" w:cstheme="minorHAnsi"/>
          <w:noProof w:val="0"/>
        </w:rPr>
        <w:t>1.</w:t>
      </w:r>
      <w:r w:rsidRPr="00E34FCD">
        <w:rPr>
          <w:rFonts w:asciiTheme="minorHAnsi" w:hAnsiTheme="minorHAnsi" w:cstheme="minorHAnsi"/>
          <w:noProof w:val="0"/>
        </w:rPr>
        <w:tab/>
        <w:t xml:space="preserve">U ovom </w:t>
      </w:r>
      <w:r w:rsidR="006724DD" w:rsidRPr="00E34FCD">
        <w:rPr>
          <w:rFonts w:asciiTheme="minorHAnsi" w:hAnsiTheme="minorHAnsi" w:cstheme="minorHAnsi"/>
          <w:noProof w:val="0"/>
        </w:rPr>
        <w:t>Sporazumu</w:t>
      </w:r>
      <w:r w:rsidR="009C6F52" w:rsidRPr="00E34FCD">
        <w:rPr>
          <w:rFonts w:asciiTheme="minorHAnsi" w:hAnsiTheme="minorHAnsi" w:cstheme="minorHAnsi"/>
          <w:noProof w:val="0"/>
        </w:rPr>
        <w:t xml:space="preserve"> </w:t>
      </w:r>
      <w:r w:rsidRPr="00E34FCD">
        <w:rPr>
          <w:rFonts w:asciiTheme="minorHAnsi" w:hAnsiTheme="minorHAnsi" w:cstheme="minorHAnsi"/>
          <w:noProof w:val="0"/>
        </w:rPr>
        <w:t xml:space="preserve">riječi i izrazi imaju ista značenja kao u Uvjetima </w:t>
      </w:r>
      <w:r w:rsidR="001A494F" w:rsidRPr="00E34FCD">
        <w:rPr>
          <w:rFonts w:asciiTheme="minorHAnsi" w:hAnsiTheme="minorHAnsi" w:cstheme="minorHAnsi"/>
          <w:noProof w:val="0"/>
        </w:rPr>
        <w:t>U</w:t>
      </w:r>
      <w:r w:rsidRPr="00E34FCD">
        <w:rPr>
          <w:rFonts w:asciiTheme="minorHAnsi" w:hAnsiTheme="minorHAnsi" w:cstheme="minorHAnsi"/>
          <w:noProof w:val="0"/>
        </w:rPr>
        <w:t>govora na koje se poziva u daljnjem tekstu.</w:t>
      </w:r>
    </w:p>
    <w:p w14:paraId="7912DF0C" w14:textId="77777777" w:rsidR="000A66D4" w:rsidRPr="00E34FCD" w:rsidRDefault="000A66D4">
      <w:pPr>
        <w:pStyle w:val="Normal10"/>
        <w:keepNext/>
        <w:spacing w:before="0" w:line="276" w:lineRule="auto"/>
        <w:rPr>
          <w:rFonts w:asciiTheme="minorHAnsi" w:hAnsiTheme="minorHAnsi" w:cstheme="minorHAnsi"/>
          <w:noProof w:val="0"/>
        </w:rPr>
      </w:pPr>
      <w:r w:rsidRPr="00E34FCD">
        <w:rPr>
          <w:rFonts w:asciiTheme="minorHAnsi" w:hAnsiTheme="minorHAnsi" w:cstheme="minorHAnsi"/>
          <w:noProof w:val="0"/>
        </w:rPr>
        <w:t>2.</w:t>
      </w:r>
      <w:r w:rsidRPr="00E34FCD">
        <w:rPr>
          <w:rFonts w:asciiTheme="minorHAnsi" w:hAnsiTheme="minorHAnsi" w:cstheme="minorHAnsi"/>
          <w:noProof w:val="0"/>
        </w:rPr>
        <w:tab/>
        <w:t xml:space="preserve">Sljedeći dokumenti smatraju se dijelom, čitaju se i tumače kao dio ovog </w:t>
      </w:r>
      <w:r w:rsidR="006724DD" w:rsidRPr="00E34FCD">
        <w:rPr>
          <w:rFonts w:asciiTheme="minorHAnsi" w:hAnsiTheme="minorHAnsi" w:cstheme="minorHAnsi"/>
          <w:noProof w:val="0"/>
        </w:rPr>
        <w:t>Sporazuma</w:t>
      </w:r>
      <w:r w:rsidRPr="00E34FCD">
        <w:rPr>
          <w:rFonts w:asciiTheme="minorHAnsi" w:hAnsiTheme="minorHAnsi" w:cstheme="minorHAnsi"/>
          <w:noProof w:val="0"/>
        </w:rPr>
        <w:t>:</w:t>
      </w:r>
    </w:p>
    <w:p w14:paraId="6403C046" w14:textId="69B4336A" w:rsidR="000A66D4" w:rsidRPr="00E34FCD" w:rsidRDefault="000A66D4">
      <w:pPr>
        <w:pStyle w:val="a0"/>
        <w:spacing w:line="276" w:lineRule="auto"/>
        <w:rPr>
          <w:rFonts w:asciiTheme="minorHAnsi" w:hAnsiTheme="minorHAnsi" w:cstheme="minorHAnsi"/>
        </w:rPr>
      </w:pPr>
      <w:r w:rsidRPr="00E34FCD">
        <w:rPr>
          <w:rFonts w:asciiTheme="minorHAnsi" w:hAnsiTheme="minorHAnsi" w:cstheme="minorHAnsi"/>
        </w:rPr>
        <w:t>(a)</w:t>
      </w:r>
      <w:r w:rsidRPr="00E34FCD">
        <w:rPr>
          <w:rFonts w:asciiTheme="minorHAnsi" w:hAnsiTheme="minorHAnsi" w:cstheme="minorHAnsi"/>
        </w:rPr>
        <w:tab/>
        <w:t>Ponudbeni list</w:t>
      </w:r>
      <w:r w:rsidR="00412422">
        <w:rPr>
          <w:rFonts w:asciiTheme="minorHAnsi" w:hAnsiTheme="minorHAnsi" w:cstheme="minorHAnsi"/>
        </w:rPr>
        <w:t xml:space="preserve"> (Uvez ponude)</w:t>
      </w:r>
      <w:r w:rsidRPr="00E34FCD">
        <w:rPr>
          <w:rFonts w:asciiTheme="minorHAnsi" w:hAnsiTheme="minorHAnsi" w:cstheme="minorHAnsi"/>
        </w:rPr>
        <w:t xml:space="preserve"> s datumo</w:t>
      </w:r>
      <w:r w:rsidR="005A5153" w:rsidRPr="00E34FCD">
        <w:rPr>
          <w:rFonts w:asciiTheme="minorHAnsi" w:hAnsiTheme="minorHAnsi" w:cstheme="minorHAnsi"/>
        </w:rPr>
        <w:t>m</w:t>
      </w:r>
      <w:r w:rsidR="009D2BF5" w:rsidRPr="00E34FCD">
        <w:rPr>
          <w:rFonts w:asciiTheme="minorHAnsi" w:hAnsiTheme="minorHAnsi" w:cstheme="minorHAnsi"/>
        </w:rPr>
        <w:t xml:space="preserve"> </w:t>
      </w:r>
      <w:r w:rsidR="009D2BF5" w:rsidRPr="00E34FCD">
        <w:rPr>
          <w:rFonts w:asciiTheme="minorHAnsi" w:hAnsiTheme="minorHAnsi" w:cstheme="minorHAnsi"/>
          <w:i/>
        </w:rPr>
        <w:t>&lt;upisati&gt;</w:t>
      </w:r>
    </w:p>
    <w:p w14:paraId="7EF43370" w14:textId="77777777" w:rsidR="000A66D4" w:rsidRPr="00E34FCD" w:rsidRDefault="000A66D4">
      <w:pPr>
        <w:pStyle w:val="a0"/>
        <w:spacing w:before="0" w:line="276" w:lineRule="auto"/>
        <w:rPr>
          <w:rFonts w:asciiTheme="minorHAnsi" w:hAnsiTheme="minorHAnsi" w:cstheme="minorHAnsi"/>
        </w:rPr>
      </w:pPr>
      <w:r w:rsidRPr="00E34FCD">
        <w:rPr>
          <w:rFonts w:asciiTheme="minorHAnsi" w:hAnsiTheme="minorHAnsi" w:cstheme="minorHAnsi"/>
        </w:rPr>
        <w:t>(b)</w:t>
      </w:r>
      <w:r w:rsidRPr="00E34FCD">
        <w:rPr>
          <w:rFonts w:asciiTheme="minorHAnsi" w:hAnsiTheme="minorHAnsi" w:cstheme="minorHAnsi"/>
        </w:rPr>
        <w:tab/>
      </w:r>
      <w:r w:rsidR="006724DD" w:rsidRPr="00E34FCD">
        <w:rPr>
          <w:rFonts w:asciiTheme="minorHAnsi" w:hAnsiTheme="minorHAnsi" w:cstheme="minorHAnsi"/>
        </w:rPr>
        <w:t>Sporazum</w:t>
      </w:r>
    </w:p>
    <w:p w14:paraId="7966531C" w14:textId="77777777" w:rsidR="000A66D4" w:rsidRPr="00E34FCD" w:rsidRDefault="000A66D4">
      <w:pPr>
        <w:pStyle w:val="a0"/>
        <w:spacing w:before="0" w:line="276" w:lineRule="auto"/>
        <w:rPr>
          <w:rFonts w:asciiTheme="minorHAnsi" w:hAnsiTheme="minorHAnsi" w:cstheme="minorHAnsi"/>
        </w:rPr>
      </w:pPr>
      <w:r w:rsidRPr="00E34FCD">
        <w:rPr>
          <w:rFonts w:asciiTheme="minorHAnsi" w:hAnsiTheme="minorHAnsi" w:cstheme="minorHAnsi"/>
        </w:rPr>
        <w:t>(c)</w:t>
      </w:r>
      <w:r w:rsidRPr="00E34FCD">
        <w:rPr>
          <w:rFonts w:asciiTheme="minorHAnsi" w:hAnsiTheme="minorHAnsi" w:cstheme="minorHAnsi"/>
        </w:rPr>
        <w:tab/>
        <w:t>Dodatak ponudi</w:t>
      </w:r>
    </w:p>
    <w:p w14:paraId="658F4A16" w14:textId="77777777" w:rsidR="000A66D4" w:rsidRPr="00E34FCD" w:rsidRDefault="000A66D4">
      <w:pPr>
        <w:pStyle w:val="a0"/>
        <w:spacing w:before="0" w:line="276" w:lineRule="auto"/>
        <w:rPr>
          <w:rFonts w:asciiTheme="minorHAnsi" w:hAnsiTheme="minorHAnsi" w:cstheme="minorHAnsi"/>
        </w:rPr>
      </w:pPr>
      <w:r w:rsidRPr="00E34FCD">
        <w:rPr>
          <w:rFonts w:asciiTheme="minorHAnsi" w:hAnsiTheme="minorHAnsi" w:cstheme="minorHAnsi"/>
        </w:rPr>
        <w:t>(d)</w:t>
      </w:r>
      <w:r w:rsidRPr="00E34FCD">
        <w:rPr>
          <w:rFonts w:asciiTheme="minorHAnsi" w:hAnsiTheme="minorHAnsi" w:cstheme="minorHAnsi"/>
        </w:rPr>
        <w:tab/>
        <w:t>Posebni uvjeti ugovora</w:t>
      </w:r>
    </w:p>
    <w:p w14:paraId="451A2401" w14:textId="6C5F3826" w:rsidR="000A66D4" w:rsidRPr="00E34FCD" w:rsidRDefault="000A66D4">
      <w:pPr>
        <w:pStyle w:val="a0"/>
        <w:spacing w:before="0" w:line="276" w:lineRule="auto"/>
        <w:rPr>
          <w:rFonts w:asciiTheme="minorHAnsi" w:hAnsiTheme="minorHAnsi" w:cstheme="minorHAnsi"/>
        </w:rPr>
      </w:pPr>
      <w:r w:rsidRPr="00E34FCD">
        <w:rPr>
          <w:rFonts w:asciiTheme="minorHAnsi" w:hAnsiTheme="minorHAnsi" w:cstheme="minorHAnsi"/>
        </w:rPr>
        <w:t>(e)</w:t>
      </w:r>
      <w:r w:rsidRPr="00E34FCD">
        <w:rPr>
          <w:rFonts w:asciiTheme="minorHAnsi" w:hAnsiTheme="minorHAnsi" w:cstheme="minorHAnsi"/>
        </w:rPr>
        <w:tab/>
        <w:t>Opći uvjeti ugovora</w:t>
      </w:r>
    </w:p>
    <w:p w14:paraId="1BFA07FD" w14:textId="781BAC32" w:rsidR="00AC1173" w:rsidRPr="00E34FCD" w:rsidRDefault="00AC1173">
      <w:pPr>
        <w:pStyle w:val="a0"/>
        <w:spacing w:before="0" w:line="276" w:lineRule="auto"/>
        <w:rPr>
          <w:rFonts w:asciiTheme="minorHAnsi" w:hAnsiTheme="minorHAnsi" w:cstheme="minorHAnsi"/>
        </w:rPr>
      </w:pPr>
      <w:r w:rsidRPr="00E34FCD">
        <w:rPr>
          <w:rFonts w:asciiTheme="minorHAnsi" w:hAnsiTheme="minorHAnsi" w:cstheme="minorHAnsi"/>
        </w:rPr>
        <w:t xml:space="preserve">(f) </w:t>
      </w:r>
      <w:r w:rsidRPr="00E34FCD">
        <w:rPr>
          <w:rFonts w:asciiTheme="minorHAnsi" w:hAnsiTheme="minorHAnsi" w:cstheme="minorHAnsi"/>
        </w:rPr>
        <w:tab/>
        <w:t>Lokacijska dozvola Klasa: UP/I-350-05/16-01/00052; Ur.broj: 531-06-1-1-2-16-0017 od 16.09.2016</w:t>
      </w:r>
      <w:r w:rsidR="001F012D" w:rsidRPr="001F012D">
        <w:rPr>
          <w:rFonts w:asciiTheme="minorHAnsi" w:hAnsiTheme="minorHAnsi" w:cstheme="minorHAnsi"/>
        </w:rPr>
        <w:t xml:space="preserve"> </w:t>
      </w:r>
      <w:r w:rsidR="001F012D" w:rsidRPr="00865F73">
        <w:rPr>
          <w:rFonts w:asciiTheme="minorHAnsi" w:hAnsiTheme="minorHAnsi" w:cstheme="minorHAnsi"/>
        </w:rPr>
        <w:t>uključujući Rješenje o produženju važenja lokacijske dozvole za sanaciju lokacije visoko onečišćene opasnim otpadom – jama Sovjak, KLASA: UP/I-350-05/18-01/000145, URBROJ: 531-06-1-1-2-18-2 od 05.11.2018.</w:t>
      </w:r>
    </w:p>
    <w:p w14:paraId="16E4176D" w14:textId="0B832C95" w:rsidR="000A66D4" w:rsidRPr="00E34FCD" w:rsidRDefault="00AC1173">
      <w:pPr>
        <w:pStyle w:val="a0"/>
        <w:spacing w:before="0" w:line="276" w:lineRule="auto"/>
        <w:rPr>
          <w:rFonts w:asciiTheme="minorHAnsi" w:hAnsiTheme="minorHAnsi" w:cstheme="minorHAnsi"/>
        </w:rPr>
      </w:pPr>
      <w:r w:rsidRPr="00E34FCD">
        <w:rPr>
          <w:rFonts w:asciiTheme="minorHAnsi" w:hAnsiTheme="minorHAnsi" w:cstheme="minorHAnsi"/>
        </w:rPr>
        <w:t>(g)</w:t>
      </w:r>
      <w:r w:rsidR="000A66D4" w:rsidRPr="00E34FCD">
        <w:rPr>
          <w:rFonts w:asciiTheme="minorHAnsi" w:hAnsiTheme="minorHAnsi" w:cstheme="minorHAnsi"/>
        </w:rPr>
        <w:tab/>
        <w:t>Zahtjevi Naručitelja</w:t>
      </w:r>
    </w:p>
    <w:p w14:paraId="47637B00" w14:textId="0AB07605" w:rsidR="000A66D4" w:rsidRPr="00E34FCD" w:rsidRDefault="00AC1173">
      <w:pPr>
        <w:pStyle w:val="a0"/>
        <w:spacing w:before="0" w:line="276" w:lineRule="auto"/>
        <w:rPr>
          <w:rFonts w:asciiTheme="minorHAnsi" w:hAnsiTheme="minorHAnsi" w:cstheme="minorHAnsi"/>
        </w:rPr>
      </w:pPr>
      <w:r w:rsidRPr="00E34FCD">
        <w:rPr>
          <w:rFonts w:asciiTheme="minorHAnsi" w:hAnsiTheme="minorHAnsi" w:cstheme="minorHAnsi"/>
        </w:rPr>
        <w:t>(h)</w:t>
      </w:r>
      <w:r w:rsidR="000A66D4" w:rsidRPr="00E34FCD">
        <w:rPr>
          <w:rFonts w:asciiTheme="minorHAnsi" w:hAnsiTheme="minorHAnsi" w:cstheme="minorHAnsi"/>
        </w:rPr>
        <w:tab/>
      </w:r>
      <w:r w:rsidR="00975F80" w:rsidRPr="00E34FCD">
        <w:rPr>
          <w:rFonts w:asciiTheme="minorHAnsi" w:hAnsiTheme="minorHAnsi" w:cstheme="minorHAnsi"/>
        </w:rPr>
        <w:t>P</w:t>
      </w:r>
      <w:r w:rsidR="00975F80">
        <w:rPr>
          <w:rFonts w:asciiTheme="minorHAnsi" w:hAnsiTheme="minorHAnsi" w:cstheme="minorHAnsi"/>
        </w:rPr>
        <w:t>rilozi</w:t>
      </w:r>
      <w:r w:rsidR="00975F80" w:rsidRPr="00E34FCD">
        <w:rPr>
          <w:rFonts w:asciiTheme="minorHAnsi" w:hAnsiTheme="minorHAnsi" w:cstheme="minorHAnsi"/>
        </w:rPr>
        <w:t xml:space="preserve"> </w:t>
      </w:r>
    </w:p>
    <w:p w14:paraId="3DDEB135" w14:textId="1021FF88" w:rsidR="00466508" w:rsidRDefault="00AC1173">
      <w:pPr>
        <w:pStyle w:val="a0"/>
        <w:tabs>
          <w:tab w:val="left" w:pos="8364"/>
        </w:tabs>
        <w:spacing w:before="0" w:line="276" w:lineRule="auto"/>
        <w:rPr>
          <w:rFonts w:asciiTheme="minorHAnsi" w:hAnsiTheme="minorHAnsi" w:cstheme="minorHAnsi"/>
        </w:rPr>
      </w:pPr>
      <w:r w:rsidRPr="00E34FCD">
        <w:rPr>
          <w:rFonts w:asciiTheme="minorHAnsi" w:hAnsiTheme="minorHAnsi" w:cstheme="minorHAnsi"/>
        </w:rPr>
        <w:t>(i)</w:t>
      </w:r>
      <w:r w:rsidR="00466508" w:rsidRPr="00E34FCD">
        <w:rPr>
          <w:rFonts w:asciiTheme="minorHAnsi" w:hAnsiTheme="minorHAnsi" w:cstheme="minorHAnsi"/>
        </w:rPr>
        <w:tab/>
      </w:r>
      <w:r w:rsidRPr="00E34FCD">
        <w:rPr>
          <w:rFonts w:asciiTheme="minorHAnsi" w:hAnsiTheme="minorHAnsi" w:cstheme="minorHAnsi"/>
        </w:rPr>
        <w:t>Lista cijena</w:t>
      </w:r>
    </w:p>
    <w:p w14:paraId="25DE1620" w14:textId="05FDB803" w:rsidR="000A66D4" w:rsidRPr="00E34FCD" w:rsidRDefault="009B1389" w:rsidP="005145A1">
      <w:pPr>
        <w:pStyle w:val="a0"/>
        <w:tabs>
          <w:tab w:val="left" w:pos="8364"/>
        </w:tabs>
        <w:spacing w:before="0" w:line="276" w:lineRule="auto"/>
        <w:rPr>
          <w:rFonts w:asciiTheme="minorHAnsi" w:hAnsiTheme="minorHAnsi" w:cstheme="minorHAnsi"/>
        </w:rPr>
      </w:pPr>
      <w:r>
        <w:rPr>
          <w:rFonts w:asciiTheme="minorHAnsi" w:hAnsiTheme="minorHAnsi" w:cstheme="minorHAnsi"/>
        </w:rPr>
        <w:t>(j)</w:t>
      </w:r>
      <w:r>
        <w:rPr>
          <w:rFonts w:asciiTheme="minorHAnsi" w:hAnsiTheme="minorHAnsi" w:cstheme="minorHAnsi"/>
        </w:rPr>
        <w:tab/>
        <w:t>Ponuda ponuditelja</w:t>
      </w:r>
      <w:r w:rsidR="000A66D4" w:rsidRPr="00E34FCD">
        <w:rPr>
          <w:rFonts w:asciiTheme="minorHAnsi" w:hAnsiTheme="minorHAnsi" w:cstheme="minorHAnsi"/>
        </w:rPr>
        <w:tab/>
      </w:r>
    </w:p>
    <w:p w14:paraId="540387F7" w14:textId="340A6285" w:rsidR="000A66D4" w:rsidRPr="00E34FCD" w:rsidRDefault="000A66D4">
      <w:pPr>
        <w:pStyle w:val="Normal10"/>
        <w:spacing w:line="276" w:lineRule="auto"/>
        <w:rPr>
          <w:rFonts w:asciiTheme="minorHAnsi" w:hAnsiTheme="minorHAnsi" w:cstheme="minorHAnsi"/>
          <w:noProof w:val="0"/>
        </w:rPr>
      </w:pPr>
      <w:r w:rsidRPr="00E34FCD">
        <w:rPr>
          <w:rFonts w:asciiTheme="minorHAnsi" w:hAnsiTheme="minorHAnsi" w:cstheme="minorHAnsi"/>
          <w:noProof w:val="0"/>
        </w:rPr>
        <w:t>3.</w:t>
      </w:r>
      <w:r w:rsidRPr="00E34FCD">
        <w:rPr>
          <w:rFonts w:asciiTheme="minorHAnsi" w:hAnsiTheme="minorHAnsi" w:cstheme="minorHAnsi"/>
          <w:noProof w:val="0"/>
        </w:rPr>
        <w:tab/>
      </w:r>
      <w:r w:rsidR="001A494F" w:rsidRPr="00E34FCD">
        <w:rPr>
          <w:rFonts w:asciiTheme="minorHAnsi" w:hAnsiTheme="minorHAnsi" w:cstheme="minorHAnsi"/>
          <w:noProof w:val="0"/>
        </w:rPr>
        <w:t>U zamjenu za plaćanja od strane Naručitelja Izvođaču kao što je spomenuto u daljnjem tekstu, Izvođač se obvezuje Naručitelju projektirati, izvršiti i dovršiti Radove</w:t>
      </w:r>
      <w:r w:rsidR="00413DD0" w:rsidRPr="00E34FCD">
        <w:rPr>
          <w:rFonts w:asciiTheme="minorHAnsi" w:hAnsiTheme="minorHAnsi" w:cstheme="minorHAnsi"/>
          <w:noProof w:val="0"/>
        </w:rPr>
        <w:t xml:space="preserve"> i otkloniti bilo koje nedostatke na njima</w:t>
      </w:r>
      <w:r w:rsidR="001A494F" w:rsidRPr="00E34FCD">
        <w:rPr>
          <w:rFonts w:asciiTheme="minorHAnsi" w:hAnsiTheme="minorHAnsi" w:cstheme="minorHAnsi"/>
          <w:noProof w:val="0"/>
        </w:rPr>
        <w:t>, u skladu s odredbama Ugovora.</w:t>
      </w:r>
    </w:p>
    <w:p w14:paraId="69B73D16" w14:textId="774B3FA9" w:rsidR="006A045F" w:rsidRPr="00E34FCD" w:rsidRDefault="000A66D4">
      <w:pPr>
        <w:pStyle w:val="Normal10"/>
        <w:spacing w:line="276" w:lineRule="auto"/>
        <w:rPr>
          <w:rFonts w:asciiTheme="minorHAnsi" w:hAnsiTheme="minorHAnsi" w:cstheme="minorHAnsi"/>
          <w:noProof w:val="0"/>
        </w:rPr>
      </w:pPr>
      <w:r w:rsidRPr="00E34FCD">
        <w:rPr>
          <w:rFonts w:asciiTheme="minorHAnsi" w:hAnsiTheme="minorHAnsi" w:cstheme="minorHAnsi"/>
          <w:noProof w:val="0"/>
        </w:rPr>
        <w:t>4.</w:t>
      </w:r>
      <w:r w:rsidRPr="00E34FCD">
        <w:rPr>
          <w:rFonts w:asciiTheme="minorHAnsi" w:hAnsiTheme="minorHAnsi" w:cstheme="minorHAnsi"/>
          <w:noProof w:val="0"/>
        </w:rPr>
        <w:tab/>
      </w:r>
      <w:r w:rsidR="001A494F" w:rsidRPr="00E34FCD">
        <w:rPr>
          <w:rFonts w:asciiTheme="minorHAnsi" w:hAnsiTheme="minorHAnsi" w:cstheme="minorHAnsi"/>
          <w:noProof w:val="0"/>
        </w:rPr>
        <w:t xml:space="preserve">Naručitelj se obvezuje platiti Izvođaču u zamjenu za izvršenje i dovršenje Radova </w:t>
      </w:r>
      <w:r w:rsidR="00413DD0" w:rsidRPr="00E34FCD">
        <w:rPr>
          <w:rFonts w:asciiTheme="minorHAnsi" w:hAnsiTheme="minorHAnsi" w:cstheme="minorHAnsi"/>
          <w:noProof w:val="0"/>
        </w:rPr>
        <w:t xml:space="preserve">i otklanjanje nedostataka na njima, </w:t>
      </w:r>
      <w:r w:rsidR="001A494F" w:rsidRPr="00E34FCD">
        <w:rPr>
          <w:rFonts w:asciiTheme="minorHAnsi" w:hAnsiTheme="minorHAnsi" w:cstheme="minorHAnsi"/>
          <w:noProof w:val="0"/>
        </w:rPr>
        <w:t xml:space="preserve">Ugovornu cijenu u </w:t>
      </w:r>
      <w:r w:rsidR="00413DD0" w:rsidRPr="00E34FCD">
        <w:rPr>
          <w:rFonts w:asciiTheme="minorHAnsi" w:hAnsiTheme="minorHAnsi" w:cstheme="minorHAnsi"/>
          <w:noProof w:val="0"/>
        </w:rPr>
        <w:t>vrijeme i na način predviđen ugovorom</w:t>
      </w:r>
      <w:r w:rsidR="00FF5C93" w:rsidRPr="00E34FCD">
        <w:rPr>
          <w:rFonts w:asciiTheme="minorHAnsi" w:hAnsiTheme="minorHAnsi" w:cstheme="minorHAnsi"/>
          <w:noProof w:val="0"/>
        </w:rPr>
        <w:t>.</w:t>
      </w:r>
    </w:p>
    <w:p w14:paraId="683EF3F6" w14:textId="42113EE4" w:rsidR="00413DD0" w:rsidRPr="00E34FCD" w:rsidRDefault="00413DD0">
      <w:pPr>
        <w:pStyle w:val="Normal10"/>
        <w:spacing w:line="276" w:lineRule="auto"/>
        <w:rPr>
          <w:rFonts w:asciiTheme="minorHAnsi" w:hAnsiTheme="minorHAnsi" w:cstheme="minorHAnsi"/>
          <w:noProof w:val="0"/>
        </w:rPr>
      </w:pPr>
      <w:r w:rsidRPr="00E34FCD">
        <w:rPr>
          <w:rFonts w:asciiTheme="minorHAnsi" w:hAnsiTheme="minorHAnsi" w:cstheme="minorHAnsi"/>
          <w:noProof w:val="0"/>
        </w:rPr>
        <w:tab/>
      </w:r>
      <w:r w:rsidR="003359AA">
        <w:rPr>
          <w:rFonts w:asciiTheme="minorHAnsi" w:hAnsiTheme="minorHAnsi" w:cstheme="minorHAnsi"/>
          <w:noProof w:val="0"/>
        </w:rPr>
        <w:t>Prihvaćeni ugovorni iznos</w:t>
      </w:r>
      <w:r w:rsidRPr="00E34FCD">
        <w:rPr>
          <w:rFonts w:asciiTheme="minorHAnsi" w:hAnsiTheme="minorHAnsi" w:cstheme="minorHAnsi"/>
          <w:noProof w:val="0"/>
        </w:rPr>
        <w:t>:</w:t>
      </w:r>
      <w:r w:rsidRPr="00E34FCD">
        <w:rPr>
          <w:rFonts w:asciiTheme="minorHAnsi" w:hAnsiTheme="minorHAnsi" w:cstheme="minorHAnsi"/>
          <w:noProof w:val="0"/>
        </w:rPr>
        <w:tab/>
      </w:r>
      <w:r w:rsidR="000A1452" w:rsidRPr="00E34FCD">
        <w:rPr>
          <w:rFonts w:asciiTheme="minorHAnsi" w:hAnsiTheme="minorHAnsi" w:cstheme="minorHAnsi"/>
          <w:noProof w:val="0"/>
        </w:rPr>
        <w:tab/>
      </w:r>
      <w:r w:rsidRPr="00E34FCD">
        <w:rPr>
          <w:rFonts w:asciiTheme="minorHAnsi" w:hAnsiTheme="minorHAnsi" w:cstheme="minorHAnsi"/>
          <w:noProof w:val="0"/>
        </w:rPr>
        <w:t>__________________________________ kuna</w:t>
      </w:r>
    </w:p>
    <w:p w14:paraId="7FEABAD8" w14:textId="026B8F93" w:rsidR="00413DD0" w:rsidRPr="00E34FCD" w:rsidRDefault="00413DD0">
      <w:pPr>
        <w:pStyle w:val="Normal10"/>
        <w:spacing w:line="276" w:lineRule="auto"/>
        <w:rPr>
          <w:rFonts w:asciiTheme="minorHAnsi" w:hAnsiTheme="minorHAnsi" w:cstheme="minorHAnsi"/>
          <w:noProof w:val="0"/>
        </w:rPr>
      </w:pPr>
      <w:r w:rsidRPr="00E34FCD">
        <w:rPr>
          <w:rFonts w:asciiTheme="minorHAnsi" w:hAnsiTheme="minorHAnsi" w:cstheme="minorHAnsi"/>
          <w:noProof w:val="0"/>
        </w:rPr>
        <w:lastRenderedPageBreak/>
        <w:tab/>
        <w:t>PDV:</w:t>
      </w:r>
      <w:r w:rsidRPr="00E34FCD">
        <w:rPr>
          <w:rFonts w:asciiTheme="minorHAnsi" w:hAnsiTheme="minorHAnsi" w:cstheme="minorHAnsi"/>
          <w:noProof w:val="0"/>
        </w:rPr>
        <w:tab/>
      </w:r>
      <w:r w:rsidRPr="00E34FCD">
        <w:rPr>
          <w:rFonts w:asciiTheme="minorHAnsi" w:hAnsiTheme="minorHAnsi" w:cstheme="minorHAnsi"/>
          <w:noProof w:val="0"/>
        </w:rPr>
        <w:tab/>
      </w:r>
      <w:r w:rsidRPr="00E34FCD">
        <w:rPr>
          <w:rFonts w:asciiTheme="minorHAnsi" w:hAnsiTheme="minorHAnsi" w:cstheme="minorHAnsi"/>
          <w:noProof w:val="0"/>
        </w:rPr>
        <w:tab/>
        <w:t>__________________________________ kuna</w:t>
      </w:r>
    </w:p>
    <w:p w14:paraId="736FAD93" w14:textId="65969D21" w:rsidR="00413DD0" w:rsidRPr="00E34FCD" w:rsidRDefault="00413DD0">
      <w:pPr>
        <w:pStyle w:val="Normal10"/>
        <w:spacing w:line="276" w:lineRule="auto"/>
        <w:rPr>
          <w:rFonts w:asciiTheme="minorHAnsi" w:hAnsiTheme="minorHAnsi" w:cstheme="minorHAnsi"/>
          <w:noProof w:val="0"/>
        </w:rPr>
      </w:pPr>
      <w:r w:rsidRPr="00E34FCD">
        <w:rPr>
          <w:rFonts w:asciiTheme="minorHAnsi" w:hAnsiTheme="minorHAnsi" w:cstheme="minorHAnsi"/>
          <w:noProof w:val="0"/>
        </w:rPr>
        <w:tab/>
        <w:t>Ukupno:</w:t>
      </w:r>
      <w:r w:rsidRPr="00E34FCD">
        <w:rPr>
          <w:rFonts w:asciiTheme="minorHAnsi" w:hAnsiTheme="minorHAnsi" w:cstheme="minorHAnsi"/>
          <w:noProof w:val="0"/>
        </w:rPr>
        <w:tab/>
      </w:r>
      <w:r w:rsidRPr="00E34FCD">
        <w:rPr>
          <w:rFonts w:asciiTheme="minorHAnsi" w:hAnsiTheme="minorHAnsi" w:cstheme="minorHAnsi"/>
          <w:noProof w:val="0"/>
        </w:rPr>
        <w:tab/>
      </w:r>
      <w:r w:rsidRPr="00E34FCD">
        <w:rPr>
          <w:rFonts w:asciiTheme="minorHAnsi" w:hAnsiTheme="minorHAnsi" w:cstheme="minorHAnsi"/>
          <w:noProof w:val="0"/>
        </w:rPr>
        <w:tab/>
        <w:t>__________________________________ kuna</w:t>
      </w:r>
    </w:p>
    <w:p w14:paraId="2683ED5E" w14:textId="27B56041" w:rsidR="000A66D4" w:rsidRPr="00E34FCD" w:rsidRDefault="000A66D4">
      <w:pPr>
        <w:pStyle w:val="Normal10"/>
        <w:spacing w:line="276" w:lineRule="auto"/>
        <w:ind w:firstLine="0"/>
        <w:rPr>
          <w:rFonts w:asciiTheme="minorHAnsi" w:hAnsiTheme="minorHAnsi" w:cstheme="minorHAnsi"/>
          <w:noProof w:val="0"/>
        </w:rPr>
      </w:pPr>
    </w:p>
    <w:p w14:paraId="50EC8B86" w14:textId="317D748E" w:rsidR="00413DD0" w:rsidRPr="00E34FCD" w:rsidRDefault="00413DD0">
      <w:pPr>
        <w:pStyle w:val="Normal10"/>
        <w:spacing w:line="360" w:lineRule="auto"/>
        <w:rPr>
          <w:rFonts w:asciiTheme="minorHAnsi" w:hAnsiTheme="minorHAnsi" w:cstheme="minorHAnsi"/>
          <w:noProof w:val="0"/>
        </w:rPr>
      </w:pPr>
      <w:r w:rsidRPr="00E34FCD">
        <w:rPr>
          <w:rFonts w:asciiTheme="minorHAnsi" w:hAnsiTheme="minorHAnsi" w:cstheme="minorHAnsi"/>
          <w:noProof w:val="0"/>
        </w:rPr>
        <w:t xml:space="preserve">5. </w:t>
      </w:r>
      <w:r w:rsidRPr="00E34FCD">
        <w:rPr>
          <w:rFonts w:asciiTheme="minorHAnsi" w:hAnsiTheme="minorHAnsi" w:cstheme="minorHAnsi"/>
          <w:noProof w:val="0"/>
        </w:rPr>
        <w:tab/>
        <w:t xml:space="preserve">Rok dovršetka Radova je </w:t>
      </w:r>
      <w:r w:rsidR="00AC1173" w:rsidRPr="00E34FCD">
        <w:rPr>
          <w:rFonts w:asciiTheme="minorHAnsi" w:hAnsiTheme="minorHAnsi" w:cstheme="minorHAnsi"/>
          <w:noProof w:val="0"/>
        </w:rPr>
        <w:t>54 mjeseca</w:t>
      </w:r>
      <w:r w:rsidRPr="009B1775">
        <w:rPr>
          <w:rFonts w:asciiTheme="minorHAnsi" w:hAnsiTheme="minorHAnsi" w:cstheme="minorHAnsi"/>
          <w:noProof w:val="0"/>
        </w:rPr>
        <w:t>.</w:t>
      </w:r>
    </w:p>
    <w:p w14:paraId="2E35F26F" w14:textId="77777777" w:rsidR="000A66D4" w:rsidRPr="00E34FCD" w:rsidRDefault="000A66D4">
      <w:pPr>
        <w:pStyle w:val="Normal10"/>
        <w:spacing w:line="276" w:lineRule="auto"/>
        <w:ind w:left="0" w:firstLine="0"/>
        <w:rPr>
          <w:rFonts w:asciiTheme="minorHAnsi" w:hAnsiTheme="minorHAnsi" w:cstheme="minorHAnsi"/>
          <w:noProof w:val="0"/>
        </w:rPr>
      </w:pPr>
    </w:p>
    <w:p w14:paraId="66A26A82" w14:textId="77777777" w:rsidR="000A66D4" w:rsidRPr="00E34FCD" w:rsidRDefault="000A66D4">
      <w:pPr>
        <w:rPr>
          <w:rFonts w:asciiTheme="minorHAnsi" w:hAnsiTheme="minorHAnsi" w:cstheme="minorHAnsi"/>
          <w:szCs w:val="20"/>
        </w:rPr>
      </w:pPr>
      <w:r w:rsidRPr="00E34FCD">
        <w:rPr>
          <w:rFonts w:asciiTheme="minorHAnsi" w:hAnsiTheme="minorHAnsi" w:cstheme="minorHAnsi"/>
          <w:b/>
          <w:szCs w:val="20"/>
        </w:rPr>
        <w:t>U znak prihvaćanja</w:t>
      </w:r>
      <w:r w:rsidRPr="00E34FCD">
        <w:rPr>
          <w:rFonts w:asciiTheme="minorHAnsi" w:hAnsiTheme="minorHAnsi" w:cstheme="minorHAnsi"/>
          <w:szCs w:val="20"/>
        </w:rPr>
        <w:t xml:space="preserve">, strane ovog </w:t>
      </w:r>
      <w:r w:rsidR="006724DD" w:rsidRPr="00E34FCD">
        <w:rPr>
          <w:rFonts w:asciiTheme="minorHAnsi" w:hAnsiTheme="minorHAnsi" w:cstheme="minorHAnsi"/>
          <w:szCs w:val="20"/>
        </w:rPr>
        <w:t xml:space="preserve">Sporazuma </w:t>
      </w:r>
      <w:r w:rsidRPr="00E34FCD">
        <w:rPr>
          <w:rFonts w:asciiTheme="minorHAnsi" w:hAnsiTheme="minorHAnsi" w:cstheme="minorHAnsi"/>
          <w:szCs w:val="20"/>
        </w:rPr>
        <w:t xml:space="preserve">potpisuju </w:t>
      </w:r>
      <w:r w:rsidR="006724DD" w:rsidRPr="00E34FCD">
        <w:rPr>
          <w:rFonts w:asciiTheme="minorHAnsi" w:hAnsiTheme="minorHAnsi" w:cstheme="minorHAnsi"/>
          <w:szCs w:val="20"/>
        </w:rPr>
        <w:t>Sporazum</w:t>
      </w:r>
      <w:r w:rsidR="009C6F52" w:rsidRPr="00E34FCD">
        <w:rPr>
          <w:rFonts w:asciiTheme="minorHAnsi" w:hAnsiTheme="minorHAnsi" w:cstheme="minorHAnsi"/>
          <w:szCs w:val="20"/>
        </w:rPr>
        <w:t xml:space="preserve"> </w:t>
      </w:r>
      <w:r w:rsidRPr="00E34FCD">
        <w:rPr>
          <w:rFonts w:asciiTheme="minorHAnsi" w:hAnsiTheme="minorHAnsi" w:cstheme="minorHAnsi"/>
          <w:szCs w:val="20"/>
        </w:rPr>
        <w:t>na dol</w:t>
      </w:r>
      <w:r w:rsidR="009C6F52" w:rsidRPr="00E34FCD">
        <w:rPr>
          <w:rFonts w:asciiTheme="minorHAnsi" w:hAnsiTheme="minorHAnsi" w:cstheme="minorHAnsi"/>
          <w:szCs w:val="20"/>
        </w:rPr>
        <w:t>j</w:t>
      </w:r>
      <w:r w:rsidRPr="00E34FCD">
        <w:rPr>
          <w:rFonts w:asciiTheme="minorHAnsi" w:hAnsiTheme="minorHAnsi" w:cstheme="minorHAnsi"/>
          <w:szCs w:val="20"/>
        </w:rPr>
        <w:t>e navedeni datum sukladno propisima Republike Hrvatske.</w:t>
      </w:r>
    </w:p>
    <w:p w14:paraId="7FDCE36D" w14:textId="3961B8DB" w:rsidR="000A66D4" w:rsidRPr="00E34FCD" w:rsidRDefault="000A66D4">
      <w:pPr>
        <w:ind w:right="-2"/>
        <w:rPr>
          <w:rFonts w:asciiTheme="minorHAnsi" w:hAnsiTheme="minorHAnsi" w:cstheme="minorHAnsi"/>
          <w:szCs w:val="20"/>
        </w:rPr>
      </w:pPr>
      <w:r w:rsidRPr="00E34FCD">
        <w:rPr>
          <w:rFonts w:asciiTheme="minorHAnsi" w:hAnsiTheme="minorHAnsi" w:cstheme="minorHAnsi"/>
          <w:szCs w:val="20"/>
        </w:rPr>
        <w:t xml:space="preserve">Ovaj </w:t>
      </w:r>
      <w:r w:rsidR="006724DD" w:rsidRPr="00E34FCD">
        <w:rPr>
          <w:rFonts w:asciiTheme="minorHAnsi" w:hAnsiTheme="minorHAnsi" w:cstheme="minorHAnsi"/>
          <w:szCs w:val="20"/>
        </w:rPr>
        <w:t>Sporazum</w:t>
      </w:r>
      <w:r w:rsidR="009C6F52" w:rsidRPr="00E34FCD">
        <w:rPr>
          <w:rFonts w:asciiTheme="minorHAnsi" w:hAnsiTheme="minorHAnsi" w:cstheme="minorHAnsi"/>
          <w:szCs w:val="20"/>
        </w:rPr>
        <w:t xml:space="preserve"> </w:t>
      </w:r>
      <w:r w:rsidRPr="00E34FCD">
        <w:rPr>
          <w:rFonts w:asciiTheme="minorHAnsi" w:hAnsiTheme="minorHAnsi" w:cstheme="minorHAnsi"/>
          <w:szCs w:val="20"/>
        </w:rPr>
        <w:t xml:space="preserve">je napisan u </w:t>
      </w:r>
      <w:r w:rsidR="000E4813" w:rsidRPr="00E34FCD">
        <w:rPr>
          <w:rFonts w:asciiTheme="minorHAnsi" w:hAnsiTheme="minorHAnsi" w:cstheme="minorHAnsi"/>
          <w:szCs w:val="20"/>
        </w:rPr>
        <w:t>4</w:t>
      </w:r>
      <w:r w:rsidRPr="00E34FCD">
        <w:rPr>
          <w:rFonts w:asciiTheme="minorHAnsi" w:hAnsiTheme="minorHAnsi" w:cstheme="minorHAnsi"/>
          <w:szCs w:val="20"/>
        </w:rPr>
        <w:t xml:space="preserve"> (</w:t>
      </w:r>
      <w:r w:rsidR="000E4813" w:rsidRPr="00E34FCD">
        <w:rPr>
          <w:rFonts w:asciiTheme="minorHAnsi" w:hAnsiTheme="minorHAnsi" w:cstheme="minorHAnsi"/>
          <w:szCs w:val="20"/>
        </w:rPr>
        <w:t>četiri) izvorna primjerka od kojih 2</w:t>
      </w:r>
      <w:r w:rsidRPr="00E34FCD">
        <w:rPr>
          <w:rFonts w:asciiTheme="minorHAnsi" w:hAnsiTheme="minorHAnsi" w:cstheme="minorHAnsi"/>
          <w:szCs w:val="20"/>
        </w:rPr>
        <w:t xml:space="preserve"> (</w:t>
      </w:r>
      <w:r w:rsidR="000E4813" w:rsidRPr="00E34FCD">
        <w:rPr>
          <w:rFonts w:asciiTheme="minorHAnsi" w:hAnsiTheme="minorHAnsi" w:cstheme="minorHAnsi"/>
          <w:szCs w:val="20"/>
        </w:rPr>
        <w:t>dva) primjer</w:t>
      </w:r>
      <w:r w:rsidRPr="00E34FCD">
        <w:rPr>
          <w:rFonts w:asciiTheme="minorHAnsi" w:hAnsiTheme="minorHAnsi" w:cstheme="minorHAnsi"/>
          <w:szCs w:val="20"/>
        </w:rPr>
        <w:t>k</w:t>
      </w:r>
      <w:r w:rsidR="000E4813" w:rsidRPr="00E34FCD">
        <w:rPr>
          <w:rFonts w:asciiTheme="minorHAnsi" w:hAnsiTheme="minorHAnsi" w:cstheme="minorHAnsi"/>
          <w:szCs w:val="20"/>
        </w:rPr>
        <w:t>a zadržava Naručitelj, a 2</w:t>
      </w:r>
      <w:r w:rsidRPr="00E34FCD">
        <w:rPr>
          <w:rFonts w:asciiTheme="minorHAnsi" w:hAnsiTheme="minorHAnsi" w:cstheme="minorHAnsi"/>
          <w:szCs w:val="20"/>
        </w:rPr>
        <w:t xml:space="preserve"> (</w:t>
      </w:r>
      <w:r w:rsidR="000E4813" w:rsidRPr="00E34FCD">
        <w:rPr>
          <w:rFonts w:asciiTheme="minorHAnsi" w:hAnsiTheme="minorHAnsi" w:cstheme="minorHAnsi"/>
          <w:szCs w:val="20"/>
        </w:rPr>
        <w:t>dva) primjer</w:t>
      </w:r>
      <w:r w:rsidRPr="00E34FCD">
        <w:rPr>
          <w:rFonts w:asciiTheme="minorHAnsi" w:hAnsiTheme="minorHAnsi" w:cstheme="minorHAnsi"/>
          <w:szCs w:val="20"/>
        </w:rPr>
        <w:t>k</w:t>
      </w:r>
      <w:r w:rsidR="000E4813" w:rsidRPr="00E34FCD">
        <w:rPr>
          <w:rFonts w:asciiTheme="minorHAnsi" w:hAnsiTheme="minorHAnsi" w:cstheme="minorHAnsi"/>
          <w:szCs w:val="20"/>
        </w:rPr>
        <w:t>a</w:t>
      </w:r>
      <w:r w:rsidRPr="00E34FCD">
        <w:rPr>
          <w:rFonts w:asciiTheme="minorHAnsi" w:hAnsiTheme="minorHAnsi" w:cstheme="minorHAnsi"/>
          <w:szCs w:val="20"/>
        </w:rPr>
        <w:t xml:space="preserve"> Izvođač.</w:t>
      </w:r>
    </w:p>
    <w:tbl>
      <w:tblPr>
        <w:tblW w:w="9618" w:type="dxa"/>
        <w:tblInd w:w="-5" w:type="dxa"/>
        <w:tblLayout w:type="fixed"/>
        <w:tblLook w:val="0000" w:firstRow="0" w:lastRow="0" w:firstColumn="0" w:lastColumn="0" w:noHBand="0" w:noVBand="0"/>
      </w:tblPr>
      <w:tblGrid>
        <w:gridCol w:w="1599"/>
        <w:gridCol w:w="3226"/>
        <w:gridCol w:w="1673"/>
        <w:gridCol w:w="3120"/>
      </w:tblGrid>
      <w:tr w:rsidR="0053757E" w:rsidRPr="00E34FCD" w14:paraId="27A2B5A8" w14:textId="77777777" w:rsidTr="000E4813">
        <w:tc>
          <w:tcPr>
            <w:tcW w:w="4825" w:type="dxa"/>
            <w:gridSpan w:val="2"/>
          </w:tcPr>
          <w:p w14:paraId="7A5B9E4C" w14:textId="77777777" w:rsidR="000E4813" w:rsidRPr="00E34FCD" w:rsidRDefault="000E4813">
            <w:pPr>
              <w:spacing w:before="120"/>
              <w:rPr>
                <w:rFonts w:asciiTheme="minorHAnsi" w:hAnsiTheme="minorHAnsi" w:cstheme="minorHAnsi"/>
                <w:b/>
                <w:snapToGrid w:val="0"/>
                <w:szCs w:val="20"/>
              </w:rPr>
            </w:pPr>
            <w:r w:rsidRPr="00E34FCD">
              <w:rPr>
                <w:rFonts w:asciiTheme="minorHAnsi" w:hAnsiTheme="minorHAnsi" w:cstheme="minorHAnsi"/>
                <w:b/>
                <w:snapToGrid w:val="0"/>
                <w:szCs w:val="20"/>
              </w:rPr>
              <w:t>Za i po ovlaštenju Izvođača</w:t>
            </w:r>
          </w:p>
        </w:tc>
        <w:tc>
          <w:tcPr>
            <w:tcW w:w="4793" w:type="dxa"/>
            <w:gridSpan w:val="2"/>
          </w:tcPr>
          <w:p w14:paraId="27D4BEA6" w14:textId="77777777" w:rsidR="000E4813" w:rsidRPr="00E34FCD" w:rsidRDefault="000E4813">
            <w:pPr>
              <w:spacing w:before="120"/>
              <w:rPr>
                <w:rFonts w:asciiTheme="minorHAnsi" w:hAnsiTheme="minorHAnsi" w:cstheme="minorHAnsi"/>
                <w:b/>
                <w:snapToGrid w:val="0"/>
                <w:szCs w:val="20"/>
              </w:rPr>
            </w:pPr>
            <w:r w:rsidRPr="00E34FCD">
              <w:rPr>
                <w:rFonts w:asciiTheme="minorHAnsi" w:hAnsiTheme="minorHAnsi" w:cstheme="minorHAnsi"/>
                <w:b/>
                <w:snapToGrid w:val="0"/>
                <w:szCs w:val="20"/>
              </w:rPr>
              <w:t>Za i po ovlaštenju Naručitelja</w:t>
            </w:r>
          </w:p>
        </w:tc>
      </w:tr>
      <w:tr w:rsidR="0053757E" w:rsidRPr="00E34FCD" w14:paraId="4C6BEC3D" w14:textId="77777777" w:rsidTr="000E4813">
        <w:tc>
          <w:tcPr>
            <w:tcW w:w="1599" w:type="dxa"/>
          </w:tcPr>
          <w:p w14:paraId="2DF0882A" w14:textId="39ED93A4" w:rsidR="000E4813" w:rsidRPr="00E34FCD" w:rsidRDefault="000E4813" w:rsidP="00F56F1C">
            <w:pPr>
              <w:spacing w:before="120"/>
              <w:rPr>
                <w:rFonts w:asciiTheme="minorHAnsi" w:hAnsiTheme="minorHAnsi" w:cstheme="minorHAnsi"/>
                <w:snapToGrid w:val="0"/>
                <w:szCs w:val="20"/>
              </w:rPr>
            </w:pPr>
            <w:r w:rsidRPr="00E34FCD">
              <w:rPr>
                <w:rFonts w:asciiTheme="minorHAnsi" w:hAnsiTheme="minorHAnsi" w:cstheme="minorHAnsi"/>
                <w:snapToGrid w:val="0"/>
                <w:szCs w:val="20"/>
              </w:rPr>
              <w:t>Ime i prezime:</w:t>
            </w:r>
          </w:p>
        </w:tc>
        <w:tc>
          <w:tcPr>
            <w:tcW w:w="3226" w:type="dxa"/>
          </w:tcPr>
          <w:p w14:paraId="7FA489DF" w14:textId="77777777" w:rsidR="000E4813" w:rsidRPr="00E34FCD" w:rsidRDefault="000E4813" w:rsidP="005B6AB2">
            <w:pPr>
              <w:spacing w:before="120"/>
              <w:rPr>
                <w:rFonts w:asciiTheme="minorHAnsi" w:hAnsiTheme="minorHAnsi" w:cstheme="minorHAnsi"/>
                <w:snapToGrid w:val="0"/>
                <w:szCs w:val="20"/>
              </w:rPr>
            </w:pPr>
          </w:p>
        </w:tc>
        <w:tc>
          <w:tcPr>
            <w:tcW w:w="1673" w:type="dxa"/>
          </w:tcPr>
          <w:p w14:paraId="664A2F50" w14:textId="1E9F0F66" w:rsidR="000E4813" w:rsidRPr="00E34FCD" w:rsidRDefault="000E4813" w:rsidP="005B6AB2">
            <w:pPr>
              <w:spacing w:before="120"/>
              <w:rPr>
                <w:rFonts w:asciiTheme="minorHAnsi" w:hAnsiTheme="minorHAnsi" w:cstheme="minorHAnsi"/>
                <w:snapToGrid w:val="0"/>
                <w:szCs w:val="20"/>
              </w:rPr>
            </w:pPr>
            <w:r w:rsidRPr="00E34FCD">
              <w:rPr>
                <w:rFonts w:asciiTheme="minorHAnsi" w:hAnsiTheme="minorHAnsi" w:cstheme="minorHAnsi"/>
                <w:snapToGrid w:val="0"/>
                <w:szCs w:val="20"/>
              </w:rPr>
              <w:t>Ime i prezime:</w:t>
            </w:r>
          </w:p>
        </w:tc>
        <w:tc>
          <w:tcPr>
            <w:tcW w:w="3120" w:type="dxa"/>
            <w:vAlign w:val="center"/>
          </w:tcPr>
          <w:p w14:paraId="47060147" w14:textId="77777777" w:rsidR="000E4813" w:rsidRPr="00E34FCD" w:rsidRDefault="000E4813">
            <w:pPr>
              <w:tabs>
                <w:tab w:val="left" w:pos="709"/>
                <w:tab w:val="left" w:pos="851"/>
                <w:tab w:val="left" w:pos="1134"/>
                <w:tab w:val="left" w:pos="1418"/>
              </w:tabs>
              <w:rPr>
                <w:rFonts w:asciiTheme="minorHAnsi" w:hAnsiTheme="minorHAnsi" w:cstheme="minorHAnsi"/>
                <w:b/>
                <w:snapToGrid w:val="0"/>
                <w:szCs w:val="20"/>
              </w:rPr>
            </w:pPr>
          </w:p>
        </w:tc>
      </w:tr>
      <w:tr w:rsidR="0053757E" w:rsidRPr="00E34FCD" w14:paraId="03C29FDF" w14:textId="77777777" w:rsidTr="000E4813">
        <w:tc>
          <w:tcPr>
            <w:tcW w:w="1599" w:type="dxa"/>
          </w:tcPr>
          <w:p w14:paraId="6352CC21" w14:textId="345EE08F" w:rsidR="000E4813" w:rsidRPr="00E34FCD" w:rsidRDefault="000E4813" w:rsidP="00F56F1C">
            <w:pPr>
              <w:spacing w:before="120"/>
              <w:rPr>
                <w:rFonts w:asciiTheme="minorHAnsi" w:hAnsiTheme="minorHAnsi" w:cstheme="minorHAnsi"/>
                <w:snapToGrid w:val="0"/>
                <w:szCs w:val="20"/>
              </w:rPr>
            </w:pPr>
            <w:r w:rsidRPr="00E34FCD">
              <w:rPr>
                <w:rFonts w:asciiTheme="minorHAnsi" w:hAnsiTheme="minorHAnsi" w:cstheme="minorHAnsi"/>
                <w:snapToGrid w:val="0"/>
                <w:szCs w:val="20"/>
              </w:rPr>
              <w:t>Funkcija:</w:t>
            </w:r>
          </w:p>
        </w:tc>
        <w:tc>
          <w:tcPr>
            <w:tcW w:w="3226" w:type="dxa"/>
          </w:tcPr>
          <w:p w14:paraId="7A6E045F" w14:textId="77777777" w:rsidR="000E4813" w:rsidRPr="00E34FCD" w:rsidRDefault="000E4813" w:rsidP="005B6AB2">
            <w:pPr>
              <w:spacing w:before="120"/>
              <w:rPr>
                <w:rFonts w:asciiTheme="minorHAnsi" w:hAnsiTheme="minorHAnsi" w:cstheme="minorHAnsi"/>
                <w:snapToGrid w:val="0"/>
                <w:szCs w:val="20"/>
              </w:rPr>
            </w:pPr>
          </w:p>
        </w:tc>
        <w:tc>
          <w:tcPr>
            <w:tcW w:w="1673" w:type="dxa"/>
          </w:tcPr>
          <w:p w14:paraId="69AAB069" w14:textId="33D8FA80" w:rsidR="000E4813" w:rsidRPr="00E34FCD" w:rsidRDefault="000E4813" w:rsidP="005B6AB2">
            <w:pPr>
              <w:spacing w:before="120"/>
              <w:rPr>
                <w:rFonts w:asciiTheme="minorHAnsi" w:hAnsiTheme="minorHAnsi" w:cstheme="minorHAnsi"/>
                <w:snapToGrid w:val="0"/>
                <w:szCs w:val="20"/>
              </w:rPr>
            </w:pPr>
            <w:r w:rsidRPr="00E34FCD">
              <w:rPr>
                <w:rFonts w:asciiTheme="minorHAnsi" w:hAnsiTheme="minorHAnsi" w:cstheme="minorHAnsi"/>
                <w:snapToGrid w:val="0"/>
                <w:szCs w:val="20"/>
              </w:rPr>
              <w:t>Funkcija:</w:t>
            </w:r>
          </w:p>
        </w:tc>
        <w:tc>
          <w:tcPr>
            <w:tcW w:w="3120" w:type="dxa"/>
          </w:tcPr>
          <w:p w14:paraId="543EAEBE" w14:textId="77777777" w:rsidR="000E4813" w:rsidRPr="00E34FCD" w:rsidRDefault="000E4813">
            <w:pPr>
              <w:rPr>
                <w:rFonts w:asciiTheme="minorHAnsi" w:hAnsiTheme="minorHAnsi" w:cstheme="minorHAnsi"/>
                <w:snapToGrid w:val="0"/>
                <w:szCs w:val="20"/>
              </w:rPr>
            </w:pPr>
          </w:p>
        </w:tc>
      </w:tr>
      <w:tr w:rsidR="0053757E" w:rsidRPr="00E34FCD" w14:paraId="2ACF31E2" w14:textId="77777777" w:rsidTr="000E4813">
        <w:tc>
          <w:tcPr>
            <w:tcW w:w="1599" w:type="dxa"/>
          </w:tcPr>
          <w:p w14:paraId="5C7BD041" w14:textId="77777777" w:rsidR="000E4813" w:rsidRPr="00E34FCD" w:rsidRDefault="000E4813" w:rsidP="00F56F1C">
            <w:pPr>
              <w:spacing w:before="120"/>
              <w:rPr>
                <w:rFonts w:asciiTheme="minorHAnsi" w:hAnsiTheme="minorHAnsi" w:cstheme="minorHAnsi"/>
                <w:snapToGrid w:val="0"/>
                <w:szCs w:val="20"/>
              </w:rPr>
            </w:pPr>
            <w:r w:rsidRPr="00E34FCD">
              <w:rPr>
                <w:rFonts w:asciiTheme="minorHAnsi" w:hAnsiTheme="minorHAnsi" w:cstheme="minorHAnsi"/>
                <w:snapToGrid w:val="0"/>
                <w:szCs w:val="20"/>
              </w:rPr>
              <w:t>Potpis:</w:t>
            </w:r>
          </w:p>
        </w:tc>
        <w:tc>
          <w:tcPr>
            <w:tcW w:w="3226" w:type="dxa"/>
          </w:tcPr>
          <w:p w14:paraId="14F127D4" w14:textId="77777777" w:rsidR="000E4813" w:rsidRPr="00E34FCD" w:rsidRDefault="000E4813" w:rsidP="005B6AB2">
            <w:pPr>
              <w:spacing w:before="120"/>
              <w:rPr>
                <w:rFonts w:asciiTheme="minorHAnsi" w:hAnsiTheme="minorHAnsi" w:cstheme="minorHAnsi"/>
                <w:snapToGrid w:val="0"/>
                <w:szCs w:val="20"/>
              </w:rPr>
            </w:pPr>
          </w:p>
        </w:tc>
        <w:tc>
          <w:tcPr>
            <w:tcW w:w="1673" w:type="dxa"/>
          </w:tcPr>
          <w:p w14:paraId="0291BE2B" w14:textId="77777777" w:rsidR="000E4813" w:rsidRPr="00E34FCD" w:rsidRDefault="000E4813" w:rsidP="005B6AB2">
            <w:pPr>
              <w:spacing w:before="120"/>
              <w:rPr>
                <w:rFonts w:asciiTheme="minorHAnsi" w:hAnsiTheme="minorHAnsi" w:cstheme="minorHAnsi"/>
                <w:snapToGrid w:val="0"/>
                <w:szCs w:val="20"/>
              </w:rPr>
            </w:pPr>
            <w:r w:rsidRPr="00E34FCD">
              <w:rPr>
                <w:rFonts w:asciiTheme="minorHAnsi" w:hAnsiTheme="minorHAnsi" w:cstheme="minorHAnsi"/>
                <w:snapToGrid w:val="0"/>
                <w:szCs w:val="20"/>
              </w:rPr>
              <w:t>Potpis:</w:t>
            </w:r>
          </w:p>
        </w:tc>
        <w:tc>
          <w:tcPr>
            <w:tcW w:w="3120" w:type="dxa"/>
          </w:tcPr>
          <w:p w14:paraId="2C393C68" w14:textId="77777777" w:rsidR="000E4813" w:rsidRPr="00E34FCD" w:rsidRDefault="000E4813">
            <w:pPr>
              <w:spacing w:before="120"/>
              <w:rPr>
                <w:rFonts w:asciiTheme="minorHAnsi" w:hAnsiTheme="minorHAnsi" w:cstheme="minorHAnsi"/>
                <w:snapToGrid w:val="0"/>
                <w:szCs w:val="20"/>
              </w:rPr>
            </w:pPr>
          </w:p>
        </w:tc>
      </w:tr>
      <w:tr w:rsidR="0053757E" w:rsidRPr="00E34FCD" w14:paraId="430537A6" w14:textId="77777777" w:rsidTr="000E4813">
        <w:tc>
          <w:tcPr>
            <w:tcW w:w="1599" w:type="dxa"/>
          </w:tcPr>
          <w:p w14:paraId="69B97C3F" w14:textId="77777777" w:rsidR="000E4813" w:rsidRPr="00E34FCD" w:rsidRDefault="000E4813" w:rsidP="00F56F1C">
            <w:pPr>
              <w:spacing w:before="120"/>
              <w:rPr>
                <w:rFonts w:asciiTheme="minorHAnsi" w:hAnsiTheme="minorHAnsi" w:cstheme="minorHAnsi"/>
                <w:snapToGrid w:val="0"/>
                <w:szCs w:val="20"/>
              </w:rPr>
            </w:pPr>
            <w:r w:rsidRPr="00E34FCD">
              <w:rPr>
                <w:rFonts w:asciiTheme="minorHAnsi" w:hAnsiTheme="minorHAnsi" w:cstheme="minorHAnsi"/>
                <w:snapToGrid w:val="0"/>
                <w:szCs w:val="20"/>
              </w:rPr>
              <w:t>Datum potpisa:</w:t>
            </w:r>
          </w:p>
        </w:tc>
        <w:tc>
          <w:tcPr>
            <w:tcW w:w="3226" w:type="dxa"/>
          </w:tcPr>
          <w:p w14:paraId="0BE0723A" w14:textId="77777777" w:rsidR="000E4813" w:rsidRPr="00E34FCD" w:rsidRDefault="000E4813" w:rsidP="005B6AB2">
            <w:pPr>
              <w:spacing w:before="120"/>
              <w:rPr>
                <w:rFonts w:asciiTheme="minorHAnsi" w:hAnsiTheme="minorHAnsi" w:cstheme="minorHAnsi"/>
                <w:snapToGrid w:val="0"/>
                <w:szCs w:val="20"/>
              </w:rPr>
            </w:pPr>
          </w:p>
        </w:tc>
        <w:tc>
          <w:tcPr>
            <w:tcW w:w="1673" w:type="dxa"/>
          </w:tcPr>
          <w:p w14:paraId="3C8ADFC8" w14:textId="77777777" w:rsidR="000E4813" w:rsidRPr="00E34FCD" w:rsidRDefault="000E4813" w:rsidP="005B6AB2">
            <w:pPr>
              <w:spacing w:before="120"/>
              <w:rPr>
                <w:rFonts w:asciiTheme="minorHAnsi" w:hAnsiTheme="minorHAnsi" w:cstheme="minorHAnsi"/>
                <w:snapToGrid w:val="0"/>
                <w:szCs w:val="20"/>
              </w:rPr>
            </w:pPr>
            <w:r w:rsidRPr="00E34FCD">
              <w:rPr>
                <w:rFonts w:asciiTheme="minorHAnsi" w:hAnsiTheme="minorHAnsi" w:cstheme="minorHAnsi"/>
                <w:snapToGrid w:val="0"/>
                <w:szCs w:val="20"/>
              </w:rPr>
              <w:t>Datum potpisa:</w:t>
            </w:r>
          </w:p>
        </w:tc>
        <w:tc>
          <w:tcPr>
            <w:tcW w:w="3120" w:type="dxa"/>
          </w:tcPr>
          <w:p w14:paraId="36B7C4CA" w14:textId="77777777" w:rsidR="000E4813" w:rsidRPr="00E34FCD" w:rsidRDefault="000E4813">
            <w:pPr>
              <w:spacing w:before="120"/>
              <w:rPr>
                <w:rFonts w:asciiTheme="minorHAnsi" w:hAnsiTheme="minorHAnsi" w:cstheme="minorHAnsi"/>
                <w:snapToGrid w:val="0"/>
                <w:szCs w:val="20"/>
              </w:rPr>
            </w:pPr>
          </w:p>
        </w:tc>
      </w:tr>
      <w:tr w:rsidR="0053757E" w:rsidRPr="00E34FCD" w14:paraId="4925AF34" w14:textId="77777777" w:rsidTr="000E4813">
        <w:tc>
          <w:tcPr>
            <w:tcW w:w="1599" w:type="dxa"/>
          </w:tcPr>
          <w:p w14:paraId="3A34B2F9" w14:textId="77777777" w:rsidR="000E4813" w:rsidRPr="00E34FCD" w:rsidRDefault="000E4813" w:rsidP="00F56F1C">
            <w:pPr>
              <w:spacing w:before="120"/>
              <w:rPr>
                <w:rFonts w:asciiTheme="minorHAnsi" w:hAnsiTheme="minorHAnsi" w:cstheme="minorHAnsi"/>
                <w:snapToGrid w:val="0"/>
                <w:szCs w:val="20"/>
              </w:rPr>
            </w:pPr>
            <w:r w:rsidRPr="00E34FCD">
              <w:rPr>
                <w:rFonts w:asciiTheme="minorHAnsi" w:hAnsiTheme="minorHAnsi" w:cstheme="minorHAnsi"/>
                <w:snapToGrid w:val="0"/>
                <w:szCs w:val="20"/>
              </w:rPr>
              <w:t>Žig</w:t>
            </w:r>
            <w:r w:rsidRPr="00E34FCD">
              <w:rPr>
                <w:rStyle w:val="Referencafusnote"/>
                <w:rFonts w:asciiTheme="minorHAnsi" w:hAnsiTheme="minorHAnsi" w:cstheme="minorHAnsi"/>
                <w:snapToGrid w:val="0"/>
                <w:szCs w:val="20"/>
              </w:rPr>
              <w:footnoteReference w:id="2"/>
            </w:r>
            <w:r w:rsidRPr="00E34FCD">
              <w:rPr>
                <w:rFonts w:asciiTheme="minorHAnsi" w:hAnsiTheme="minorHAnsi" w:cstheme="minorHAnsi"/>
                <w:snapToGrid w:val="0"/>
                <w:szCs w:val="20"/>
              </w:rPr>
              <w:t>:</w:t>
            </w:r>
          </w:p>
        </w:tc>
        <w:tc>
          <w:tcPr>
            <w:tcW w:w="3226" w:type="dxa"/>
          </w:tcPr>
          <w:p w14:paraId="12C2C1DE" w14:textId="77777777" w:rsidR="000E4813" w:rsidRPr="00E34FCD" w:rsidRDefault="000E4813" w:rsidP="005B6AB2">
            <w:pPr>
              <w:spacing w:before="120"/>
              <w:rPr>
                <w:rFonts w:asciiTheme="minorHAnsi" w:hAnsiTheme="minorHAnsi" w:cstheme="minorHAnsi"/>
                <w:snapToGrid w:val="0"/>
                <w:szCs w:val="20"/>
              </w:rPr>
            </w:pPr>
          </w:p>
        </w:tc>
        <w:tc>
          <w:tcPr>
            <w:tcW w:w="1673" w:type="dxa"/>
          </w:tcPr>
          <w:p w14:paraId="54941918" w14:textId="77777777" w:rsidR="000E4813" w:rsidRPr="00E34FCD" w:rsidRDefault="000E4813" w:rsidP="005B6AB2">
            <w:pPr>
              <w:spacing w:before="120"/>
              <w:rPr>
                <w:rFonts w:asciiTheme="minorHAnsi" w:hAnsiTheme="minorHAnsi" w:cstheme="minorHAnsi"/>
                <w:snapToGrid w:val="0"/>
                <w:szCs w:val="20"/>
              </w:rPr>
            </w:pPr>
            <w:r w:rsidRPr="00E34FCD">
              <w:rPr>
                <w:rFonts w:asciiTheme="minorHAnsi" w:hAnsiTheme="minorHAnsi" w:cstheme="minorHAnsi"/>
                <w:snapToGrid w:val="0"/>
                <w:szCs w:val="20"/>
              </w:rPr>
              <w:t>Žig:</w:t>
            </w:r>
          </w:p>
        </w:tc>
        <w:tc>
          <w:tcPr>
            <w:tcW w:w="3120" w:type="dxa"/>
          </w:tcPr>
          <w:p w14:paraId="50939771" w14:textId="77777777" w:rsidR="000E4813" w:rsidRPr="00E34FCD" w:rsidRDefault="000E4813">
            <w:pPr>
              <w:spacing w:before="120"/>
              <w:rPr>
                <w:rFonts w:asciiTheme="minorHAnsi" w:hAnsiTheme="minorHAnsi" w:cstheme="minorHAnsi"/>
                <w:snapToGrid w:val="0"/>
                <w:szCs w:val="20"/>
              </w:rPr>
            </w:pPr>
          </w:p>
        </w:tc>
      </w:tr>
    </w:tbl>
    <w:p w14:paraId="59FAEF14" w14:textId="77777777" w:rsidR="000A66D4" w:rsidRPr="00E34FCD" w:rsidRDefault="000A66D4" w:rsidP="00F56F1C">
      <w:pPr>
        <w:rPr>
          <w:rFonts w:asciiTheme="minorHAnsi" w:hAnsiTheme="minorHAnsi" w:cstheme="minorHAnsi"/>
          <w:szCs w:val="20"/>
        </w:rPr>
      </w:pPr>
    </w:p>
    <w:p w14:paraId="1F6F5378" w14:textId="77777777" w:rsidR="000E4813" w:rsidRPr="00E34FCD" w:rsidRDefault="000E4813" w:rsidP="005B6AB2">
      <w:pPr>
        <w:rPr>
          <w:rFonts w:asciiTheme="minorHAnsi" w:hAnsiTheme="minorHAnsi" w:cstheme="minorHAnsi"/>
        </w:rPr>
      </w:pPr>
    </w:p>
    <w:p w14:paraId="0AB2B181" w14:textId="77777777" w:rsidR="000A66D4" w:rsidRPr="00E34FCD" w:rsidRDefault="000A66D4">
      <w:pPr>
        <w:spacing w:after="0" w:line="240" w:lineRule="auto"/>
        <w:jc w:val="left"/>
        <w:rPr>
          <w:rFonts w:asciiTheme="minorHAnsi" w:hAnsiTheme="minorHAnsi" w:cstheme="minorHAnsi"/>
        </w:rPr>
      </w:pPr>
      <w:r w:rsidRPr="00E34FCD">
        <w:rPr>
          <w:rFonts w:asciiTheme="minorHAnsi" w:hAnsiTheme="minorHAnsi" w:cstheme="minorHAnsi"/>
        </w:rPr>
        <w:br w:type="page"/>
      </w:r>
    </w:p>
    <w:p w14:paraId="0450502C" w14:textId="77777777" w:rsidR="000A66D4" w:rsidRPr="00E34FCD" w:rsidRDefault="000A66D4">
      <w:pPr>
        <w:pStyle w:val="Naslov"/>
        <w:numPr>
          <w:ilvl w:val="0"/>
          <w:numId w:val="45"/>
        </w:numPr>
        <w:rPr>
          <w:rFonts w:asciiTheme="minorHAnsi" w:hAnsiTheme="minorHAnsi" w:cstheme="minorHAnsi"/>
        </w:rPr>
      </w:pPr>
      <w:bookmarkStart w:id="5" w:name="_Toc2002169"/>
      <w:r w:rsidRPr="00E34FCD">
        <w:rPr>
          <w:rFonts w:asciiTheme="minorHAnsi" w:hAnsiTheme="minorHAnsi" w:cstheme="minorHAnsi"/>
        </w:rPr>
        <w:t>Opći uvjeti Ugovora</w:t>
      </w:r>
      <w:bookmarkEnd w:id="5"/>
    </w:p>
    <w:p w14:paraId="18206534" w14:textId="77777777" w:rsidR="000A66D4" w:rsidRPr="00E34FCD" w:rsidRDefault="000A66D4">
      <w:pPr>
        <w:rPr>
          <w:rFonts w:asciiTheme="minorHAnsi" w:hAnsiTheme="minorHAnsi" w:cstheme="minorHAnsi"/>
        </w:rPr>
      </w:pPr>
      <w:r w:rsidRPr="00E34FCD">
        <w:rPr>
          <w:rFonts w:asciiTheme="minorHAnsi" w:hAnsiTheme="minorHAnsi" w:cstheme="minorHAnsi"/>
        </w:rPr>
        <w:t>Uvjeti Ugovora sadrže “Opće uvjete”, koji su dio “Uvjeta ugovora za postrojenja i projektiranje i građenje” prvo izdanje 1999</w:t>
      </w:r>
      <w:r w:rsidR="00062B2B" w:rsidRPr="00E34FCD">
        <w:rPr>
          <w:rFonts w:asciiTheme="minorHAnsi" w:hAnsiTheme="minorHAnsi" w:cstheme="minorHAnsi"/>
        </w:rPr>
        <w:t>.</w:t>
      </w:r>
      <w:r w:rsidRPr="00E34FCD">
        <w:rPr>
          <w:rFonts w:asciiTheme="minorHAnsi" w:hAnsiTheme="minorHAnsi" w:cstheme="minorHAnsi"/>
        </w:rPr>
        <w:t xml:space="preserve"> izdano od Međunarodne federacije inženjera konzultanata (FIDIC) u hrvatskom prijevodu izdano od Hrvatske udruge konzultanata, Hrvatske komore inženjera građevinarstva i Udruge konzultantskih društava u graditeljstvu, te “Posebne uvjete” koji uključuju izmjene i dopune tih Općih uvjeta.</w:t>
      </w:r>
    </w:p>
    <w:p w14:paraId="19EEF8C5" w14:textId="77777777" w:rsidR="007A7F7C" w:rsidRDefault="000A66D4">
      <w:pPr>
        <w:rPr>
          <w:rFonts w:asciiTheme="minorHAnsi" w:hAnsiTheme="minorHAnsi" w:cstheme="minorHAnsi"/>
        </w:rPr>
      </w:pPr>
      <w:r w:rsidRPr="00E34FCD">
        <w:rPr>
          <w:rFonts w:asciiTheme="minorHAnsi" w:hAnsiTheme="minorHAnsi" w:cstheme="minorHAnsi"/>
        </w:rPr>
        <w:t>Opći uvjeti nisu</w:t>
      </w:r>
      <w:r w:rsidR="000E4813" w:rsidRPr="00E34FCD">
        <w:rPr>
          <w:rFonts w:asciiTheme="minorHAnsi" w:hAnsiTheme="minorHAnsi" w:cstheme="minorHAnsi"/>
        </w:rPr>
        <w:t xml:space="preserve"> reproducirani u ovom dokumentu</w:t>
      </w:r>
      <w:r w:rsidRPr="00E34FCD">
        <w:rPr>
          <w:rFonts w:asciiTheme="minorHAnsi" w:hAnsiTheme="minorHAnsi" w:cstheme="minorHAnsi"/>
        </w:rPr>
        <w:t xml:space="preserve"> ali se mogu kupiti od izdavača hrvatskog izdanja.</w:t>
      </w:r>
    </w:p>
    <w:p w14:paraId="2DD73EBA" w14:textId="74C23A88" w:rsidR="000A66D4" w:rsidRDefault="0020107E">
      <w:pPr>
        <w:rPr>
          <w:rFonts w:asciiTheme="minorHAnsi" w:hAnsiTheme="minorHAnsi" w:cstheme="minorHAnsi"/>
        </w:rPr>
      </w:pPr>
      <w:r>
        <w:rPr>
          <w:rFonts w:asciiTheme="minorHAnsi" w:hAnsiTheme="minorHAnsi" w:cstheme="minorHAnsi"/>
        </w:rPr>
        <w:t>Naručitelj će ponuditeljima u ovom postupku javne nabave, a koji podnesu zahtjev za refundacijom, nadoknaditi troškove kupnje navedenih „Općih uvjeta“ do punog iznosa.</w:t>
      </w:r>
    </w:p>
    <w:p w14:paraId="6D9ECBAA" w14:textId="34ED3564" w:rsidR="0020107E" w:rsidRDefault="0020107E">
      <w:pPr>
        <w:rPr>
          <w:rFonts w:asciiTheme="minorHAnsi" w:hAnsiTheme="minorHAnsi" w:cstheme="minorHAnsi"/>
        </w:rPr>
      </w:pPr>
      <w:r>
        <w:rPr>
          <w:rFonts w:asciiTheme="minorHAnsi" w:hAnsiTheme="minorHAnsi" w:cstheme="minorHAnsi"/>
        </w:rPr>
        <w:t>Naručitelj će te troškove nadoknaditi ako je kupnja povezana s ovim postupkom javne nabave, odnosno ostvarena u periodu od objave obavijesti o nadmetanju do roka za dostavu ponuda u predmetnom postupku. Zahtjevu za refundacijom troškova Ponuditelj mora priložiti i dokaze o kupnji (preslika računa i sl</w:t>
      </w:r>
      <w:r w:rsidR="005E6202">
        <w:rPr>
          <w:rFonts w:asciiTheme="minorHAnsi" w:hAnsiTheme="minorHAnsi" w:cstheme="minorHAnsi"/>
        </w:rPr>
        <w:t>),</w:t>
      </w:r>
      <w:r>
        <w:rPr>
          <w:rFonts w:asciiTheme="minorHAnsi" w:hAnsiTheme="minorHAnsi" w:cstheme="minorHAnsi"/>
        </w:rPr>
        <w:t xml:space="preserve"> podatke za uplatu nadoknađenih troškova</w:t>
      </w:r>
      <w:r w:rsidR="005E6202">
        <w:rPr>
          <w:rFonts w:asciiTheme="minorHAnsi" w:hAnsiTheme="minorHAnsi" w:cstheme="minorHAnsi"/>
        </w:rPr>
        <w:t xml:space="preserve"> (broj računa i sl.).</w:t>
      </w:r>
    </w:p>
    <w:p w14:paraId="1BAAB1FF" w14:textId="2230F8E5" w:rsidR="005E6202" w:rsidRDefault="005E6202">
      <w:pPr>
        <w:rPr>
          <w:rFonts w:asciiTheme="minorHAnsi" w:hAnsiTheme="minorHAnsi" w:cstheme="minorHAnsi"/>
        </w:rPr>
      </w:pPr>
      <w:r>
        <w:rPr>
          <w:rFonts w:asciiTheme="minorHAnsi" w:hAnsiTheme="minorHAnsi" w:cstheme="minorHAnsi"/>
        </w:rPr>
        <w:t>Ponuditelj zahtjev za refundacijom troškova može dostaviti uz ponudu ili Naručitelju u roku od 60 dana od isteka roka za dostavu ponuda u ovom postupku javne nabave.“</w:t>
      </w:r>
    </w:p>
    <w:p w14:paraId="6125076C" w14:textId="77777777" w:rsidR="005E6202" w:rsidRPr="00E34FCD" w:rsidRDefault="005E6202">
      <w:pPr>
        <w:rPr>
          <w:rFonts w:asciiTheme="minorHAnsi" w:hAnsiTheme="minorHAnsi" w:cstheme="minorHAnsi"/>
        </w:rPr>
      </w:pPr>
    </w:p>
    <w:p w14:paraId="358E404F" w14:textId="77777777" w:rsidR="000A66D4" w:rsidRPr="00E34FCD" w:rsidRDefault="000A66D4">
      <w:pPr>
        <w:rPr>
          <w:rFonts w:asciiTheme="minorHAnsi" w:hAnsiTheme="minorHAnsi" w:cstheme="minorHAnsi"/>
        </w:rPr>
      </w:pPr>
      <w:r w:rsidRPr="00E34FCD">
        <w:rPr>
          <w:rFonts w:asciiTheme="minorHAnsi" w:hAnsiTheme="minorHAnsi" w:cstheme="minorHAnsi"/>
        </w:rPr>
        <w:t>Kontaktni podaci su:</w:t>
      </w:r>
    </w:p>
    <w:p w14:paraId="2D45EF44" w14:textId="77777777" w:rsidR="000A66D4" w:rsidRPr="00E34FCD" w:rsidRDefault="000A66D4">
      <w:pPr>
        <w:spacing w:after="0"/>
        <w:rPr>
          <w:rFonts w:asciiTheme="minorHAnsi" w:hAnsiTheme="minorHAnsi" w:cstheme="minorHAnsi"/>
          <w:b/>
        </w:rPr>
      </w:pPr>
      <w:r w:rsidRPr="00E34FCD">
        <w:rPr>
          <w:rFonts w:asciiTheme="minorHAnsi" w:hAnsiTheme="minorHAnsi" w:cstheme="minorHAnsi"/>
          <w:b/>
        </w:rPr>
        <w:t>Hrvatska komora inženjera građevinarstva</w:t>
      </w:r>
    </w:p>
    <w:p w14:paraId="6EF8D200" w14:textId="77777777" w:rsidR="000A66D4" w:rsidRPr="00E34FCD" w:rsidRDefault="000A66D4">
      <w:pPr>
        <w:spacing w:after="0"/>
        <w:rPr>
          <w:rFonts w:asciiTheme="minorHAnsi" w:hAnsiTheme="minorHAnsi" w:cstheme="minorHAnsi"/>
          <w:b/>
        </w:rPr>
      </w:pPr>
      <w:r w:rsidRPr="00E34FCD">
        <w:rPr>
          <w:rFonts w:asciiTheme="minorHAnsi" w:hAnsiTheme="minorHAnsi" w:cstheme="minorHAnsi"/>
          <w:b/>
        </w:rPr>
        <w:t>Ulica grada Vukovara 271</w:t>
      </w:r>
    </w:p>
    <w:p w14:paraId="5A9D4315" w14:textId="3F766BCB" w:rsidR="000A66D4" w:rsidRPr="00E34FCD" w:rsidRDefault="00045B86">
      <w:pPr>
        <w:rPr>
          <w:rFonts w:asciiTheme="minorHAnsi" w:hAnsiTheme="minorHAnsi" w:cstheme="minorHAnsi"/>
          <w:b/>
        </w:rPr>
      </w:pPr>
      <w:r w:rsidRPr="00E34FCD">
        <w:rPr>
          <w:rFonts w:asciiTheme="minorHAnsi" w:hAnsiTheme="minorHAnsi" w:cstheme="minorHAnsi"/>
          <w:b/>
        </w:rPr>
        <w:t>1</w:t>
      </w:r>
      <w:r w:rsidR="000A66D4" w:rsidRPr="00E34FCD">
        <w:rPr>
          <w:rFonts w:asciiTheme="minorHAnsi" w:hAnsiTheme="minorHAnsi" w:cstheme="minorHAnsi"/>
          <w:b/>
        </w:rPr>
        <w:t>0000 Zagreb</w:t>
      </w:r>
    </w:p>
    <w:p w14:paraId="5E236AD9" w14:textId="7BE14FE0" w:rsidR="000A66D4" w:rsidRPr="00E34FCD" w:rsidRDefault="000A66D4">
      <w:pPr>
        <w:rPr>
          <w:rFonts w:asciiTheme="minorHAnsi" w:hAnsiTheme="minorHAnsi" w:cstheme="minorHAnsi"/>
          <w:b/>
        </w:rPr>
      </w:pPr>
      <w:r w:rsidRPr="00E34FCD">
        <w:rPr>
          <w:rFonts w:asciiTheme="minorHAnsi" w:hAnsiTheme="minorHAnsi" w:cstheme="minorHAnsi"/>
          <w:b/>
        </w:rPr>
        <w:t>Tel</w:t>
      </w:r>
      <w:r w:rsidR="00837B55" w:rsidRPr="00E34FCD">
        <w:rPr>
          <w:rFonts w:asciiTheme="minorHAnsi" w:hAnsiTheme="minorHAnsi" w:cstheme="minorHAnsi"/>
          <w:b/>
        </w:rPr>
        <w:t>efon</w:t>
      </w:r>
      <w:r w:rsidR="00045B86" w:rsidRPr="00E34FCD">
        <w:rPr>
          <w:rFonts w:asciiTheme="minorHAnsi" w:hAnsiTheme="minorHAnsi" w:cstheme="minorHAnsi"/>
          <w:b/>
        </w:rPr>
        <w:t xml:space="preserve">: </w:t>
      </w:r>
      <w:r w:rsidR="00045B86" w:rsidRPr="00E34FCD">
        <w:rPr>
          <w:rFonts w:asciiTheme="minorHAnsi" w:hAnsiTheme="minorHAnsi" w:cstheme="minorHAnsi"/>
          <w:b/>
        </w:rPr>
        <w:tab/>
      </w:r>
      <w:r w:rsidR="00045B86" w:rsidRPr="00E34FCD">
        <w:rPr>
          <w:rFonts w:asciiTheme="minorHAnsi" w:hAnsiTheme="minorHAnsi" w:cstheme="minorHAnsi"/>
          <w:b/>
        </w:rPr>
        <w:tab/>
      </w:r>
      <w:r w:rsidRPr="00E34FCD">
        <w:rPr>
          <w:rFonts w:asciiTheme="minorHAnsi" w:hAnsiTheme="minorHAnsi" w:cstheme="minorHAnsi"/>
          <w:b/>
        </w:rPr>
        <w:t>01/5508-420 i 01/5508-447</w:t>
      </w:r>
    </w:p>
    <w:p w14:paraId="0FC6E818" w14:textId="71A829AE" w:rsidR="000A66D4" w:rsidRPr="00E34FCD" w:rsidRDefault="00837B55">
      <w:pPr>
        <w:rPr>
          <w:rFonts w:asciiTheme="minorHAnsi" w:hAnsiTheme="minorHAnsi" w:cstheme="minorHAnsi"/>
          <w:b/>
          <w:lang w:eastAsia="hr-HR"/>
        </w:rPr>
      </w:pPr>
      <w:r w:rsidRPr="00E34FCD">
        <w:rPr>
          <w:rFonts w:asciiTheme="minorHAnsi" w:hAnsiTheme="minorHAnsi" w:cstheme="minorHAnsi"/>
          <w:b/>
        </w:rPr>
        <w:t>Telefaks</w:t>
      </w:r>
      <w:r w:rsidR="00045B86" w:rsidRPr="00E34FCD">
        <w:rPr>
          <w:rFonts w:asciiTheme="minorHAnsi" w:hAnsiTheme="minorHAnsi" w:cstheme="minorHAnsi"/>
          <w:b/>
        </w:rPr>
        <w:t xml:space="preserve">: </w:t>
      </w:r>
      <w:r w:rsidR="00045B86" w:rsidRPr="00E34FCD">
        <w:rPr>
          <w:rFonts w:asciiTheme="minorHAnsi" w:hAnsiTheme="minorHAnsi" w:cstheme="minorHAnsi"/>
          <w:b/>
        </w:rPr>
        <w:tab/>
      </w:r>
      <w:r w:rsidR="00045B86" w:rsidRPr="00E34FCD">
        <w:rPr>
          <w:rFonts w:asciiTheme="minorHAnsi" w:hAnsiTheme="minorHAnsi" w:cstheme="minorHAnsi"/>
          <w:b/>
        </w:rPr>
        <w:tab/>
      </w:r>
      <w:r w:rsidR="000A66D4" w:rsidRPr="00E34FCD">
        <w:rPr>
          <w:rFonts w:asciiTheme="minorHAnsi" w:hAnsiTheme="minorHAnsi" w:cstheme="minorHAnsi"/>
          <w:b/>
          <w:lang w:eastAsia="hr-HR"/>
        </w:rPr>
        <w:t>01/5508-424 i 01/5508-448</w:t>
      </w:r>
    </w:p>
    <w:p w14:paraId="5CC28B5A" w14:textId="77777777" w:rsidR="000A66D4" w:rsidRPr="00E34FCD" w:rsidRDefault="000A66D4">
      <w:pPr>
        <w:rPr>
          <w:rFonts w:asciiTheme="minorHAnsi" w:hAnsiTheme="minorHAnsi" w:cstheme="minorHAnsi"/>
          <w:b/>
        </w:rPr>
      </w:pPr>
      <w:r w:rsidRPr="00E34FCD">
        <w:rPr>
          <w:rFonts w:asciiTheme="minorHAnsi" w:hAnsiTheme="minorHAnsi" w:cstheme="minorHAnsi"/>
          <w:b/>
        </w:rPr>
        <w:t>Elektronička pošta:</w:t>
      </w:r>
      <w:r w:rsidRPr="00E34FCD">
        <w:rPr>
          <w:rFonts w:asciiTheme="minorHAnsi" w:hAnsiTheme="minorHAnsi" w:cstheme="minorHAnsi"/>
          <w:b/>
        </w:rPr>
        <w:tab/>
      </w:r>
      <w:hyperlink r:id="rId16" w:history="1">
        <w:r w:rsidR="001A494F" w:rsidRPr="00E34FCD">
          <w:rPr>
            <w:rStyle w:val="Hiperveza"/>
            <w:rFonts w:asciiTheme="minorHAnsi" w:hAnsiTheme="minorHAnsi" w:cstheme="minorHAnsi"/>
            <w:b/>
            <w:color w:val="auto"/>
          </w:rPr>
          <w:t>info@hkig.hr</w:t>
        </w:r>
      </w:hyperlink>
      <w:r w:rsidR="001A494F" w:rsidRPr="00E34FCD">
        <w:rPr>
          <w:rFonts w:asciiTheme="minorHAnsi" w:hAnsiTheme="minorHAnsi" w:cstheme="minorHAnsi"/>
          <w:b/>
        </w:rPr>
        <w:t xml:space="preserve"> </w:t>
      </w:r>
    </w:p>
    <w:p w14:paraId="2E68E319" w14:textId="77777777" w:rsidR="000A66D4" w:rsidRPr="00E34FCD" w:rsidRDefault="000A66D4">
      <w:pPr>
        <w:rPr>
          <w:rFonts w:asciiTheme="minorHAnsi" w:hAnsiTheme="minorHAnsi" w:cstheme="minorHAnsi"/>
          <w:b/>
        </w:rPr>
      </w:pPr>
      <w:r w:rsidRPr="00E34FCD">
        <w:rPr>
          <w:rFonts w:asciiTheme="minorHAnsi" w:hAnsiTheme="minorHAnsi" w:cstheme="minorHAnsi"/>
          <w:b/>
        </w:rPr>
        <w:t>web:</w:t>
      </w:r>
      <w:r w:rsidRPr="00E34FCD">
        <w:rPr>
          <w:rFonts w:asciiTheme="minorHAnsi" w:hAnsiTheme="minorHAnsi" w:cstheme="minorHAnsi"/>
          <w:b/>
        </w:rPr>
        <w:tab/>
      </w:r>
      <w:r w:rsidRPr="00E34FCD">
        <w:rPr>
          <w:rFonts w:asciiTheme="minorHAnsi" w:hAnsiTheme="minorHAnsi" w:cstheme="minorHAnsi"/>
          <w:b/>
        </w:rPr>
        <w:tab/>
      </w:r>
      <w:r w:rsidRPr="00E34FCD">
        <w:rPr>
          <w:rFonts w:asciiTheme="minorHAnsi" w:hAnsiTheme="minorHAnsi" w:cstheme="minorHAnsi"/>
          <w:b/>
        </w:rPr>
        <w:tab/>
      </w:r>
      <w:hyperlink r:id="rId17" w:history="1">
        <w:r w:rsidR="001A494F" w:rsidRPr="00E34FCD">
          <w:rPr>
            <w:rStyle w:val="Hiperveza"/>
            <w:rFonts w:asciiTheme="minorHAnsi" w:hAnsiTheme="minorHAnsi" w:cstheme="minorHAnsi"/>
            <w:b/>
            <w:color w:val="auto"/>
          </w:rPr>
          <w:t>http://www.hkig.hr</w:t>
        </w:r>
      </w:hyperlink>
      <w:r w:rsidR="001A494F" w:rsidRPr="00E34FCD">
        <w:rPr>
          <w:rFonts w:asciiTheme="minorHAnsi" w:hAnsiTheme="minorHAnsi" w:cstheme="minorHAnsi"/>
          <w:b/>
        </w:rPr>
        <w:t xml:space="preserve"> </w:t>
      </w:r>
    </w:p>
    <w:p w14:paraId="08DD0309" w14:textId="77777777" w:rsidR="000A66D4" w:rsidRPr="00E34FCD" w:rsidRDefault="000A66D4">
      <w:pPr>
        <w:spacing w:after="0" w:line="240" w:lineRule="auto"/>
        <w:jc w:val="left"/>
        <w:rPr>
          <w:rFonts w:asciiTheme="minorHAnsi" w:hAnsiTheme="minorHAnsi" w:cstheme="minorHAnsi"/>
        </w:rPr>
      </w:pPr>
      <w:r w:rsidRPr="00E34FCD">
        <w:rPr>
          <w:rFonts w:asciiTheme="minorHAnsi" w:hAnsiTheme="minorHAnsi" w:cstheme="minorHAnsi"/>
        </w:rPr>
        <w:br w:type="page"/>
      </w:r>
    </w:p>
    <w:p w14:paraId="21CA38A7" w14:textId="77777777" w:rsidR="000A66D4" w:rsidRPr="00E34FCD" w:rsidRDefault="000A66D4">
      <w:pPr>
        <w:pStyle w:val="Naslov"/>
        <w:numPr>
          <w:ilvl w:val="0"/>
          <w:numId w:val="45"/>
        </w:numPr>
        <w:rPr>
          <w:rFonts w:asciiTheme="minorHAnsi" w:hAnsiTheme="minorHAnsi" w:cstheme="minorHAnsi"/>
        </w:rPr>
      </w:pPr>
      <w:bookmarkStart w:id="6" w:name="_Toc2002170"/>
      <w:r w:rsidRPr="00E34FCD">
        <w:rPr>
          <w:rFonts w:asciiTheme="minorHAnsi" w:hAnsiTheme="minorHAnsi" w:cstheme="minorHAnsi"/>
        </w:rPr>
        <w:t>Posebni uvjeti Ugovora</w:t>
      </w:r>
      <w:bookmarkEnd w:id="6"/>
    </w:p>
    <w:p w14:paraId="65EC23FA" w14:textId="77777777" w:rsidR="000A66D4" w:rsidRPr="00E34FCD" w:rsidRDefault="000A66D4">
      <w:pPr>
        <w:rPr>
          <w:rFonts w:asciiTheme="minorHAnsi" w:hAnsiTheme="minorHAnsi" w:cstheme="minorHAnsi"/>
        </w:rPr>
      </w:pPr>
      <w:r w:rsidRPr="00E34FCD">
        <w:rPr>
          <w:rFonts w:asciiTheme="minorHAnsi" w:hAnsiTheme="minorHAnsi" w:cstheme="minorHAnsi"/>
        </w:rPr>
        <w:t>Ovaj dio sadrži Posebne uvjete ugovora. Članke treba čitati u vezi s FIDIC „Uvjeti Ugovora za postrojenja i projektiranje i građenje“ prvo izdanje 1999. Brojevi članaka u ovim Posebnim uvjetima ugovora odgovaraju, ili su dodani, onima u Općim uvjetima ugovora. Ovi Posebni uvjeti ugovora dopunjuju, objašnjavaju, mijenjaju ili poništavaju uvjete u Općim uvjetima ugovora.</w:t>
      </w:r>
    </w:p>
    <w:p w14:paraId="2F2D0856" w14:textId="77777777" w:rsidR="001A494F" w:rsidRPr="00E34FCD" w:rsidRDefault="000A66D4">
      <w:pPr>
        <w:spacing w:after="0" w:line="240" w:lineRule="auto"/>
        <w:jc w:val="left"/>
        <w:rPr>
          <w:rFonts w:asciiTheme="minorHAnsi" w:hAnsiTheme="minorHAnsi" w:cstheme="minorHAnsi"/>
        </w:rPr>
      </w:pPr>
      <w:r w:rsidRPr="00E34FCD">
        <w:rPr>
          <w:rFonts w:asciiTheme="minorHAnsi" w:hAnsiTheme="minorHAnsi" w:cstheme="minorHAnsi"/>
        </w:rPr>
        <w:br w:type="page"/>
      </w:r>
    </w:p>
    <w:tbl>
      <w:tblPr>
        <w:tblW w:w="9322" w:type="dxa"/>
        <w:tblLook w:val="04A0" w:firstRow="1" w:lastRow="0" w:firstColumn="1" w:lastColumn="0" w:noHBand="0" w:noVBand="1"/>
      </w:tblPr>
      <w:tblGrid>
        <w:gridCol w:w="2235"/>
        <w:gridCol w:w="283"/>
        <w:gridCol w:w="6770"/>
        <w:gridCol w:w="34"/>
      </w:tblGrid>
      <w:tr w:rsidR="001A494F" w:rsidRPr="00E34FCD" w14:paraId="03680E96" w14:textId="77777777" w:rsidTr="008F60C3">
        <w:trPr>
          <w:gridAfter w:val="1"/>
          <w:wAfter w:w="34" w:type="dxa"/>
        </w:trPr>
        <w:tc>
          <w:tcPr>
            <w:tcW w:w="9288" w:type="dxa"/>
            <w:gridSpan w:val="3"/>
            <w:shd w:val="clear" w:color="auto" w:fill="auto"/>
          </w:tcPr>
          <w:p w14:paraId="6DA58EE6" w14:textId="4353E189" w:rsidR="001A494F" w:rsidRPr="00E34FCD" w:rsidRDefault="001A494F">
            <w:pPr>
              <w:pStyle w:val="Naslov1"/>
              <w:rPr>
                <w:rFonts w:asciiTheme="minorHAnsi" w:hAnsiTheme="minorHAnsi" w:cstheme="minorHAnsi"/>
              </w:rPr>
            </w:pPr>
            <w:bookmarkStart w:id="7" w:name="_Toc2002171"/>
            <w:r w:rsidRPr="00E34FCD">
              <w:rPr>
                <w:rFonts w:asciiTheme="minorHAnsi" w:hAnsiTheme="minorHAnsi" w:cstheme="minorHAnsi"/>
              </w:rPr>
              <w:t>Opće odredbe</w:t>
            </w:r>
            <w:bookmarkEnd w:id="7"/>
          </w:p>
        </w:tc>
      </w:tr>
      <w:tr w:rsidR="0053757E" w:rsidRPr="00E34FCD" w14:paraId="21AF5667" w14:textId="77777777" w:rsidTr="008F60C3">
        <w:tc>
          <w:tcPr>
            <w:tcW w:w="9322" w:type="dxa"/>
            <w:gridSpan w:val="4"/>
            <w:shd w:val="clear" w:color="auto" w:fill="auto"/>
          </w:tcPr>
          <w:p w14:paraId="1F79E0BC" w14:textId="48162E25" w:rsidR="001A494F" w:rsidRPr="00E34FCD" w:rsidRDefault="001A494F" w:rsidP="00F56F1C">
            <w:pPr>
              <w:pStyle w:val="Naslov2"/>
              <w:rPr>
                <w:rFonts w:asciiTheme="minorHAnsi" w:hAnsiTheme="minorHAnsi" w:cstheme="minorHAnsi"/>
              </w:rPr>
            </w:pPr>
            <w:r w:rsidRPr="00E34FCD">
              <w:rPr>
                <w:rFonts w:asciiTheme="minorHAnsi" w:hAnsiTheme="minorHAnsi" w:cstheme="minorHAnsi"/>
              </w:rPr>
              <w:t>Definicije</w:t>
            </w:r>
          </w:p>
        </w:tc>
      </w:tr>
      <w:tr w:rsidR="0053757E" w:rsidRPr="00E34FCD" w14:paraId="46A6550E" w14:textId="77777777" w:rsidTr="008F60C3">
        <w:tc>
          <w:tcPr>
            <w:tcW w:w="2235" w:type="dxa"/>
            <w:shd w:val="clear" w:color="auto" w:fill="auto"/>
          </w:tcPr>
          <w:p w14:paraId="5E92798B" w14:textId="77777777" w:rsidR="001A494F" w:rsidRPr="00E34FCD" w:rsidRDefault="001A494F" w:rsidP="00F56F1C">
            <w:pPr>
              <w:numPr>
                <w:ilvl w:val="2"/>
                <w:numId w:val="33"/>
              </w:numPr>
              <w:spacing w:after="0"/>
              <w:ind w:left="862"/>
              <w:jc w:val="left"/>
              <w:rPr>
                <w:rFonts w:asciiTheme="minorHAnsi" w:hAnsiTheme="minorHAnsi" w:cstheme="minorHAnsi"/>
                <w:b/>
                <w:szCs w:val="20"/>
              </w:rPr>
            </w:pPr>
            <w:r w:rsidRPr="00E34FCD">
              <w:rPr>
                <w:rFonts w:asciiTheme="minorHAnsi" w:hAnsiTheme="minorHAnsi" w:cstheme="minorHAnsi"/>
                <w:b/>
                <w:szCs w:val="20"/>
              </w:rPr>
              <w:t>Ugovor</w:t>
            </w:r>
          </w:p>
        </w:tc>
        <w:tc>
          <w:tcPr>
            <w:tcW w:w="283" w:type="dxa"/>
            <w:shd w:val="clear" w:color="auto" w:fill="auto"/>
          </w:tcPr>
          <w:p w14:paraId="344DB851" w14:textId="77777777" w:rsidR="001A494F" w:rsidRPr="00E34FCD" w:rsidRDefault="001A494F" w:rsidP="005B6AB2">
            <w:pPr>
              <w:pStyle w:val="Naslov3"/>
              <w:rPr>
                <w:rFonts w:cstheme="minorHAnsi"/>
                <w:szCs w:val="20"/>
              </w:rPr>
            </w:pPr>
          </w:p>
        </w:tc>
        <w:tc>
          <w:tcPr>
            <w:tcW w:w="6804" w:type="dxa"/>
            <w:gridSpan w:val="2"/>
            <w:shd w:val="clear" w:color="auto" w:fill="auto"/>
          </w:tcPr>
          <w:p w14:paraId="24A4C7B4" w14:textId="77777777" w:rsidR="001A494F" w:rsidRPr="00E34FCD" w:rsidRDefault="001A494F" w:rsidP="005B6AB2">
            <w:pPr>
              <w:keepLines/>
              <w:widowControl w:val="0"/>
              <w:rPr>
                <w:rFonts w:asciiTheme="minorHAnsi" w:hAnsiTheme="minorHAnsi" w:cstheme="minorHAnsi"/>
                <w:bCs/>
                <w:i/>
                <w:szCs w:val="20"/>
              </w:rPr>
            </w:pPr>
            <w:r w:rsidRPr="00E34FCD">
              <w:rPr>
                <w:rFonts w:asciiTheme="minorHAnsi" w:hAnsiTheme="minorHAnsi" w:cstheme="minorHAnsi"/>
                <w:i/>
                <w:szCs w:val="20"/>
              </w:rPr>
              <w:t>Izbrisati članak 1.1.1.1. i zamijeniti ga sljedećim</w:t>
            </w:r>
            <w:r w:rsidRPr="00E34FCD">
              <w:rPr>
                <w:rFonts w:asciiTheme="minorHAnsi" w:hAnsiTheme="minorHAnsi" w:cstheme="minorHAnsi"/>
                <w:bCs/>
                <w:i/>
                <w:szCs w:val="20"/>
              </w:rPr>
              <w:t>:</w:t>
            </w:r>
          </w:p>
          <w:p w14:paraId="608E1AC8" w14:textId="30778170" w:rsidR="001A494F" w:rsidRPr="00E34FCD" w:rsidRDefault="001A494F">
            <w:pPr>
              <w:keepLines/>
              <w:widowControl w:val="0"/>
              <w:rPr>
                <w:rFonts w:asciiTheme="minorHAnsi" w:hAnsiTheme="minorHAnsi" w:cstheme="minorHAnsi"/>
                <w:szCs w:val="20"/>
              </w:rPr>
            </w:pPr>
            <w:r w:rsidRPr="00E34FCD">
              <w:rPr>
                <w:rFonts w:asciiTheme="minorHAnsi" w:hAnsiTheme="minorHAnsi" w:cstheme="minorHAnsi"/>
                <w:b/>
                <w:bCs/>
                <w:szCs w:val="20"/>
              </w:rPr>
              <w:t>„Ugovor”</w:t>
            </w:r>
            <w:r w:rsidRPr="00E34FCD">
              <w:rPr>
                <w:rFonts w:asciiTheme="minorHAnsi" w:hAnsiTheme="minorHAnsi" w:cstheme="minorHAnsi"/>
                <w:szCs w:val="20"/>
              </w:rPr>
              <w:t xml:space="preserve"> </w:t>
            </w:r>
            <w:r w:rsidR="0075244F" w:rsidRPr="00E34FCD">
              <w:rPr>
                <w:rFonts w:asciiTheme="minorHAnsi" w:hAnsiTheme="minorHAnsi" w:cstheme="minorHAnsi"/>
                <w:szCs w:val="20"/>
              </w:rPr>
              <w:t xml:space="preserve">ima značenje </w:t>
            </w:r>
            <w:r w:rsidRPr="00E34FCD">
              <w:rPr>
                <w:rFonts w:asciiTheme="minorHAnsi" w:hAnsiTheme="minorHAnsi" w:cstheme="minorHAnsi"/>
                <w:szCs w:val="20"/>
              </w:rPr>
              <w:t>Sporazum</w:t>
            </w:r>
            <w:r w:rsidR="0075244F" w:rsidRPr="00E34FCD">
              <w:rPr>
                <w:rFonts w:asciiTheme="minorHAnsi" w:hAnsiTheme="minorHAnsi" w:cstheme="minorHAnsi"/>
                <w:szCs w:val="20"/>
              </w:rPr>
              <w:t xml:space="preserve">a </w:t>
            </w:r>
            <w:r w:rsidRPr="00E34FCD">
              <w:rPr>
                <w:rFonts w:asciiTheme="minorHAnsi" w:hAnsiTheme="minorHAnsi" w:cstheme="minorHAnsi"/>
                <w:szCs w:val="20"/>
              </w:rPr>
              <w:t>i dokumen</w:t>
            </w:r>
            <w:r w:rsidR="0075244F" w:rsidRPr="00E34FCD">
              <w:rPr>
                <w:rFonts w:asciiTheme="minorHAnsi" w:hAnsiTheme="minorHAnsi" w:cstheme="minorHAnsi"/>
                <w:szCs w:val="20"/>
              </w:rPr>
              <w:t>a</w:t>
            </w:r>
            <w:r w:rsidRPr="00E34FCD">
              <w:rPr>
                <w:rFonts w:asciiTheme="minorHAnsi" w:hAnsiTheme="minorHAnsi" w:cstheme="minorHAnsi"/>
                <w:szCs w:val="20"/>
              </w:rPr>
              <w:t>t</w:t>
            </w:r>
            <w:r w:rsidR="0075244F" w:rsidRPr="00E34FCD">
              <w:rPr>
                <w:rFonts w:asciiTheme="minorHAnsi" w:hAnsiTheme="minorHAnsi" w:cstheme="minorHAnsi"/>
                <w:szCs w:val="20"/>
              </w:rPr>
              <w:t>a</w:t>
            </w:r>
            <w:r w:rsidRPr="00E34FCD">
              <w:rPr>
                <w:rFonts w:asciiTheme="minorHAnsi" w:hAnsiTheme="minorHAnsi" w:cstheme="minorHAnsi"/>
                <w:szCs w:val="20"/>
              </w:rPr>
              <w:t xml:space="preserve"> naveden</w:t>
            </w:r>
            <w:r w:rsidR="0075244F" w:rsidRPr="00E34FCD">
              <w:rPr>
                <w:rFonts w:asciiTheme="minorHAnsi" w:hAnsiTheme="minorHAnsi" w:cstheme="minorHAnsi"/>
                <w:szCs w:val="20"/>
              </w:rPr>
              <w:t>ih</w:t>
            </w:r>
            <w:r w:rsidRPr="00E34FCD">
              <w:rPr>
                <w:rFonts w:asciiTheme="minorHAnsi" w:hAnsiTheme="minorHAnsi" w:cstheme="minorHAnsi"/>
                <w:szCs w:val="20"/>
              </w:rPr>
              <w:t xml:space="preserve"> u Članku 2. Sporazuma.</w:t>
            </w:r>
          </w:p>
        </w:tc>
      </w:tr>
      <w:tr w:rsidR="0053757E" w:rsidRPr="00E34FCD" w14:paraId="09BD38B0" w14:textId="77777777" w:rsidTr="008F60C3">
        <w:tc>
          <w:tcPr>
            <w:tcW w:w="2235" w:type="dxa"/>
            <w:shd w:val="clear" w:color="auto" w:fill="auto"/>
          </w:tcPr>
          <w:p w14:paraId="7619D139" w14:textId="77777777" w:rsidR="001A494F" w:rsidRPr="00E34FCD" w:rsidRDefault="001A494F" w:rsidP="00F56F1C">
            <w:pPr>
              <w:pStyle w:val="Naslov5"/>
              <w:numPr>
                <w:ilvl w:val="0"/>
                <w:numId w:val="0"/>
              </w:numPr>
              <w:ind w:left="1008"/>
              <w:jc w:val="left"/>
              <w:rPr>
                <w:rFonts w:asciiTheme="minorHAnsi" w:hAnsiTheme="minorHAnsi" w:cstheme="minorHAnsi"/>
                <w:szCs w:val="20"/>
              </w:rPr>
            </w:pPr>
          </w:p>
        </w:tc>
        <w:tc>
          <w:tcPr>
            <w:tcW w:w="283" w:type="dxa"/>
            <w:shd w:val="clear" w:color="auto" w:fill="auto"/>
          </w:tcPr>
          <w:p w14:paraId="577C816D" w14:textId="77777777" w:rsidR="001A494F" w:rsidRPr="00E34FCD" w:rsidRDefault="001A494F" w:rsidP="005B6AB2">
            <w:pPr>
              <w:keepNext/>
              <w:jc w:val="center"/>
              <w:rPr>
                <w:rFonts w:asciiTheme="minorHAnsi" w:hAnsiTheme="minorHAnsi" w:cstheme="minorHAnsi"/>
                <w:b/>
                <w:bCs/>
                <w:szCs w:val="20"/>
              </w:rPr>
            </w:pPr>
          </w:p>
        </w:tc>
        <w:tc>
          <w:tcPr>
            <w:tcW w:w="6804" w:type="dxa"/>
            <w:gridSpan w:val="2"/>
            <w:shd w:val="clear" w:color="auto" w:fill="auto"/>
          </w:tcPr>
          <w:p w14:paraId="5E7E070A" w14:textId="77777777" w:rsidR="001A494F" w:rsidRPr="00E34FCD" w:rsidRDefault="001A494F" w:rsidP="005B6AB2">
            <w:pPr>
              <w:keepLines/>
              <w:widowControl w:val="0"/>
              <w:rPr>
                <w:rFonts w:asciiTheme="minorHAnsi" w:hAnsiTheme="minorHAnsi" w:cstheme="minorHAnsi"/>
                <w:bCs/>
                <w:i/>
                <w:szCs w:val="20"/>
              </w:rPr>
            </w:pPr>
            <w:r w:rsidRPr="00E34FCD">
              <w:rPr>
                <w:rFonts w:asciiTheme="minorHAnsi" w:hAnsiTheme="minorHAnsi" w:cstheme="minorHAnsi"/>
                <w:i/>
                <w:szCs w:val="20"/>
              </w:rPr>
              <w:t>Izbrisati članak 1.1.1.3. i zamijeniti ga sljedećim</w:t>
            </w:r>
            <w:r w:rsidRPr="00E34FCD">
              <w:rPr>
                <w:rFonts w:asciiTheme="minorHAnsi" w:hAnsiTheme="minorHAnsi" w:cstheme="minorHAnsi"/>
                <w:bCs/>
                <w:i/>
                <w:szCs w:val="20"/>
              </w:rPr>
              <w:t>:</w:t>
            </w:r>
          </w:p>
          <w:p w14:paraId="23E0FFAC" w14:textId="32605270" w:rsidR="001A494F" w:rsidRPr="00E34FCD" w:rsidRDefault="001A494F">
            <w:pPr>
              <w:keepNext/>
              <w:rPr>
                <w:rFonts w:asciiTheme="minorHAnsi" w:hAnsiTheme="minorHAnsi" w:cstheme="minorHAnsi"/>
                <w:bCs/>
                <w:szCs w:val="20"/>
              </w:rPr>
            </w:pPr>
            <w:r w:rsidRPr="00E34FCD">
              <w:rPr>
                <w:rFonts w:asciiTheme="minorHAnsi" w:hAnsiTheme="minorHAnsi" w:cstheme="minorHAnsi"/>
                <w:bCs/>
                <w:szCs w:val="20"/>
              </w:rPr>
              <w:t xml:space="preserve">Izraz </w:t>
            </w:r>
            <w:r w:rsidRPr="00E34FCD">
              <w:rPr>
                <w:rFonts w:asciiTheme="minorHAnsi" w:hAnsiTheme="minorHAnsi" w:cstheme="minorHAnsi"/>
                <w:b/>
                <w:bCs/>
                <w:szCs w:val="20"/>
              </w:rPr>
              <w:t>„Pismo o prihvaćanju“</w:t>
            </w:r>
            <w:r w:rsidRPr="00E34FCD">
              <w:rPr>
                <w:rFonts w:asciiTheme="minorHAnsi" w:hAnsiTheme="minorHAnsi" w:cstheme="minorHAnsi"/>
                <w:bCs/>
                <w:szCs w:val="20"/>
              </w:rPr>
              <w:t xml:space="preserve"> znači </w:t>
            </w:r>
            <w:r w:rsidRPr="00E34FCD">
              <w:rPr>
                <w:rFonts w:asciiTheme="minorHAnsi" w:hAnsiTheme="minorHAnsi" w:cstheme="minorHAnsi"/>
                <w:b/>
                <w:bCs/>
                <w:szCs w:val="20"/>
              </w:rPr>
              <w:t>„Sporazum“</w:t>
            </w:r>
            <w:r w:rsidRPr="00E34FCD">
              <w:rPr>
                <w:rFonts w:asciiTheme="minorHAnsi" w:hAnsiTheme="minorHAnsi" w:cstheme="minorHAnsi"/>
                <w:bCs/>
                <w:szCs w:val="20"/>
              </w:rPr>
              <w:t xml:space="preserve"> i svako po</w:t>
            </w:r>
            <w:r w:rsidR="000332C0" w:rsidRPr="00E34FCD">
              <w:rPr>
                <w:rFonts w:asciiTheme="minorHAnsi" w:hAnsiTheme="minorHAnsi" w:cstheme="minorHAnsi"/>
                <w:bCs/>
                <w:szCs w:val="20"/>
              </w:rPr>
              <w:t xml:space="preserve">zivanje na Pismo o prihvaćanju </w:t>
            </w:r>
            <w:r w:rsidRPr="00E34FCD">
              <w:rPr>
                <w:rFonts w:asciiTheme="minorHAnsi" w:hAnsiTheme="minorHAnsi" w:cstheme="minorHAnsi"/>
                <w:bCs/>
                <w:szCs w:val="20"/>
              </w:rPr>
              <w:t>u Općim uvjetima znači datum potpisa Sporazuma pod Člankom 1.6.</w:t>
            </w:r>
          </w:p>
        </w:tc>
      </w:tr>
      <w:tr w:rsidR="001A494F" w:rsidRPr="00E34FCD" w14:paraId="0BB52035" w14:textId="77777777" w:rsidTr="008F60C3">
        <w:tc>
          <w:tcPr>
            <w:tcW w:w="2235" w:type="dxa"/>
            <w:shd w:val="clear" w:color="auto" w:fill="auto"/>
          </w:tcPr>
          <w:p w14:paraId="3B346B30" w14:textId="77777777" w:rsidR="001A494F" w:rsidRPr="00E34FCD" w:rsidRDefault="001A494F" w:rsidP="00F56F1C">
            <w:pPr>
              <w:pStyle w:val="Naslov5"/>
              <w:numPr>
                <w:ilvl w:val="0"/>
                <w:numId w:val="0"/>
              </w:numPr>
              <w:ind w:left="1008"/>
              <w:jc w:val="left"/>
              <w:rPr>
                <w:rFonts w:asciiTheme="minorHAnsi" w:hAnsiTheme="minorHAnsi" w:cstheme="minorHAnsi"/>
                <w:szCs w:val="20"/>
              </w:rPr>
            </w:pPr>
          </w:p>
        </w:tc>
        <w:tc>
          <w:tcPr>
            <w:tcW w:w="283" w:type="dxa"/>
            <w:shd w:val="clear" w:color="auto" w:fill="auto"/>
          </w:tcPr>
          <w:p w14:paraId="6500F391" w14:textId="77777777" w:rsidR="001A494F" w:rsidRPr="00E34FCD" w:rsidRDefault="001A494F" w:rsidP="005B6AB2">
            <w:pPr>
              <w:keepNext/>
              <w:jc w:val="center"/>
              <w:rPr>
                <w:rFonts w:asciiTheme="minorHAnsi" w:hAnsiTheme="minorHAnsi" w:cstheme="minorHAnsi"/>
                <w:b/>
                <w:bCs/>
                <w:szCs w:val="20"/>
              </w:rPr>
            </w:pPr>
          </w:p>
        </w:tc>
        <w:tc>
          <w:tcPr>
            <w:tcW w:w="6804" w:type="dxa"/>
            <w:gridSpan w:val="2"/>
            <w:shd w:val="clear" w:color="auto" w:fill="auto"/>
          </w:tcPr>
          <w:p w14:paraId="708CE76D" w14:textId="77777777" w:rsidR="001A494F" w:rsidRPr="00E34FCD" w:rsidRDefault="001A494F" w:rsidP="005B6AB2">
            <w:pPr>
              <w:keepLines/>
              <w:widowControl w:val="0"/>
              <w:rPr>
                <w:rFonts w:asciiTheme="minorHAnsi" w:hAnsiTheme="minorHAnsi" w:cstheme="minorHAnsi"/>
                <w:bCs/>
                <w:i/>
                <w:szCs w:val="20"/>
              </w:rPr>
            </w:pPr>
            <w:r w:rsidRPr="00E34FCD">
              <w:rPr>
                <w:rFonts w:asciiTheme="minorHAnsi" w:hAnsiTheme="minorHAnsi" w:cstheme="minorHAnsi"/>
                <w:i/>
                <w:szCs w:val="20"/>
              </w:rPr>
              <w:t>Izbrisati članak 1.1.1.4. i zamijeniti ga sljedećim</w:t>
            </w:r>
            <w:r w:rsidRPr="00E34FCD">
              <w:rPr>
                <w:rFonts w:asciiTheme="minorHAnsi" w:hAnsiTheme="minorHAnsi" w:cstheme="minorHAnsi"/>
                <w:bCs/>
                <w:i/>
                <w:szCs w:val="20"/>
              </w:rPr>
              <w:t>:</w:t>
            </w:r>
          </w:p>
          <w:p w14:paraId="4FC5E9FB" w14:textId="77777777" w:rsidR="001A494F" w:rsidRPr="00E34FCD" w:rsidRDefault="001A494F">
            <w:pPr>
              <w:keepNext/>
              <w:autoSpaceDE w:val="0"/>
              <w:autoSpaceDN w:val="0"/>
              <w:adjustRightInd w:val="0"/>
              <w:rPr>
                <w:rFonts w:asciiTheme="minorHAnsi" w:hAnsiTheme="minorHAnsi" w:cstheme="minorHAnsi"/>
                <w:szCs w:val="20"/>
              </w:rPr>
            </w:pPr>
            <w:r w:rsidRPr="00E34FCD">
              <w:rPr>
                <w:rFonts w:asciiTheme="minorHAnsi" w:hAnsiTheme="minorHAnsi" w:cstheme="minorHAnsi"/>
                <w:szCs w:val="20"/>
              </w:rPr>
              <w:t>„</w:t>
            </w:r>
            <w:r w:rsidRPr="00E34FCD">
              <w:rPr>
                <w:rFonts w:asciiTheme="minorHAnsi" w:hAnsiTheme="minorHAnsi" w:cstheme="minorHAnsi"/>
                <w:b/>
                <w:szCs w:val="20"/>
              </w:rPr>
              <w:t>Pismo ponude“</w:t>
            </w:r>
            <w:r w:rsidRPr="00E34FCD">
              <w:rPr>
                <w:rFonts w:asciiTheme="minorHAnsi" w:hAnsiTheme="minorHAnsi" w:cstheme="minorHAnsi"/>
                <w:szCs w:val="20"/>
              </w:rPr>
              <w:t xml:space="preserve"> znači „Ponudbeni list“ sukladno </w:t>
            </w:r>
            <w:r w:rsidR="00FF5C93" w:rsidRPr="00E34FCD">
              <w:rPr>
                <w:rFonts w:asciiTheme="minorHAnsi" w:hAnsiTheme="minorHAnsi" w:cstheme="minorHAnsi"/>
                <w:szCs w:val="20"/>
              </w:rPr>
              <w:t xml:space="preserve">Pravilniku o dokumentaciji o nabavi te ponudi u postupcima javne nabave </w:t>
            </w:r>
            <w:r w:rsidR="0095399B" w:rsidRPr="00E34FCD">
              <w:rPr>
                <w:rFonts w:asciiTheme="minorHAnsi" w:hAnsiTheme="minorHAnsi" w:cstheme="minorHAnsi"/>
                <w:szCs w:val="20"/>
              </w:rPr>
              <w:t>(Narodne novine</w:t>
            </w:r>
            <w:r w:rsidR="004613AA" w:rsidRPr="00E34FCD">
              <w:rPr>
                <w:rFonts w:asciiTheme="minorHAnsi" w:hAnsiTheme="minorHAnsi" w:cstheme="minorHAnsi"/>
                <w:szCs w:val="20"/>
              </w:rPr>
              <w:t xml:space="preserve"> br.</w:t>
            </w:r>
            <w:r w:rsidR="0095399B" w:rsidRPr="00E34FCD">
              <w:rPr>
                <w:rFonts w:asciiTheme="minorHAnsi" w:hAnsiTheme="minorHAnsi" w:cstheme="minorHAnsi"/>
                <w:szCs w:val="20"/>
              </w:rPr>
              <w:t xml:space="preserve"> </w:t>
            </w:r>
            <w:r w:rsidR="00FF5C93" w:rsidRPr="00E34FCD">
              <w:rPr>
                <w:rFonts w:asciiTheme="minorHAnsi" w:hAnsiTheme="minorHAnsi" w:cstheme="minorHAnsi"/>
                <w:szCs w:val="20"/>
              </w:rPr>
              <w:t xml:space="preserve">65/17 </w:t>
            </w:r>
            <w:r w:rsidR="00AC0ADA" w:rsidRPr="00E34FCD">
              <w:rPr>
                <w:rFonts w:asciiTheme="minorHAnsi" w:hAnsiTheme="minorHAnsi" w:cstheme="minorHAnsi"/>
                <w:szCs w:val="20"/>
              </w:rPr>
              <w:t>s izmjenama i dopunama</w:t>
            </w:r>
            <w:r w:rsidR="0095399B" w:rsidRPr="00E34FCD">
              <w:rPr>
                <w:rFonts w:asciiTheme="minorHAnsi" w:hAnsiTheme="minorHAnsi" w:cstheme="minorHAnsi"/>
                <w:szCs w:val="20"/>
              </w:rPr>
              <w:t>).</w:t>
            </w:r>
          </w:p>
          <w:p w14:paraId="458A80CB" w14:textId="4047154E" w:rsidR="00351E04" w:rsidRPr="00E34FCD" w:rsidRDefault="00351E04">
            <w:pPr>
              <w:keepNext/>
              <w:rPr>
                <w:rFonts w:asciiTheme="minorHAnsi" w:hAnsiTheme="minorHAnsi" w:cstheme="minorHAnsi"/>
                <w:szCs w:val="20"/>
              </w:rPr>
            </w:pPr>
            <w:r w:rsidRPr="00E34FCD">
              <w:rPr>
                <w:rFonts w:asciiTheme="minorHAnsi" w:hAnsiTheme="minorHAnsi" w:cstheme="minorHAnsi"/>
                <w:i/>
                <w:iCs/>
                <w:szCs w:val="20"/>
              </w:rPr>
              <w:t>Dodatni Članci:</w:t>
            </w:r>
          </w:p>
          <w:p w14:paraId="6897340F" w14:textId="2AA67A69" w:rsidR="00351E04" w:rsidRPr="00E34FCD" w:rsidRDefault="00351E04">
            <w:pPr>
              <w:keepNext/>
              <w:autoSpaceDE w:val="0"/>
              <w:autoSpaceDN w:val="0"/>
              <w:adjustRightInd w:val="0"/>
              <w:rPr>
                <w:rFonts w:asciiTheme="minorHAnsi" w:hAnsiTheme="minorHAnsi" w:cstheme="minorHAnsi"/>
                <w:szCs w:val="20"/>
              </w:rPr>
            </w:pPr>
            <w:r w:rsidRPr="00E34FCD">
              <w:rPr>
                <w:rFonts w:asciiTheme="minorHAnsi" w:hAnsiTheme="minorHAnsi" w:cstheme="minorHAnsi"/>
                <w:szCs w:val="20"/>
              </w:rPr>
              <w:t>Članak 1.1.2.11. „</w:t>
            </w:r>
            <w:r w:rsidR="00975F80" w:rsidRPr="00E34FCD">
              <w:rPr>
                <w:rFonts w:asciiTheme="minorHAnsi" w:hAnsiTheme="minorHAnsi" w:cstheme="minorHAnsi"/>
                <w:b/>
                <w:szCs w:val="20"/>
              </w:rPr>
              <w:t>P</w:t>
            </w:r>
            <w:r w:rsidR="00975F80">
              <w:rPr>
                <w:rFonts w:asciiTheme="minorHAnsi" w:hAnsiTheme="minorHAnsi" w:cstheme="minorHAnsi"/>
                <w:b/>
                <w:szCs w:val="20"/>
              </w:rPr>
              <w:t>rilozi</w:t>
            </w:r>
            <w:r w:rsidRPr="00E34FCD">
              <w:rPr>
                <w:rFonts w:asciiTheme="minorHAnsi" w:hAnsiTheme="minorHAnsi" w:cstheme="minorHAnsi"/>
                <w:szCs w:val="20"/>
              </w:rPr>
              <w:t>“ znači dokumentaciju iz Knjige 5 Dokumentacije o nabavi</w:t>
            </w:r>
          </w:p>
        </w:tc>
      </w:tr>
    </w:tbl>
    <w:p w14:paraId="3EA1554A"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1A494F" w:rsidRPr="00E34FCD" w14:paraId="784144D4" w14:textId="77777777" w:rsidTr="001A494F">
        <w:tc>
          <w:tcPr>
            <w:tcW w:w="2235" w:type="dxa"/>
            <w:shd w:val="clear" w:color="auto" w:fill="auto"/>
          </w:tcPr>
          <w:p w14:paraId="4E51CF06" w14:textId="77777777" w:rsidR="001A494F" w:rsidRPr="00E34FCD" w:rsidRDefault="001A494F" w:rsidP="005B6AB2">
            <w:pPr>
              <w:jc w:val="left"/>
              <w:rPr>
                <w:rFonts w:asciiTheme="minorHAnsi" w:hAnsiTheme="minorHAnsi" w:cstheme="minorHAnsi"/>
                <w:b/>
                <w:szCs w:val="20"/>
              </w:rPr>
            </w:pPr>
            <w:r w:rsidRPr="00E34FCD">
              <w:rPr>
                <w:rFonts w:asciiTheme="minorHAnsi" w:hAnsiTheme="minorHAnsi" w:cstheme="minorHAnsi"/>
                <w:b/>
                <w:szCs w:val="20"/>
              </w:rPr>
              <w:t>1.1.2 Ugovorne strane i osobe</w:t>
            </w:r>
          </w:p>
        </w:tc>
        <w:tc>
          <w:tcPr>
            <w:tcW w:w="283" w:type="dxa"/>
            <w:shd w:val="clear" w:color="auto" w:fill="auto"/>
          </w:tcPr>
          <w:p w14:paraId="337FFC89" w14:textId="77777777" w:rsidR="001A494F" w:rsidRPr="00E34FCD" w:rsidRDefault="001A494F" w:rsidP="005B6AB2">
            <w:pPr>
              <w:rPr>
                <w:rFonts w:asciiTheme="minorHAnsi" w:hAnsiTheme="minorHAnsi" w:cstheme="minorHAnsi"/>
                <w:szCs w:val="20"/>
              </w:rPr>
            </w:pPr>
          </w:p>
        </w:tc>
        <w:tc>
          <w:tcPr>
            <w:tcW w:w="6804" w:type="dxa"/>
            <w:shd w:val="clear" w:color="auto" w:fill="auto"/>
          </w:tcPr>
          <w:p w14:paraId="5007E810" w14:textId="73AD81C6" w:rsidR="001A494F" w:rsidRPr="00E34FCD" w:rsidRDefault="0075244F">
            <w:pPr>
              <w:keepNext/>
              <w:rPr>
                <w:rFonts w:asciiTheme="minorHAnsi" w:hAnsiTheme="minorHAnsi" w:cstheme="minorHAnsi"/>
                <w:i/>
                <w:iCs/>
                <w:szCs w:val="20"/>
              </w:rPr>
            </w:pPr>
            <w:r w:rsidRPr="00E34FCD">
              <w:rPr>
                <w:rFonts w:asciiTheme="minorHAnsi" w:hAnsiTheme="minorHAnsi" w:cstheme="minorHAnsi"/>
                <w:i/>
                <w:iCs/>
                <w:szCs w:val="20"/>
              </w:rPr>
              <w:t>Na kraju članka 1.1.2.8. dodati:</w:t>
            </w:r>
          </w:p>
          <w:p w14:paraId="46DA7035" w14:textId="03C75874" w:rsidR="0075244F" w:rsidRPr="00E34FCD" w:rsidRDefault="00D9698C">
            <w:pPr>
              <w:keepNext/>
              <w:rPr>
                <w:rFonts w:asciiTheme="minorHAnsi" w:hAnsiTheme="minorHAnsi" w:cstheme="minorHAnsi"/>
                <w:i/>
                <w:iCs/>
                <w:szCs w:val="20"/>
              </w:rPr>
            </w:pPr>
            <w:r w:rsidRPr="00E34FCD">
              <w:rPr>
                <w:rFonts w:asciiTheme="minorHAnsi" w:hAnsiTheme="minorHAnsi" w:cstheme="minorHAnsi"/>
                <w:b/>
                <w:szCs w:val="20"/>
              </w:rPr>
              <w:t>„</w:t>
            </w:r>
            <w:r w:rsidR="00B11AB2" w:rsidRPr="00E34FCD">
              <w:rPr>
                <w:rFonts w:asciiTheme="minorHAnsi" w:hAnsiTheme="minorHAnsi" w:cstheme="minorHAnsi"/>
                <w:b/>
                <w:szCs w:val="20"/>
              </w:rPr>
              <w:t>Podizvo</w:t>
            </w:r>
            <w:r w:rsidR="00354C0E" w:rsidRPr="00E34FCD">
              <w:rPr>
                <w:rFonts w:asciiTheme="minorHAnsi" w:hAnsiTheme="minorHAnsi" w:cstheme="minorHAnsi"/>
                <w:b/>
                <w:szCs w:val="20"/>
              </w:rPr>
              <w:t>đač</w:t>
            </w:r>
            <w:r w:rsidR="00B11AB2" w:rsidRPr="00E34FCD">
              <w:rPr>
                <w:rFonts w:asciiTheme="minorHAnsi" w:hAnsiTheme="minorHAnsi" w:cstheme="minorHAnsi"/>
                <w:b/>
                <w:szCs w:val="20"/>
              </w:rPr>
              <w:t>“</w:t>
            </w:r>
            <w:r w:rsidR="00B11AB2" w:rsidRPr="00E34FCD">
              <w:rPr>
                <w:rFonts w:asciiTheme="minorHAnsi" w:hAnsiTheme="minorHAnsi" w:cstheme="minorHAnsi"/>
                <w:szCs w:val="20"/>
              </w:rPr>
              <w:t xml:space="preserve"> u ovom Ugovoru ima identično značenje kao i „</w:t>
            </w:r>
            <w:r w:rsidR="00B11AB2" w:rsidRPr="00E34FCD">
              <w:rPr>
                <w:rFonts w:asciiTheme="minorHAnsi" w:hAnsiTheme="minorHAnsi" w:cstheme="minorHAnsi"/>
                <w:bCs/>
                <w:szCs w:val="20"/>
              </w:rPr>
              <w:t>Podugovaratelj</w:t>
            </w:r>
            <w:r w:rsidR="00B11AB2" w:rsidRPr="00E34FCD">
              <w:rPr>
                <w:rFonts w:asciiTheme="minorHAnsi" w:hAnsiTheme="minorHAnsi" w:cstheme="minorHAnsi"/>
                <w:szCs w:val="20"/>
              </w:rPr>
              <w:t>“ sukladno Zakonu o javnoj nabavi (Narodne novine br. 120/16</w:t>
            </w:r>
            <w:r w:rsidR="00054068" w:rsidRPr="00E34FCD">
              <w:rPr>
                <w:rFonts w:asciiTheme="minorHAnsi" w:hAnsiTheme="minorHAnsi" w:cstheme="minorHAnsi"/>
                <w:szCs w:val="20"/>
              </w:rPr>
              <w:t xml:space="preserve"> s izmjenama i dopunama</w:t>
            </w:r>
            <w:r w:rsidR="00B11AB2" w:rsidRPr="00E34FCD">
              <w:rPr>
                <w:rFonts w:asciiTheme="minorHAnsi" w:hAnsiTheme="minorHAnsi" w:cstheme="minorHAnsi"/>
                <w:szCs w:val="20"/>
              </w:rPr>
              <w:t>)</w:t>
            </w:r>
          </w:p>
          <w:p w14:paraId="25531F96" w14:textId="450F74A6" w:rsidR="00004D09" w:rsidRPr="00E34FCD" w:rsidRDefault="0075244F">
            <w:pPr>
              <w:keepNext/>
              <w:rPr>
                <w:rFonts w:asciiTheme="minorHAnsi" w:hAnsiTheme="minorHAnsi" w:cstheme="minorHAnsi"/>
                <w:szCs w:val="20"/>
              </w:rPr>
            </w:pPr>
            <w:r w:rsidRPr="00E34FCD">
              <w:rPr>
                <w:rFonts w:asciiTheme="minorHAnsi" w:hAnsiTheme="minorHAnsi" w:cstheme="minorHAnsi"/>
                <w:i/>
                <w:iCs/>
                <w:szCs w:val="20"/>
              </w:rPr>
              <w:t>Dodatni Članci:</w:t>
            </w:r>
          </w:p>
          <w:p w14:paraId="5A5E94EA" w14:textId="5D403488" w:rsidR="001A494F" w:rsidRPr="00E34FCD" w:rsidRDefault="001A494F">
            <w:pPr>
              <w:rPr>
                <w:rFonts w:asciiTheme="minorHAnsi" w:hAnsiTheme="minorHAnsi" w:cstheme="minorHAnsi"/>
                <w:szCs w:val="20"/>
              </w:rPr>
            </w:pPr>
            <w:r w:rsidRPr="00E34FCD">
              <w:rPr>
                <w:rFonts w:asciiTheme="minorHAnsi" w:hAnsiTheme="minorHAnsi" w:cstheme="minorHAnsi"/>
                <w:szCs w:val="20"/>
              </w:rPr>
              <w:t xml:space="preserve">Članak 1.1.2.11. </w:t>
            </w:r>
            <w:r w:rsidRPr="00E34FCD">
              <w:rPr>
                <w:rFonts w:asciiTheme="minorHAnsi" w:hAnsiTheme="minorHAnsi" w:cstheme="minorHAnsi"/>
                <w:b/>
                <w:szCs w:val="20"/>
              </w:rPr>
              <w:t>„Nadzorni inženjer“</w:t>
            </w:r>
            <w:r w:rsidRPr="00E34FCD">
              <w:rPr>
                <w:rFonts w:asciiTheme="minorHAnsi" w:hAnsiTheme="minorHAnsi" w:cstheme="minorHAnsi"/>
                <w:szCs w:val="20"/>
              </w:rPr>
              <w:t xml:space="preserve"> znači fizičku osobu s ovlaštenjima nadzornog inženjera sukladno </w:t>
            </w:r>
            <w:r w:rsidR="00E7666A" w:rsidRPr="00E34FCD">
              <w:rPr>
                <w:rFonts w:asciiTheme="minorHAnsi" w:hAnsiTheme="minorHAnsi" w:cstheme="minorHAnsi"/>
                <w:szCs w:val="20"/>
              </w:rPr>
              <w:t>Zakonu o poslovima i djelatnostima prostornog uređenja i gradnje (Narodne novine 78/15</w:t>
            </w:r>
            <w:r w:rsidR="00DE02A7">
              <w:rPr>
                <w:rFonts w:asciiTheme="minorHAnsi" w:hAnsiTheme="minorHAnsi" w:cstheme="minorHAnsi"/>
                <w:szCs w:val="20"/>
              </w:rPr>
              <w:t>, 118/18</w:t>
            </w:r>
            <w:r w:rsidRPr="00E34FCD">
              <w:rPr>
                <w:rFonts w:asciiTheme="minorHAnsi" w:hAnsiTheme="minorHAnsi" w:cstheme="minorHAnsi"/>
                <w:szCs w:val="20"/>
              </w:rPr>
              <w:t xml:space="preserve"> s izmjenama i dopunama), Zakona o gradnji (Narodne novine 153/13</w:t>
            </w:r>
            <w:r w:rsidR="00125A5B" w:rsidRPr="00E34FCD">
              <w:rPr>
                <w:rFonts w:asciiTheme="minorHAnsi" w:hAnsiTheme="minorHAnsi" w:cstheme="minorHAnsi"/>
                <w:szCs w:val="20"/>
              </w:rPr>
              <w:t>, 20/17</w:t>
            </w:r>
            <w:r w:rsidR="003B066F">
              <w:rPr>
                <w:rFonts w:asciiTheme="minorHAnsi" w:hAnsiTheme="minorHAnsi" w:cstheme="minorHAnsi"/>
                <w:szCs w:val="20"/>
              </w:rPr>
              <w:t>, 39/19</w:t>
            </w:r>
            <w:r w:rsidRPr="00E34FCD">
              <w:rPr>
                <w:rFonts w:asciiTheme="minorHAnsi" w:hAnsiTheme="minorHAnsi" w:cstheme="minorHAnsi"/>
                <w:szCs w:val="20"/>
              </w:rPr>
              <w:t xml:space="preserve"> s izmjenama i dopunama) i drugim zahtjevima primjenjivih propisa.</w:t>
            </w:r>
          </w:p>
          <w:p w14:paraId="7983AC72" w14:textId="77777777" w:rsidR="001A494F" w:rsidRPr="00E34FCD" w:rsidRDefault="001A494F">
            <w:pPr>
              <w:keepNext/>
              <w:rPr>
                <w:rFonts w:asciiTheme="minorHAnsi" w:hAnsiTheme="minorHAnsi" w:cstheme="minorHAnsi"/>
                <w:szCs w:val="20"/>
              </w:rPr>
            </w:pPr>
          </w:p>
          <w:p w14:paraId="4B7B90A4" w14:textId="674BBFC6" w:rsidR="001A494F" w:rsidRPr="00E34FCD" w:rsidRDefault="001A494F">
            <w:pPr>
              <w:keepNext/>
              <w:rPr>
                <w:rFonts w:asciiTheme="minorHAnsi" w:hAnsiTheme="minorHAnsi" w:cstheme="minorHAnsi"/>
                <w:szCs w:val="20"/>
              </w:rPr>
            </w:pPr>
            <w:r w:rsidRPr="00E34FCD">
              <w:rPr>
                <w:rFonts w:asciiTheme="minorHAnsi" w:hAnsiTheme="minorHAnsi" w:cstheme="minorHAnsi"/>
                <w:szCs w:val="20"/>
              </w:rPr>
              <w:t xml:space="preserve">Članak 1.1.2.12. </w:t>
            </w:r>
            <w:r w:rsidRPr="00E34FCD">
              <w:rPr>
                <w:rFonts w:asciiTheme="minorHAnsi" w:hAnsiTheme="minorHAnsi" w:cstheme="minorHAnsi"/>
                <w:b/>
                <w:szCs w:val="20"/>
              </w:rPr>
              <w:t>„Projektant“</w:t>
            </w:r>
            <w:r w:rsidRPr="00E34FCD">
              <w:rPr>
                <w:rFonts w:asciiTheme="minorHAnsi" w:hAnsiTheme="minorHAnsi" w:cstheme="minorHAnsi"/>
                <w:szCs w:val="20"/>
              </w:rPr>
              <w:t xml:space="preserve"> znači fizičku osobu s ovlaštenjem za projektiranje sukladno </w:t>
            </w:r>
            <w:r w:rsidR="00E7666A" w:rsidRPr="00E34FCD">
              <w:rPr>
                <w:rFonts w:asciiTheme="minorHAnsi" w:hAnsiTheme="minorHAnsi" w:cstheme="minorHAnsi"/>
                <w:szCs w:val="20"/>
              </w:rPr>
              <w:t>Zakonu o poslovima i djelatnostima prostornog uređenja i gradnje (Narodne novine 78/15</w:t>
            </w:r>
            <w:r w:rsidR="00DE02A7">
              <w:rPr>
                <w:rFonts w:asciiTheme="minorHAnsi" w:hAnsiTheme="minorHAnsi" w:cstheme="minorHAnsi"/>
                <w:szCs w:val="20"/>
              </w:rPr>
              <w:t>, 118/18 s izmjenama i dopunama</w:t>
            </w:r>
            <w:r w:rsidR="00E80096" w:rsidRPr="00E34FCD">
              <w:rPr>
                <w:rFonts w:asciiTheme="minorHAnsi" w:hAnsiTheme="minorHAnsi" w:cstheme="minorHAnsi"/>
                <w:szCs w:val="20"/>
              </w:rPr>
              <w:t>)</w:t>
            </w:r>
            <w:r w:rsidRPr="00E34FCD">
              <w:rPr>
                <w:rFonts w:asciiTheme="minorHAnsi" w:hAnsiTheme="minorHAnsi" w:cstheme="minorHAnsi"/>
                <w:szCs w:val="20"/>
              </w:rPr>
              <w:t>, Zakona o prostornom uređenju (Narodne novine 153/13</w:t>
            </w:r>
            <w:r w:rsidR="00125A5B" w:rsidRPr="00E34FCD">
              <w:rPr>
                <w:rFonts w:asciiTheme="minorHAnsi" w:hAnsiTheme="minorHAnsi" w:cstheme="minorHAnsi"/>
                <w:szCs w:val="20"/>
              </w:rPr>
              <w:t>, 65/17</w:t>
            </w:r>
            <w:r w:rsidR="00DE02A7">
              <w:rPr>
                <w:rFonts w:asciiTheme="minorHAnsi" w:hAnsiTheme="minorHAnsi" w:cstheme="minorHAnsi"/>
                <w:szCs w:val="20"/>
              </w:rPr>
              <w:t>, 114/18</w:t>
            </w:r>
            <w:r w:rsidR="003B066F">
              <w:rPr>
                <w:rFonts w:asciiTheme="minorHAnsi" w:hAnsiTheme="minorHAnsi" w:cstheme="minorHAnsi"/>
                <w:szCs w:val="20"/>
              </w:rPr>
              <w:t>, 39/19</w:t>
            </w:r>
            <w:r w:rsidRPr="00E34FCD">
              <w:rPr>
                <w:rFonts w:asciiTheme="minorHAnsi" w:hAnsiTheme="minorHAnsi" w:cstheme="minorHAnsi"/>
                <w:szCs w:val="20"/>
              </w:rPr>
              <w:t xml:space="preserve"> s izmjenama i dopunama), Zakona o gradnji (Narodne novine 153/13</w:t>
            </w:r>
            <w:r w:rsidR="00125A5B" w:rsidRPr="00E34FCD">
              <w:rPr>
                <w:rFonts w:asciiTheme="minorHAnsi" w:hAnsiTheme="minorHAnsi" w:cstheme="minorHAnsi"/>
                <w:szCs w:val="20"/>
              </w:rPr>
              <w:t>, 20/17</w:t>
            </w:r>
            <w:r w:rsidR="003B066F">
              <w:rPr>
                <w:rFonts w:asciiTheme="minorHAnsi" w:hAnsiTheme="minorHAnsi" w:cstheme="minorHAnsi"/>
                <w:szCs w:val="20"/>
              </w:rPr>
              <w:t>, 39/19</w:t>
            </w:r>
            <w:r w:rsidRPr="00E34FCD">
              <w:rPr>
                <w:rFonts w:asciiTheme="minorHAnsi" w:hAnsiTheme="minorHAnsi" w:cstheme="minorHAnsi"/>
                <w:szCs w:val="20"/>
              </w:rPr>
              <w:t xml:space="preserve"> s izmjenama i dopunama)  i drugim zahtjevima primjenjivih propisa.</w:t>
            </w:r>
          </w:p>
          <w:p w14:paraId="5E68CDE6" w14:textId="77777777" w:rsidR="001A494F" w:rsidRPr="00E34FCD" w:rsidRDefault="001A494F">
            <w:pPr>
              <w:keepNext/>
              <w:rPr>
                <w:rFonts w:asciiTheme="minorHAnsi" w:hAnsiTheme="minorHAnsi" w:cstheme="minorHAnsi"/>
                <w:szCs w:val="20"/>
              </w:rPr>
            </w:pPr>
          </w:p>
          <w:p w14:paraId="063D0D50" w14:textId="77777777" w:rsidR="001A494F" w:rsidRPr="00E34FCD" w:rsidRDefault="001A494F">
            <w:pPr>
              <w:keepNext/>
              <w:rPr>
                <w:rFonts w:asciiTheme="minorHAnsi" w:hAnsiTheme="minorHAnsi" w:cstheme="minorHAnsi"/>
                <w:szCs w:val="20"/>
              </w:rPr>
            </w:pPr>
            <w:r w:rsidRPr="00E34FCD">
              <w:rPr>
                <w:rFonts w:asciiTheme="minorHAnsi" w:hAnsiTheme="minorHAnsi" w:cstheme="minorHAnsi"/>
                <w:szCs w:val="20"/>
              </w:rPr>
              <w:t xml:space="preserve">Članak 1.1.2.13. </w:t>
            </w:r>
            <w:r w:rsidRPr="00E34FCD">
              <w:rPr>
                <w:rFonts w:asciiTheme="minorHAnsi" w:hAnsiTheme="minorHAnsi" w:cstheme="minorHAnsi"/>
                <w:b/>
                <w:szCs w:val="20"/>
              </w:rPr>
              <w:t xml:space="preserve">„Voditelj projekta“ </w:t>
            </w:r>
            <w:r w:rsidRPr="00E34FCD">
              <w:rPr>
                <w:rFonts w:asciiTheme="minorHAnsi" w:hAnsiTheme="minorHAnsi" w:cstheme="minorHAnsi"/>
                <w:szCs w:val="20"/>
              </w:rPr>
              <w:t>znači fizičku osobu imenovanu od strane Naručitelja posebnom odlukom koja u njegovo ime prati realizaciju Ugovora i obavlja komunikaciju između Inženjera i Naručitelja.</w:t>
            </w:r>
          </w:p>
          <w:p w14:paraId="462C828D" w14:textId="77777777" w:rsidR="00642342" w:rsidRPr="00E34FCD" w:rsidRDefault="00642342">
            <w:pPr>
              <w:keepNext/>
              <w:rPr>
                <w:rFonts w:asciiTheme="minorHAnsi" w:hAnsiTheme="minorHAnsi" w:cstheme="minorHAnsi"/>
                <w:szCs w:val="20"/>
              </w:rPr>
            </w:pPr>
          </w:p>
          <w:p w14:paraId="34992960" w14:textId="0302592E" w:rsidR="00642342" w:rsidRPr="00E34FCD" w:rsidRDefault="00642342">
            <w:pPr>
              <w:keepNext/>
              <w:rPr>
                <w:rFonts w:asciiTheme="minorHAnsi" w:hAnsiTheme="minorHAnsi" w:cstheme="minorHAnsi"/>
                <w:szCs w:val="20"/>
                <w:highlight w:val="yellow"/>
              </w:rPr>
            </w:pPr>
            <w:r w:rsidRPr="00E34FCD">
              <w:rPr>
                <w:rFonts w:asciiTheme="minorHAnsi" w:hAnsiTheme="minorHAnsi" w:cstheme="minorHAnsi"/>
                <w:szCs w:val="20"/>
              </w:rPr>
              <w:t xml:space="preserve">Članak 1.1.2.14. </w:t>
            </w:r>
            <w:r w:rsidRPr="00E34FCD">
              <w:rPr>
                <w:rFonts w:asciiTheme="minorHAnsi" w:hAnsiTheme="minorHAnsi" w:cstheme="minorHAnsi"/>
                <w:b/>
                <w:szCs w:val="20"/>
              </w:rPr>
              <w:t>„Voditelj tima Inženjera“</w:t>
            </w:r>
            <w:r w:rsidRPr="00E34FCD">
              <w:rPr>
                <w:rFonts w:asciiTheme="minorHAnsi" w:hAnsiTheme="minorHAnsi" w:cstheme="minorHAnsi"/>
                <w:szCs w:val="20"/>
              </w:rPr>
              <w:t xml:space="preserve"> znači osobu imenovanu sukladno članku 3.8.</w:t>
            </w:r>
          </w:p>
          <w:p w14:paraId="0C23D8CF" w14:textId="77777777" w:rsidR="00642342" w:rsidRPr="00E34FCD" w:rsidRDefault="00642342">
            <w:pPr>
              <w:keepNext/>
              <w:rPr>
                <w:rFonts w:asciiTheme="minorHAnsi" w:hAnsiTheme="minorHAnsi" w:cstheme="minorHAnsi"/>
                <w:szCs w:val="20"/>
              </w:rPr>
            </w:pPr>
          </w:p>
          <w:p w14:paraId="6F38ECC3" w14:textId="2F3D2720" w:rsidR="00642342" w:rsidRDefault="00642342">
            <w:pPr>
              <w:keepNext/>
              <w:rPr>
                <w:rFonts w:asciiTheme="minorHAnsi" w:hAnsiTheme="minorHAnsi" w:cstheme="minorHAnsi"/>
                <w:szCs w:val="20"/>
              </w:rPr>
            </w:pPr>
            <w:r w:rsidRPr="00E34FCD">
              <w:rPr>
                <w:rFonts w:asciiTheme="minorHAnsi" w:hAnsiTheme="minorHAnsi" w:cstheme="minorHAnsi"/>
                <w:szCs w:val="20"/>
              </w:rPr>
              <w:t xml:space="preserve">Članak 1.1.2.15. </w:t>
            </w:r>
            <w:r w:rsidRPr="00E34FCD">
              <w:rPr>
                <w:rFonts w:asciiTheme="minorHAnsi" w:hAnsiTheme="minorHAnsi" w:cstheme="minorHAnsi"/>
                <w:b/>
                <w:szCs w:val="20"/>
              </w:rPr>
              <w:t>„Voditelj građenja“</w:t>
            </w:r>
            <w:r w:rsidRPr="00E34FCD">
              <w:rPr>
                <w:rFonts w:asciiTheme="minorHAnsi" w:hAnsiTheme="minorHAnsi" w:cstheme="minorHAnsi"/>
                <w:szCs w:val="20"/>
              </w:rPr>
              <w:t xml:space="preserve"> znači fizičku osobu s ovlaštenjem da vodi građenje sukladno Zakonu o poslovima i djelatnostima prostornog uređenja i gradnje (Narodne novine br. 78/15</w:t>
            </w:r>
            <w:r w:rsidR="00B42561">
              <w:rPr>
                <w:rFonts w:asciiTheme="minorHAnsi" w:hAnsiTheme="minorHAnsi" w:cstheme="minorHAnsi"/>
                <w:szCs w:val="20"/>
              </w:rPr>
              <w:t>, 118/18</w:t>
            </w:r>
            <w:r w:rsidR="00E4698E" w:rsidRPr="00E34FCD">
              <w:rPr>
                <w:rFonts w:asciiTheme="minorHAnsi" w:hAnsiTheme="minorHAnsi" w:cstheme="minorHAnsi"/>
                <w:szCs w:val="20"/>
              </w:rPr>
              <w:t xml:space="preserve"> s izmjenama i dopunama</w:t>
            </w:r>
            <w:r w:rsidRPr="00E34FCD">
              <w:rPr>
                <w:rFonts w:asciiTheme="minorHAnsi" w:hAnsiTheme="minorHAnsi" w:cstheme="minorHAnsi"/>
                <w:szCs w:val="20"/>
              </w:rPr>
              <w:t xml:space="preserve">), </w:t>
            </w:r>
            <w:r w:rsidRPr="00E34FCD">
              <w:rPr>
                <w:rFonts w:asciiTheme="minorHAnsi" w:hAnsiTheme="minorHAnsi" w:cstheme="minorHAnsi"/>
                <w:color w:val="000000"/>
                <w:szCs w:val="20"/>
              </w:rPr>
              <w:t xml:space="preserve">Zakonu o komori arhitekata i komorama inženjera u graditeljstvu i prostornom uređenju </w:t>
            </w:r>
            <w:r w:rsidRPr="00E34FCD">
              <w:rPr>
                <w:rFonts w:asciiTheme="minorHAnsi" w:hAnsiTheme="minorHAnsi" w:cstheme="minorHAnsi"/>
                <w:szCs w:val="20"/>
              </w:rPr>
              <w:t>(Narodne novine br. 78/15</w:t>
            </w:r>
            <w:r w:rsidR="007F3332">
              <w:rPr>
                <w:rFonts w:asciiTheme="minorHAnsi" w:hAnsiTheme="minorHAnsi" w:cstheme="minorHAnsi"/>
                <w:szCs w:val="20"/>
              </w:rPr>
              <w:t>, 114/18</w:t>
            </w:r>
            <w:r w:rsidR="00E4698E">
              <w:rPr>
                <w:rFonts w:asciiTheme="minorHAnsi" w:hAnsiTheme="minorHAnsi" w:cstheme="minorHAnsi"/>
                <w:szCs w:val="20"/>
              </w:rPr>
              <w:t xml:space="preserve"> </w:t>
            </w:r>
            <w:r w:rsidR="00E4698E" w:rsidRPr="00E34FCD">
              <w:rPr>
                <w:rFonts w:asciiTheme="minorHAnsi" w:hAnsiTheme="minorHAnsi" w:cstheme="minorHAnsi"/>
                <w:szCs w:val="20"/>
              </w:rPr>
              <w:t>s izmjenama i dopunama</w:t>
            </w:r>
            <w:r w:rsidRPr="00E34FCD">
              <w:rPr>
                <w:rFonts w:asciiTheme="minorHAnsi" w:hAnsiTheme="minorHAnsi" w:cstheme="minorHAnsi"/>
                <w:szCs w:val="20"/>
              </w:rPr>
              <w:t>), i drugim zahtjevima primjenjivih propisa.</w:t>
            </w:r>
          </w:p>
          <w:p w14:paraId="75DFF035" w14:textId="77777777" w:rsidR="00E4698E" w:rsidRDefault="00E4698E">
            <w:pPr>
              <w:keepNext/>
              <w:rPr>
                <w:rFonts w:asciiTheme="minorHAnsi" w:hAnsiTheme="minorHAnsi" w:cstheme="minorHAnsi"/>
                <w:szCs w:val="20"/>
              </w:rPr>
            </w:pPr>
          </w:p>
          <w:p w14:paraId="75AFE717" w14:textId="1AF62011" w:rsidR="00E4698E" w:rsidRPr="00E34FCD" w:rsidRDefault="00E4698E">
            <w:pPr>
              <w:keepNext/>
              <w:rPr>
                <w:rFonts w:asciiTheme="minorHAnsi" w:hAnsiTheme="minorHAnsi" w:cstheme="minorHAnsi"/>
                <w:szCs w:val="20"/>
              </w:rPr>
            </w:pPr>
          </w:p>
        </w:tc>
      </w:tr>
    </w:tbl>
    <w:p w14:paraId="7AFA735F"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53757E" w:rsidRPr="00E34FCD" w14:paraId="65F3C520" w14:textId="77777777" w:rsidTr="001A494F">
        <w:tc>
          <w:tcPr>
            <w:tcW w:w="2235" w:type="dxa"/>
            <w:shd w:val="clear" w:color="auto" w:fill="auto"/>
          </w:tcPr>
          <w:p w14:paraId="7528F52D" w14:textId="77777777" w:rsidR="001A494F" w:rsidRPr="00E34FCD" w:rsidRDefault="001A494F" w:rsidP="005B6AB2">
            <w:pPr>
              <w:jc w:val="left"/>
              <w:rPr>
                <w:rFonts w:asciiTheme="minorHAnsi" w:hAnsiTheme="minorHAnsi" w:cstheme="minorHAnsi"/>
                <w:szCs w:val="20"/>
              </w:rPr>
            </w:pPr>
            <w:r w:rsidRPr="00E34FCD">
              <w:rPr>
                <w:rFonts w:asciiTheme="minorHAnsi" w:hAnsiTheme="minorHAnsi" w:cstheme="minorHAnsi"/>
                <w:b/>
                <w:szCs w:val="20"/>
              </w:rPr>
              <w:t>1.1.3 Datumi, testovi, razdoblja i dovršetak</w:t>
            </w:r>
          </w:p>
        </w:tc>
        <w:tc>
          <w:tcPr>
            <w:tcW w:w="283" w:type="dxa"/>
            <w:shd w:val="clear" w:color="auto" w:fill="auto"/>
          </w:tcPr>
          <w:p w14:paraId="3F52AE51" w14:textId="77777777" w:rsidR="001A494F" w:rsidRPr="00E34FCD" w:rsidRDefault="001A494F" w:rsidP="005B6AB2">
            <w:pPr>
              <w:jc w:val="center"/>
              <w:rPr>
                <w:rFonts w:asciiTheme="minorHAnsi" w:hAnsiTheme="minorHAnsi" w:cstheme="minorHAnsi"/>
                <w:b/>
                <w:bCs/>
                <w:szCs w:val="20"/>
              </w:rPr>
            </w:pPr>
          </w:p>
        </w:tc>
        <w:tc>
          <w:tcPr>
            <w:tcW w:w="6804" w:type="dxa"/>
            <w:shd w:val="clear" w:color="auto" w:fill="auto"/>
          </w:tcPr>
          <w:p w14:paraId="61F633B6" w14:textId="26AB9873" w:rsidR="001A494F" w:rsidRPr="00E34FCD" w:rsidRDefault="00B13D1D">
            <w:pPr>
              <w:keepLines/>
              <w:widowControl w:val="0"/>
              <w:rPr>
                <w:rFonts w:asciiTheme="minorHAnsi" w:hAnsiTheme="minorHAnsi" w:cstheme="minorHAnsi"/>
                <w:bCs/>
                <w:i/>
                <w:szCs w:val="20"/>
              </w:rPr>
            </w:pPr>
            <w:r w:rsidRPr="00E34FCD">
              <w:rPr>
                <w:rFonts w:asciiTheme="minorHAnsi" w:hAnsiTheme="minorHAnsi" w:cstheme="minorHAnsi"/>
                <w:i/>
                <w:szCs w:val="20"/>
              </w:rPr>
              <w:t xml:space="preserve">Mijenja se </w:t>
            </w:r>
            <w:r w:rsidR="001A494F" w:rsidRPr="00E34FCD">
              <w:rPr>
                <w:rFonts w:asciiTheme="minorHAnsi" w:hAnsiTheme="minorHAnsi" w:cstheme="minorHAnsi"/>
                <w:i/>
                <w:szCs w:val="20"/>
              </w:rPr>
              <w:t xml:space="preserve">članak 1.1.3.1. </w:t>
            </w:r>
            <w:r w:rsidRPr="00E34FCD">
              <w:rPr>
                <w:rFonts w:asciiTheme="minorHAnsi" w:hAnsiTheme="minorHAnsi" w:cstheme="minorHAnsi"/>
                <w:i/>
                <w:szCs w:val="20"/>
              </w:rPr>
              <w:t>te isti glasi</w:t>
            </w:r>
            <w:r w:rsidR="001A494F" w:rsidRPr="00E34FCD">
              <w:rPr>
                <w:rFonts w:asciiTheme="minorHAnsi" w:hAnsiTheme="minorHAnsi" w:cstheme="minorHAnsi"/>
                <w:bCs/>
                <w:i/>
                <w:szCs w:val="20"/>
              </w:rPr>
              <w:t>:</w:t>
            </w:r>
          </w:p>
          <w:p w14:paraId="3D2AC899" w14:textId="742F725B" w:rsidR="001A494F" w:rsidRPr="00E34FCD" w:rsidRDefault="001A494F">
            <w:pPr>
              <w:framePr w:hSpace="180" w:wrap="around" w:vAnchor="page" w:hAnchor="margin" w:x="108" w:y="2914"/>
              <w:rPr>
                <w:rFonts w:asciiTheme="minorHAnsi" w:hAnsiTheme="minorHAnsi" w:cstheme="minorHAnsi"/>
                <w:szCs w:val="20"/>
              </w:rPr>
            </w:pPr>
            <w:r w:rsidRPr="00E34FCD">
              <w:rPr>
                <w:rFonts w:asciiTheme="minorHAnsi" w:hAnsiTheme="minorHAnsi" w:cstheme="minorHAnsi"/>
                <w:b/>
                <w:szCs w:val="20"/>
              </w:rPr>
              <w:t>„Osnovni datum“</w:t>
            </w:r>
            <w:r w:rsidRPr="00E34FCD">
              <w:rPr>
                <w:rFonts w:asciiTheme="minorHAnsi" w:hAnsiTheme="minorHAnsi" w:cstheme="minorHAnsi"/>
                <w:szCs w:val="20"/>
              </w:rPr>
              <w:t xml:space="preserve"> znači </w:t>
            </w:r>
            <w:r w:rsidR="00160E98" w:rsidRPr="00E34FCD">
              <w:rPr>
                <w:rFonts w:asciiTheme="minorHAnsi" w:hAnsiTheme="minorHAnsi" w:cstheme="minorHAnsi"/>
                <w:szCs w:val="20"/>
              </w:rPr>
              <w:t>datum naveden u Dodatku ponudi.</w:t>
            </w:r>
          </w:p>
          <w:p w14:paraId="2D5E7C9C" w14:textId="77777777" w:rsidR="001A494F" w:rsidRPr="00E34FCD" w:rsidRDefault="001A494F">
            <w:pPr>
              <w:framePr w:hSpace="180" w:wrap="around" w:vAnchor="page" w:hAnchor="margin" w:x="108" w:y="2914"/>
              <w:rPr>
                <w:rFonts w:asciiTheme="minorHAnsi" w:hAnsiTheme="minorHAnsi" w:cstheme="minorHAnsi"/>
                <w:i/>
                <w:szCs w:val="20"/>
              </w:rPr>
            </w:pPr>
          </w:p>
          <w:p w14:paraId="1CDF3D26" w14:textId="77777777" w:rsidR="001A494F" w:rsidRPr="00E34FCD" w:rsidRDefault="001A494F">
            <w:pPr>
              <w:pStyle w:val="Tekstkomentara"/>
              <w:spacing w:line="276" w:lineRule="auto"/>
              <w:jc w:val="both"/>
              <w:rPr>
                <w:rFonts w:asciiTheme="minorHAnsi" w:hAnsiTheme="minorHAnsi" w:cstheme="minorHAnsi"/>
                <w:i/>
              </w:rPr>
            </w:pPr>
            <w:r w:rsidRPr="00E34FCD">
              <w:rPr>
                <w:rFonts w:asciiTheme="minorHAnsi" w:hAnsiTheme="minorHAnsi" w:cstheme="minorHAnsi"/>
                <w:i/>
              </w:rPr>
              <w:t>Na kraju Članka 1.1.3.3. izbrisati točku i dodati:</w:t>
            </w:r>
          </w:p>
          <w:p w14:paraId="3B39916E" w14:textId="5D03E9BB" w:rsidR="001A494F" w:rsidRDefault="001A494F">
            <w:pPr>
              <w:pStyle w:val="Tekstkomentara"/>
              <w:spacing w:line="276" w:lineRule="auto"/>
              <w:jc w:val="both"/>
              <w:rPr>
                <w:rFonts w:asciiTheme="minorHAnsi" w:hAnsiTheme="minorHAnsi" w:cstheme="minorHAnsi"/>
              </w:rPr>
            </w:pPr>
            <w:r w:rsidRPr="00E34FCD">
              <w:rPr>
                <w:rFonts w:asciiTheme="minorHAnsi" w:hAnsiTheme="minorHAnsi" w:cstheme="minorHAnsi"/>
                <w:i/>
              </w:rPr>
              <w:t xml:space="preserve"> </w:t>
            </w:r>
            <w:r w:rsidRPr="00E34FCD">
              <w:rPr>
                <w:rFonts w:asciiTheme="minorHAnsi" w:hAnsiTheme="minorHAnsi" w:cstheme="minorHAnsi"/>
              </w:rPr>
              <w:t>„do datuma izdavanja Potvrde o preuzimanju prema Članku 10. (Preuzimanje od stane Naručitelja).“</w:t>
            </w:r>
          </w:p>
          <w:p w14:paraId="7A2A8E49" w14:textId="4DA1812D" w:rsidR="00496581" w:rsidRDefault="00496581">
            <w:pPr>
              <w:pStyle w:val="Tekstkomentara"/>
              <w:spacing w:line="276" w:lineRule="auto"/>
              <w:jc w:val="both"/>
              <w:rPr>
                <w:rFonts w:asciiTheme="minorHAnsi" w:hAnsiTheme="minorHAnsi" w:cstheme="minorHAnsi"/>
              </w:rPr>
            </w:pPr>
          </w:p>
          <w:p w14:paraId="1C9337CB" w14:textId="07D2D6A9" w:rsidR="00496581" w:rsidRPr="00E34FCD" w:rsidRDefault="00496581">
            <w:pPr>
              <w:keepNext/>
              <w:rPr>
                <w:rFonts w:asciiTheme="minorHAnsi" w:hAnsiTheme="minorHAnsi" w:cstheme="minorHAnsi"/>
                <w:i/>
                <w:iCs/>
                <w:szCs w:val="20"/>
              </w:rPr>
            </w:pPr>
            <w:r w:rsidRPr="00E34FCD">
              <w:rPr>
                <w:rFonts w:asciiTheme="minorHAnsi" w:hAnsiTheme="minorHAnsi" w:cstheme="minorHAnsi"/>
                <w:i/>
                <w:iCs/>
                <w:szCs w:val="20"/>
              </w:rPr>
              <w:t>Izbrisati Članak 1.1.3.</w:t>
            </w:r>
            <w:r>
              <w:rPr>
                <w:rFonts w:asciiTheme="minorHAnsi" w:hAnsiTheme="minorHAnsi" w:cstheme="minorHAnsi"/>
                <w:i/>
                <w:iCs/>
                <w:szCs w:val="20"/>
              </w:rPr>
              <w:t>7</w:t>
            </w:r>
            <w:r w:rsidRPr="00E34FCD">
              <w:rPr>
                <w:rFonts w:asciiTheme="minorHAnsi" w:hAnsiTheme="minorHAnsi" w:cstheme="minorHAnsi"/>
                <w:i/>
                <w:iCs/>
                <w:szCs w:val="20"/>
              </w:rPr>
              <w:t>. i zamijeniti ga sljedećim:</w:t>
            </w:r>
          </w:p>
          <w:p w14:paraId="47E58286" w14:textId="54E7E551" w:rsidR="00496581" w:rsidRPr="00E34FCD" w:rsidRDefault="009B58CF">
            <w:pPr>
              <w:pStyle w:val="Tekstkomentara"/>
              <w:spacing w:line="276" w:lineRule="auto"/>
              <w:jc w:val="both"/>
              <w:rPr>
                <w:rFonts w:asciiTheme="minorHAnsi" w:hAnsiTheme="minorHAnsi" w:cstheme="minorHAnsi"/>
              </w:rPr>
            </w:pPr>
            <w:r w:rsidRPr="005A33D9">
              <w:rPr>
                <w:rFonts w:asciiTheme="minorHAnsi" w:hAnsiTheme="minorHAnsi" w:cstheme="minorHAnsi"/>
                <w:b/>
              </w:rPr>
              <w:t>„</w:t>
            </w:r>
            <w:r w:rsidRPr="00901D0E">
              <w:rPr>
                <w:rFonts w:asciiTheme="minorHAnsi" w:hAnsiTheme="minorHAnsi" w:cstheme="minorHAnsi"/>
                <w:b/>
              </w:rPr>
              <w:t>Razdoblje obavještavanja o nedostacima“</w:t>
            </w:r>
            <w:r w:rsidRPr="00901D0E">
              <w:rPr>
                <w:rFonts w:asciiTheme="minorHAnsi" w:hAnsiTheme="minorHAnsi" w:cstheme="minorHAnsi"/>
              </w:rPr>
              <w:t xml:space="preserve"> znači </w:t>
            </w:r>
            <w:r w:rsidRPr="00901D0E">
              <w:rPr>
                <w:rFonts w:asciiTheme="minorHAnsi" w:hAnsiTheme="minorHAnsi" w:cstheme="minorHAnsi"/>
                <w:b/>
              </w:rPr>
              <w:t>„Jamstveni rok za kvalitetu izvedenih radova“</w:t>
            </w:r>
            <w:r w:rsidRPr="00901D0E">
              <w:rPr>
                <w:rFonts w:asciiTheme="minorHAnsi" w:hAnsiTheme="minorHAnsi" w:cstheme="minorHAnsi"/>
              </w:rPr>
              <w:t xml:space="preserve"> </w:t>
            </w:r>
            <w:r>
              <w:rPr>
                <w:rFonts w:asciiTheme="minorHAnsi" w:hAnsiTheme="minorHAnsi" w:cstheme="minorHAnsi"/>
              </w:rPr>
              <w:t xml:space="preserve">(skraćeno: Jamstveni rok) </w:t>
            </w:r>
            <w:r w:rsidRPr="00901D0E">
              <w:rPr>
                <w:rFonts w:asciiTheme="minorHAnsi" w:hAnsiTheme="minorHAnsi" w:cstheme="minorHAnsi"/>
              </w:rPr>
              <w:t>sukladno odredbama Posebnih uzanca o građenju („Službeni list″ broj 18/1977 i „Narodne novine″ broj 53/1991- Zakon o preuzimanju Zakona o obveznim odnosima). Taj Jamstveni rok za kvalitetu izvedenih radova označava vremensko razdoblje u kojem Izvođač garantira za kvalitetu izvedenih Radova. Jamstveni rok počinje teći danom izdavanja Potvrde o preuzimanju izdane prema članku 10. [</w:t>
            </w:r>
            <w:r w:rsidRPr="00901D0E">
              <w:rPr>
                <w:rFonts w:asciiTheme="minorHAnsi" w:hAnsiTheme="minorHAnsi" w:cstheme="minorHAnsi"/>
                <w:i/>
              </w:rPr>
              <w:t>Preuzimanje od strane Naručitelja</w:t>
            </w:r>
            <w:r w:rsidRPr="00901D0E">
              <w:rPr>
                <w:rFonts w:asciiTheme="minorHAnsi" w:hAnsiTheme="minorHAnsi" w:cstheme="minorHAnsi"/>
              </w:rPr>
              <w:t>] i njegovo trajanje određeno je u Dodatku ponudi</w:t>
            </w:r>
          </w:p>
          <w:p w14:paraId="25526B86" w14:textId="4B174E54" w:rsidR="00325ED2" w:rsidRPr="00E34FCD" w:rsidRDefault="00325ED2">
            <w:pPr>
              <w:keepNext/>
              <w:rPr>
                <w:rFonts w:asciiTheme="minorHAnsi" w:hAnsiTheme="minorHAnsi" w:cstheme="minorHAnsi"/>
                <w:szCs w:val="20"/>
              </w:rPr>
            </w:pPr>
          </w:p>
        </w:tc>
      </w:tr>
      <w:tr w:rsidR="0053757E" w:rsidRPr="00E34FCD" w14:paraId="40069818" w14:textId="77777777" w:rsidTr="001A494F">
        <w:tc>
          <w:tcPr>
            <w:tcW w:w="2235" w:type="dxa"/>
            <w:shd w:val="clear" w:color="auto" w:fill="auto"/>
          </w:tcPr>
          <w:p w14:paraId="25686120" w14:textId="77777777" w:rsidR="001A494F" w:rsidRPr="00E34FCD" w:rsidRDefault="001A494F" w:rsidP="00F56F1C">
            <w:pPr>
              <w:rPr>
                <w:rFonts w:asciiTheme="minorHAnsi" w:hAnsiTheme="minorHAnsi" w:cstheme="minorHAnsi"/>
                <w:b/>
                <w:szCs w:val="20"/>
              </w:rPr>
            </w:pPr>
          </w:p>
        </w:tc>
        <w:tc>
          <w:tcPr>
            <w:tcW w:w="283" w:type="dxa"/>
            <w:shd w:val="clear" w:color="auto" w:fill="auto"/>
          </w:tcPr>
          <w:p w14:paraId="3062C924" w14:textId="77777777" w:rsidR="001A494F" w:rsidRPr="00E34FCD" w:rsidRDefault="001A494F" w:rsidP="005B6AB2">
            <w:pPr>
              <w:jc w:val="center"/>
              <w:rPr>
                <w:rFonts w:asciiTheme="minorHAnsi" w:hAnsiTheme="minorHAnsi" w:cstheme="minorHAnsi"/>
                <w:b/>
                <w:bCs/>
                <w:szCs w:val="20"/>
              </w:rPr>
            </w:pPr>
          </w:p>
        </w:tc>
        <w:tc>
          <w:tcPr>
            <w:tcW w:w="6804" w:type="dxa"/>
            <w:shd w:val="clear" w:color="auto" w:fill="auto"/>
          </w:tcPr>
          <w:p w14:paraId="0CEDFBFB" w14:textId="77777777" w:rsidR="00325ED2" w:rsidRPr="00E34FCD" w:rsidRDefault="00325ED2" w:rsidP="005B6AB2">
            <w:pPr>
              <w:keepNext/>
              <w:rPr>
                <w:rFonts w:asciiTheme="minorHAnsi" w:hAnsiTheme="minorHAnsi" w:cstheme="minorHAnsi"/>
                <w:i/>
                <w:iCs/>
                <w:szCs w:val="20"/>
              </w:rPr>
            </w:pPr>
            <w:r w:rsidRPr="00E34FCD">
              <w:rPr>
                <w:rFonts w:asciiTheme="minorHAnsi" w:hAnsiTheme="minorHAnsi" w:cstheme="minorHAnsi"/>
                <w:i/>
                <w:iCs/>
                <w:szCs w:val="20"/>
              </w:rPr>
              <w:t>Izbrisati Članak 1.1.3.8. i zamijeniti ga sljedećim:</w:t>
            </w:r>
          </w:p>
          <w:p w14:paraId="20E88A27" w14:textId="4DF09915" w:rsidR="00325ED2" w:rsidRDefault="00325ED2">
            <w:pPr>
              <w:keepNext/>
              <w:rPr>
                <w:rFonts w:asciiTheme="minorHAnsi" w:hAnsiTheme="minorHAnsi" w:cstheme="minorHAnsi"/>
                <w:iCs/>
                <w:szCs w:val="20"/>
              </w:rPr>
            </w:pPr>
            <w:r w:rsidRPr="00E34FCD">
              <w:rPr>
                <w:rFonts w:asciiTheme="minorHAnsi" w:hAnsiTheme="minorHAnsi" w:cstheme="minorHAnsi"/>
                <w:b/>
                <w:i/>
                <w:iCs/>
                <w:szCs w:val="20"/>
              </w:rPr>
              <w:t>„</w:t>
            </w:r>
            <w:r w:rsidRPr="00E34FCD">
              <w:rPr>
                <w:rFonts w:asciiTheme="minorHAnsi" w:hAnsiTheme="minorHAnsi" w:cstheme="minorHAnsi"/>
                <w:b/>
                <w:iCs/>
                <w:szCs w:val="20"/>
              </w:rPr>
              <w:t>Potvrda o ispunjenju Ugovora</w:t>
            </w:r>
            <w:r w:rsidRPr="00E34FCD">
              <w:rPr>
                <w:rFonts w:asciiTheme="minorHAnsi" w:hAnsiTheme="minorHAnsi" w:cstheme="minorHAnsi"/>
                <w:iCs/>
                <w:szCs w:val="20"/>
              </w:rPr>
              <w:t xml:space="preserve">“ ima značenje potvrde koja se izdaje prema članku 11.9.Ugovora </w:t>
            </w:r>
            <w:r w:rsidRPr="00E34FCD">
              <w:rPr>
                <w:rFonts w:asciiTheme="minorHAnsi" w:hAnsiTheme="minorHAnsi" w:cstheme="minorHAnsi"/>
                <w:i/>
                <w:iCs/>
                <w:szCs w:val="20"/>
              </w:rPr>
              <w:t>(Potvrda o ispunjenju Ugovora)</w:t>
            </w:r>
            <w:r w:rsidRPr="00E34FCD">
              <w:rPr>
                <w:rFonts w:asciiTheme="minorHAnsi" w:hAnsiTheme="minorHAnsi" w:cstheme="minorHAnsi"/>
                <w:iCs/>
                <w:szCs w:val="20"/>
              </w:rPr>
              <w:t>.“</w:t>
            </w:r>
          </w:p>
          <w:p w14:paraId="45073199" w14:textId="2666CF79" w:rsidR="001A494F" w:rsidRPr="00E34FCD" w:rsidRDefault="001A494F">
            <w:pPr>
              <w:keepNext/>
              <w:rPr>
                <w:rFonts w:asciiTheme="minorHAnsi" w:hAnsiTheme="minorHAnsi" w:cstheme="minorHAnsi"/>
                <w:iCs/>
                <w:szCs w:val="20"/>
              </w:rPr>
            </w:pPr>
          </w:p>
        </w:tc>
      </w:tr>
      <w:tr w:rsidR="001A494F" w:rsidRPr="00E34FCD" w14:paraId="486B31E6" w14:textId="77777777" w:rsidTr="001A494F">
        <w:tc>
          <w:tcPr>
            <w:tcW w:w="2235" w:type="dxa"/>
            <w:shd w:val="clear" w:color="auto" w:fill="auto"/>
          </w:tcPr>
          <w:p w14:paraId="6AA11650" w14:textId="77777777" w:rsidR="001A494F" w:rsidRPr="00E34FCD" w:rsidRDefault="001A494F" w:rsidP="00F56F1C">
            <w:pPr>
              <w:tabs>
                <w:tab w:val="left" w:pos="3261"/>
              </w:tabs>
              <w:jc w:val="left"/>
              <w:rPr>
                <w:rFonts w:asciiTheme="minorHAnsi" w:hAnsiTheme="minorHAnsi" w:cstheme="minorHAnsi"/>
                <w:b/>
                <w:bCs/>
                <w:szCs w:val="20"/>
              </w:rPr>
            </w:pPr>
            <w:r w:rsidRPr="00E34FCD">
              <w:rPr>
                <w:rFonts w:asciiTheme="minorHAnsi" w:hAnsiTheme="minorHAnsi" w:cstheme="minorHAnsi"/>
                <w:b/>
                <w:szCs w:val="20"/>
              </w:rPr>
              <w:t>1.1.4 Novac i plaćanje</w:t>
            </w:r>
          </w:p>
        </w:tc>
        <w:tc>
          <w:tcPr>
            <w:tcW w:w="283" w:type="dxa"/>
            <w:shd w:val="clear" w:color="auto" w:fill="auto"/>
          </w:tcPr>
          <w:p w14:paraId="40E1DBA5" w14:textId="77777777" w:rsidR="001A494F" w:rsidRPr="00E34FCD" w:rsidRDefault="001A494F" w:rsidP="005B6AB2">
            <w:pPr>
              <w:tabs>
                <w:tab w:val="left" w:pos="3261"/>
              </w:tabs>
              <w:rPr>
                <w:rFonts w:asciiTheme="minorHAnsi" w:hAnsiTheme="minorHAnsi" w:cstheme="minorHAnsi"/>
                <w:b/>
                <w:bCs/>
                <w:szCs w:val="20"/>
              </w:rPr>
            </w:pPr>
          </w:p>
        </w:tc>
        <w:tc>
          <w:tcPr>
            <w:tcW w:w="6804" w:type="dxa"/>
            <w:shd w:val="clear" w:color="auto" w:fill="auto"/>
          </w:tcPr>
          <w:p w14:paraId="25A145B5" w14:textId="77777777" w:rsidR="00325ED2" w:rsidRPr="00E34FCD" w:rsidRDefault="00325ED2" w:rsidP="005B6AB2">
            <w:pPr>
              <w:keepNext/>
              <w:rPr>
                <w:rFonts w:asciiTheme="minorHAnsi" w:hAnsiTheme="minorHAnsi" w:cstheme="minorHAnsi"/>
                <w:i/>
                <w:iCs/>
                <w:szCs w:val="20"/>
              </w:rPr>
            </w:pPr>
            <w:r w:rsidRPr="00E34FCD">
              <w:rPr>
                <w:rFonts w:asciiTheme="minorHAnsi" w:hAnsiTheme="minorHAnsi" w:cstheme="minorHAnsi"/>
                <w:i/>
                <w:iCs/>
                <w:szCs w:val="20"/>
              </w:rPr>
              <w:t>Izbrisati Članak 1.1.4.3. i zamijeniti ga sljedećim:</w:t>
            </w:r>
          </w:p>
          <w:p w14:paraId="1339A5FB" w14:textId="135FE30B" w:rsidR="00325ED2" w:rsidRPr="00E34FCD" w:rsidRDefault="00325ED2">
            <w:pPr>
              <w:rPr>
                <w:rFonts w:asciiTheme="minorHAnsi" w:hAnsiTheme="minorHAnsi" w:cstheme="minorHAnsi"/>
                <w:bCs/>
                <w:szCs w:val="20"/>
              </w:rPr>
            </w:pPr>
            <w:r w:rsidRPr="00E34FCD">
              <w:rPr>
                <w:rFonts w:asciiTheme="minorHAnsi" w:hAnsiTheme="minorHAnsi" w:cstheme="minorHAnsi"/>
                <w:b/>
                <w:bCs/>
                <w:szCs w:val="20"/>
              </w:rPr>
              <w:t>“Trošak“</w:t>
            </w:r>
            <w:r w:rsidRPr="00E34FCD">
              <w:rPr>
                <w:rFonts w:asciiTheme="minorHAnsi" w:hAnsiTheme="minorHAnsi" w:cstheme="minorHAnsi"/>
                <w:bCs/>
                <w:szCs w:val="20"/>
              </w:rPr>
              <w:t xml:space="preserve"> </w:t>
            </w:r>
            <w:r w:rsidRPr="005A42B1">
              <w:rPr>
                <w:rFonts w:asciiTheme="minorHAnsi" w:hAnsiTheme="minorHAnsi" w:cstheme="minorHAnsi"/>
                <w:bCs/>
                <w:szCs w:val="20"/>
              </w:rPr>
              <w:t>znači sve izdatke koje opravdano napravi (ili će napraviti) Izvođač, na Gradilištu.</w:t>
            </w:r>
            <w:r w:rsidRPr="00E34FCD">
              <w:rPr>
                <w:rFonts w:asciiTheme="minorHAnsi" w:hAnsiTheme="minorHAnsi" w:cstheme="minorHAnsi"/>
                <w:bCs/>
                <w:szCs w:val="20"/>
              </w:rPr>
              <w:t xml:space="preserve"> Trošak ne uključuje troškove uprave i slične izdatke, kao niti dobit. </w:t>
            </w:r>
          </w:p>
          <w:p w14:paraId="6095CBD3" w14:textId="6DB94BA5" w:rsidR="00830938" w:rsidRPr="00E34FCD" w:rsidRDefault="00830938">
            <w:pPr>
              <w:rPr>
                <w:rFonts w:asciiTheme="minorHAnsi" w:hAnsiTheme="minorHAnsi" w:cstheme="minorHAnsi"/>
                <w:bCs/>
                <w:szCs w:val="20"/>
              </w:rPr>
            </w:pPr>
          </w:p>
          <w:p w14:paraId="01F356C0" w14:textId="77777777" w:rsidR="00325ED2" w:rsidRPr="00E34FCD" w:rsidRDefault="00325ED2">
            <w:pPr>
              <w:rPr>
                <w:rFonts w:asciiTheme="minorHAnsi" w:hAnsiTheme="minorHAnsi" w:cstheme="minorHAnsi"/>
                <w:i/>
                <w:szCs w:val="20"/>
              </w:rPr>
            </w:pPr>
          </w:p>
          <w:p w14:paraId="0247C780" w14:textId="5690FCA8" w:rsidR="001A494F" w:rsidRPr="00E34FCD" w:rsidRDefault="001A494F">
            <w:pPr>
              <w:keepNext/>
              <w:rPr>
                <w:rFonts w:asciiTheme="minorHAnsi" w:hAnsiTheme="minorHAnsi" w:cstheme="minorHAnsi"/>
                <w:i/>
                <w:iCs/>
                <w:szCs w:val="20"/>
              </w:rPr>
            </w:pPr>
            <w:r w:rsidRPr="00E34FCD">
              <w:rPr>
                <w:rFonts w:asciiTheme="minorHAnsi" w:hAnsiTheme="minorHAnsi" w:cstheme="minorHAnsi"/>
                <w:i/>
                <w:iCs/>
                <w:szCs w:val="20"/>
              </w:rPr>
              <w:t>Dodatni Članak:</w:t>
            </w:r>
          </w:p>
          <w:p w14:paraId="16BD3872" w14:textId="74D4E886" w:rsidR="00A5560B" w:rsidRPr="00E34FCD" w:rsidRDefault="001A494F">
            <w:pPr>
              <w:rPr>
                <w:rFonts w:asciiTheme="minorHAnsi" w:hAnsiTheme="minorHAnsi" w:cstheme="minorHAnsi"/>
                <w:szCs w:val="20"/>
              </w:rPr>
            </w:pPr>
            <w:r w:rsidRPr="00E34FCD">
              <w:rPr>
                <w:rFonts w:asciiTheme="minorHAnsi" w:hAnsiTheme="minorHAnsi" w:cstheme="minorHAnsi"/>
                <w:szCs w:val="20"/>
              </w:rPr>
              <w:t xml:space="preserve">Članak 1.1.4.13: </w:t>
            </w:r>
            <w:r w:rsidR="00325ED2" w:rsidRPr="00E34FCD">
              <w:rPr>
                <w:rFonts w:asciiTheme="minorHAnsi" w:hAnsiTheme="minorHAnsi" w:cstheme="minorHAnsi"/>
                <w:color w:val="000000"/>
                <w:szCs w:val="20"/>
              </w:rPr>
              <w:t>.: „</w:t>
            </w:r>
            <w:r w:rsidR="00325ED2" w:rsidRPr="00E34FCD">
              <w:rPr>
                <w:rFonts w:asciiTheme="minorHAnsi" w:hAnsiTheme="minorHAnsi" w:cstheme="minorHAnsi"/>
                <w:b/>
                <w:color w:val="000000"/>
                <w:szCs w:val="20"/>
              </w:rPr>
              <w:t xml:space="preserve">Razumna dobit” </w:t>
            </w:r>
            <w:r w:rsidR="00325ED2" w:rsidRPr="00E34FCD">
              <w:rPr>
                <w:rFonts w:asciiTheme="minorHAnsi" w:hAnsiTheme="minorHAnsi" w:cstheme="minorHAnsi"/>
                <w:color w:val="000000"/>
                <w:szCs w:val="20"/>
              </w:rPr>
              <w:t>znači jednu dvadesetinu (5%) odgovarajućih Troškova.</w:t>
            </w:r>
          </w:p>
          <w:p w14:paraId="742B1F14" w14:textId="77777777" w:rsidR="00A5560B" w:rsidRPr="00E34FCD" w:rsidRDefault="00A5560B">
            <w:pPr>
              <w:rPr>
                <w:rFonts w:asciiTheme="minorHAnsi" w:hAnsiTheme="minorHAnsi" w:cstheme="minorHAnsi"/>
                <w:szCs w:val="20"/>
              </w:rPr>
            </w:pPr>
          </w:p>
          <w:p w14:paraId="35542CA1" w14:textId="77777777" w:rsidR="001A494F" w:rsidRPr="005A42B1" w:rsidRDefault="001A494F">
            <w:pPr>
              <w:rPr>
                <w:rFonts w:asciiTheme="minorHAnsi" w:hAnsiTheme="minorHAnsi" w:cstheme="minorHAnsi"/>
                <w:i/>
                <w:szCs w:val="20"/>
              </w:rPr>
            </w:pPr>
            <w:r w:rsidRPr="005A42B1">
              <w:rPr>
                <w:rFonts w:asciiTheme="minorHAnsi" w:hAnsiTheme="minorHAnsi" w:cstheme="minorHAnsi"/>
                <w:i/>
                <w:szCs w:val="20"/>
              </w:rPr>
              <w:t>Dodatni Članak:</w:t>
            </w:r>
          </w:p>
          <w:p w14:paraId="7940DD00" w14:textId="77777777" w:rsidR="001A494F" w:rsidRPr="00E34FCD" w:rsidRDefault="001A494F">
            <w:pPr>
              <w:tabs>
                <w:tab w:val="left" w:pos="3261"/>
              </w:tabs>
              <w:rPr>
                <w:rFonts w:asciiTheme="minorHAnsi" w:hAnsiTheme="minorHAnsi" w:cstheme="minorHAnsi"/>
                <w:bCs/>
                <w:szCs w:val="20"/>
              </w:rPr>
            </w:pPr>
            <w:r w:rsidRPr="005A42B1">
              <w:rPr>
                <w:rFonts w:asciiTheme="minorHAnsi" w:hAnsiTheme="minorHAnsi" w:cstheme="minorHAnsi"/>
                <w:szCs w:val="20"/>
              </w:rPr>
              <w:t xml:space="preserve">Članak 1.1.4.14: </w:t>
            </w:r>
            <w:r w:rsidRPr="005A42B1">
              <w:rPr>
                <w:rFonts w:asciiTheme="minorHAnsi" w:hAnsiTheme="minorHAnsi" w:cstheme="minorHAnsi"/>
                <w:b/>
                <w:szCs w:val="20"/>
              </w:rPr>
              <w:t>„Kamata za zakašnjelo plaćanje'</w:t>
            </w:r>
            <w:r w:rsidRPr="005A42B1">
              <w:rPr>
                <w:rFonts w:asciiTheme="minorHAnsi" w:hAnsiTheme="minorHAnsi" w:cstheme="minorHAnsi"/>
                <w:szCs w:val="20"/>
              </w:rPr>
              <w:t>' ima značenje zakonske zatezne kamate na neplaćeni iznos za svaki dan zakašnjenja tijekom perioda kašnjenja.</w:t>
            </w:r>
          </w:p>
        </w:tc>
      </w:tr>
    </w:tbl>
    <w:p w14:paraId="536629C8"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1A494F" w:rsidRPr="00E34FCD" w14:paraId="5B95FE5C" w14:textId="77777777" w:rsidTr="001A494F">
        <w:tc>
          <w:tcPr>
            <w:tcW w:w="2235" w:type="dxa"/>
            <w:shd w:val="clear" w:color="auto" w:fill="auto"/>
          </w:tcPr>
          <w:p w14:paraId="115DC6B5" w14:textId="77777777" w:rsidR="001A494F" w:rsidRPr="00E34FCD" w:rsidRDefault="001A494F" w:rsidP="005B6AB2">
            <w:pPr>
              <w:tabs>
                <w:tab w:val="left" w:pos="3261"/>
              </w:tabs>
              <w:jc w:val="left"/>
              <w:rPr>
                <w:rFonts w:asciiTheme="minorHAnsi" w:hAnsiTheme="minorHAnsi" w:cstheme="minorHAnsi"/>
                <w:b/>
                <w:bCs/>
                <w:szCs w:val="20"/>
              </w:rPr>
            </w:pPr>
            <w:r w:rsidRPr="00E34FCD">
              <w:rPr>
                <w:rFonts w:asciiTheme="minorHAnsi" w:hAnsiTheme="minorHAnsi" w:cstheme="minorHAnsi"/>
                <w:b/>
                <w:bCs/>
                <w:szCs w:val="20"/>
              </w:rPr>
              <w:t xml:space="preserve">1.1.5 </w:t>
            </w:r>
            <w:r w:rsidRPr="00E34FCD">
              <w:rPr>
                <w:rFonts w:asciiTheme="minorHAnsi" w:hAnsiTheme="minorHAnsi" w:cstheme="minorHAnsi"/>
                <w:b/>
                <w:szCs w:val="20"/>
              </w:rPr>
              <w:t>Radovi i Sredstva</w:t>
            </w:r>
          </w:p>
        </w:tc>
        <w:tc>
          <w:tcPr>
            <w:tcW w:w="283" w:type="dxa"/>
            <w:shd w:val="clear" w:color="auto" w:fill="auto"/>
          </w:tcPr>
          <w:p w14:paraId="559CDA8E" w14:textId="77777777" w:rsidR="001A494F" w:rsidRPr="00E34FCD" w:rsidRDefault="001A494F" w:rsidP="005B6AB2">
            <w:pPr>
              <w:tabs>
                <w:tab w:val="left" w:pos="3261"/>
              </w:tabs>
              <w:rPr>
                <w:rFonts w:asciiTheme="minorHAnsi" w:hAnsiTheme="minorHAnsi" w:cstheme="minorHAnsi"/>
                <w:b/>
                <w:bCs/>
                <w:szCs w:val="20"/>
              </w:rPr>
            </w:pPr>
          </w:p>
        </w:tc>
        <w:tc>
          <w:tcPr>
            <w:tcW w:w="6804" w:type="dxa"/>
            <w:shd w:val="clear" w:color="auto" w:fill="auto"/>
          </w:tcPr>
          <w:p w14:paraId="36C3DD02" w14:textId="63377C54" w:rsidR="00830938" w:rsidRPr="00E34FCD" w:rsidRDefault="00830938">
            <w:pPr>
              <w:tabs>
                <w:tab w:val="left" w:pos="3261"/>
              </w:tabs>
              <w:rPr>
                <w:rFonts w:asciiTheme="minorHAnsi" w:hAnsiTheme="minorHAnsi" w:cstheme="minorHAnsi"/>
                <w:bCs/>
                <w:i/>
                <w:szCs w:val="20"/>
              </w:rPr>
            </w:pPr>
            <w:r w:rsidRPr="00E34FCD">
              <w:rPr>
                <w:rFonts w:asciiTheme="minorHAnsi" w:hAnsiTheme="minorHAnsi" w:cstheme="minorHAnsi"/>
                <w:bCs/>
                <w:i/>
                <w:szCs w:val="20"/>
              </w:rPr>
              <w:t>Izbrisati članak 1.1.5.</w:t>
            </w:r>
            <w:r w:rsidR="00CE4ACD" w:rsidRPr="00E34FCD">
              <w:rPr>
                <w:rFonts w:asciiTheme="minorHAnsi" w:hAnsiTheme="minorHAnsi" w:cstheme="minorHAnsi"/>
                <w:bCs/>
                <w:i/>
                <w:szCs w:val="20"/>
              </w:rPr>
              <w:t>1</w:t>
            </w:r>
            <w:r w:rsidRPr="00E34FCD">
              <w:rPr>
                <w:rFonts w:asciiTheme="minorHAnsi" w:hAnsiTheme="minorHAnsi" w:cstheme="minorHAnsi"/>
                <w:bCs/>
                <w:i/>
                <w:szCs w:val="20"/>
              </w:rPr>
              <w:t>. i zamijeniti ga sljedećim:</w:t>
            </w:r>
          </w:p>
          <w:p w14:paraId="59A8977A" w14:textId="3CE73637" w:rsidR="00830938" w:rsidRPr="00E34FCD" w:rsidRDefault="00830938">
            <w:pPr>
              <w:tabs>
                <w:tab w:val="left" w:pos="3261"/>
              </w:tabs>
              <w:rPr>
                <w:rFonts w:asciiTheme="minorHAnsi" w:hAnsiTheme="minorHAnsi" w:cstheme="minorHAnsi"/>
                <w:bCs/>
                <w:i/>
                <w:szCs w:val="20"/>
              </w:rPr>
            </w:pPr>
            <w:r w:rsidRPr="00E34FCD">
              <w:rPr>
                <w:rFonts w:asciiTheme="minorHAnsi" w:hAnsiTheme="minorHAnsi" w:cstheme="minorHAnsi"/>
                <w:bCs/>
                <w:szCs w:val="20"/>
              </w:rPr>
              <w:t>„</w:t>
            </w:r>
            <w:r w:rsidR="00CE4ACD" w:rsidRPr="00E34FCD">
              <w:rPr>
                <w:rFonts w:asciiTheme="minorHAnsi" w:hAnsiTheme="minorHAnsi" w:cstheme="minorHAnsi"/>
                <w:b/>
                <w:bCs/>
                <w:szCs w:val="20"/>
              </w:rPr>
              <w:t>Mehanizacija izvođača</w:t>
            </w:r>
            <w:r w:rsidRPr="00E34FCD">
              <w:rPr>
                <w:rFonts w:asciiTheme="minorHAnsi" w:hAnsiTheme="minorHAnsi" w:cstheme="minorHAnsi"/>
                <w:bCs/>
                <w:szCs w:val="20"/>
              </w:rPr>
              <w:t xml:space="preserve">“ </w:t>
            </w:r>
            <w:r w:rsidR="00CE4ACD" w:rsidRPr="00E34FCD">
              <w:rPr>
                <w:rFonts w:asciiTheme="minorHAnsi" w:hAnsiTheme="minorHAnsi" w:cstheme="minorHAnsi"/>
                <w:bCs/>
                <w:szCs w:val="20"/>
              </w:rPr>
              <w:t>znači sve aparate, strojeve, opremu, postrojenja, sredstva i druge predmete koji su potrebni za izvođenje i dovršenje Radova i za otklanjanje svih nedostataka. Međutim, Mehanizacija Izvođača isključuje Pripremne radove, Mehanizaciju Naručitelja (ako postoji), Postrojenje, Materijale i sve druge predmete koji će činiti ili čine dio Stalnih radova</w:t>
            </w:r>
            <w:r w:rsidRPr="00E34FCD">
              <w:rPr>
                <w:rFonts w:asciiTheme="minorHAnsi" w:hAnsiTheme="minorHAnsi" w:cstheme="minorHAnsi"/>
                <w:bCs/>
                <w:i/>
                <w:szCs w:val="20"/>
              </w:rPr>
              <w:t>.</w:t>
            </w:r>
            <w:r w:rsidR="00CE4ACD" w:rsidRPr="00E34FCD">
              <w:rPr>
                <w:rFonts w:asciiTheme="minorHAnsi" w:hAnsiTheme="minorHAnsi" w:cstheme="minorHAnsi"/>
                <w:bCs/>
                <w:i/>
                <w:szCs w:val="20"/>
              </w:rPr>
              <w:t>“</w:t>
            </w:r>
          </w:p>
          <w:p w14:paraId="5C2C05A0" w14:textId="77777777" w:rsidR="00830938" w:rsidRPr="00E34FCD" w:rsidRDefault="00830938">
            <w:pPr>
              <w:tabs>
                <w:tab w:val="left" w:pos="3261"/>
              </w:tabs>
              <w:rPr>
                <w:rFonts w:asciiTheme="minorHAnsi" w:hAnsiTheme="minorHAnsi" w:cstheme="minorHAnsi"/>
                <w:bCs/>
                <w:i/>
                <w:szCs w:val="20"/>
              </w:rPr>
            </w:pPr>
          </w:p>
          <w:p w14:paraId="7D795A64" w14:textId="13025964" w:rsidR="001A494F" w:rsidRPr="00E34FCD" w:rsidRDefault="001A494F">
            <w:pPr>
              <w:tabs>
                <w:tab w:val="left" w:pos="3261"/>
              </w:tabs>
              <w:rPr>
                <w:rFonts w:asciiTheme="minorHAnsi" w:hAnsiTheme="minorHAnsi" w:cstheme="minorHAnsi"/>
                <w:bCs/>
                <w:i/>
                <w:szCs w:val="20"/>
              </w:rPr>
            </w:pPr>
            <w:r w:rsidRPr="00E34FCD">
              <w:rPr>
                <w:rFonts w:asciiTheme="minorHAnsi" w:hAnsiTheme="minorHAnsi" w:cstheme="minorHAnsi"/>
                <w:bCs/>
                <w:i/>
                <w:szCs w:val="20"/>
              </w:rPr>
              <w:t xml:space="preserve">U Članku 1.1.5.6. brisati </w:t>
            </w:r>
            <w:r w:rsidRPr="00E34FCD">
              <w:rPr>
                <w:rFonts w:asciiTheme="minorHAnsi" w:hAnsiTheme="minorHAnsi" w:cstheme="minorHAnsi"/>
                <w:bCs/>
                <w:szCs w:val="20"/>
              </w:rPr>
              <w:t>„(ako postoje)“</w:t>
            </w:r>
            <w:r w:rsidRPr="00E34FCD">
              <w:rPr>
                <w:rFonts w:asciiTheme="minorHAnsi" w:hAnsiTheme="minorHAnsi" w:cstheme="minorHAnsi"/>
                <w:bCs/>
                <w:i/>
                <w:szCs w:val="20"/>
              </w:rPr>
              <w:t xml:space="preserve"> i dodati:</w:t>
            </w:r>
          </w:p>
          <w:p w14:paraId="7AD659E5" w14:textId="77777777" w:rsidR="001A494F" w:rsidRDefault="001A494F">
            <w:pPr>
              <w:tabs>
                <w:tab w:val="left" w:pos="3261"/>
              </w:tabs>
              <w:rPr>
                <w:rFonts w:asciiTheme="minorHAnsi" w:hAnsiTheme="minorHAnsi" w:cstheme="minorHAnsi"/>
                <w:bCs/>
                <w:szCs w:val="20"/>
              </w:rPr>
            </w:pPr>
            <w:r w:rsidRPr="00E34FCD">
              <w:rPr>
                <w:rFonts w:asciiTheme="minorHAnsi" w:hAnsiTheme="minorHAnsi" w:cstheme="minorHAnsi"/>
                <w:bCs/>
                <w:szCs w:val="20"/>
              </w:rPr>
              <w:t>„ili pis</w:t>
            </w:r>
            <w:r w:rsidR="00AE0EFB" w:rsidRPr="00E34FCD">
              <w:rPr>
                <w:rFonts w:asciiTheme="minorHAnsi" w:hAnsiTheme="minorHAnsi" w:cstheme="minorHAnsi"/>
                <w:bCs/>
                <w:szCs w:val="20"/>
              </w:rPr>
              <w:t>anim putem</w:t>
            </w:r>
            <w:r w:rsidRPr="00E34FCD">
              <w:rPr>
                <w:rFonts w:asciiTheme="minorHAnsi" w:hAnsiTheme="minorHAnsi" w:cstheme="minorHAnsi"/>
                <w:bCs/>
                <w:szCs w:val="20"/>
              </w:rPr>
              <w:t xml:space="preserve"> dogovoreno između Ugovornih strana da se smatra Dijelom Radova."</w:t>
            </w:r>
          </w:p>
          <w:p w14:paraId="3F1C646F" w14:textId="4BBFD607" w:rsidR="008C69E5" w:rsidRPr="008C69E5" w:rsidRDefault="008C69E5">
            <w:pPr>
              <w:tabs>
                <w:tab w:val="left" w:pos="3261"/>
              </w:tabs>
              <w:rPr>
                <w:rFonts w:asciiTheme="minorHAnsi" w:hAnsiTheme="minorHAnsi" w:cstheme="minorHAnsi"/>
                <w:bCs/>
                <w:i/>
                <w:szCs w:val="20"/>
              </w:rPr>
            </w:pPr>
            <w:r w:rsidRPr="008C69E5">
              <w:rPr>
                <w:rFonts w:asciiTheme="minorHAnsi" w:hAnsiTheme="minorHAnsi" w:cstheme="minorHAnsi"/>
                <w:bCs/>
                <w:i/>
                <w:szCs w:val="20"/>
              </w:rPr>
              <w:t>Izbrisati članak 1.1.5.8 i zamijeniti ga sljedećim:</w:t>
            </w:r>
          </w:p>
          <w:p w14:paraId="78B941B0" w14:textId="3033E684" w:rsidR="008C69E5" w:rsidRDefault="008C69E5" w:rsidP="008C69E5">
            <w:pPr>
              <w:autoSpaceDE w:val="0"/>
              <w:autoSpaceDN w:val="0"/>
              <w:rPr>
                <w:rFonts w:ascii="Calibri" w:hAnsi="Calibri"/>
              </w:rPr>
            </w:pPr>
            <w:r w:rsidRPr="008C69E5">
              <w:rPr>
                <w:rFonts w:asciiTheme="minorHAnsi" w:hAnsiTheme="minorHAnsi" w:cstheme="minorHAnsi"/>
                <w:b/>
                <w:bCs/>
                <w:szCs w:val="20"/>
              </w:rPr>
              <w:t xml:space="preserve">„Radovi“ </w:t>
            </w:r>
            <w:r w:rsidRPr="00D12F75">
              <w:rPr>
                <w:rFonts w:asciiTheme="minorHAnsi" w:hAnsiTheme="minorHAnsi" w:cstheme="minorHAnsi"/>
                <w:bCs/>
                <w:szCs w:val="20"/>
              </w:rPr>
              <w:t>označavaju Stalne radove i Privremene radove ili bilo koji od njih, već prema potrebi. Radovi uključuju</w:t>
            </w:r>
            <w:r w:rsidR="003F4D41">
              <w:rPr>
                <w:rFonts w:asciiTheme="minorHAnsi" w:hAnsiTheme="minorHAnsi" w:cstheme="minorHAnsi"/>
                <w:bCs/>
                <w:szCs w:val="20"/>
              </w:rPr>
              <w:t xml:space="preserve"> lokacije pozajmišta inertnog materijala</w:t>
            </w:r>
            <w:r w:rsidRPr="00D12F75">
              <w:rPr>
                <w:rFonts w:asciiTheme="minorHAnsi" w:hAnsiTheme="minorHAnsi" w:cstheme="minorHAnsi"/>
                <w:bCs/>
                <w:szCs w:val="20"/>
              </w:rPr>
              <w:t xml:space="preserve"> </w:t>
            </w:r>
            <w:r w:rsidR="003F4D41">
              <w:rPr>
                <w:rFonts w:asciiTheme="minorHAnsi" w:hAnsiTheme="minorHAnsi" w:cstheme="minorHAnsi"/>
                <w:bCs/>
                <w:szCs w:val="20"/>
              </w:rPr>
              <w:t xml:space="preserve">kao </w:t>
            </w:r>
            <w:r w:rsidRPr="00D12F75">
              <w:rPr>
                <w:rFonts w:asciiTheme="minorHAnsi" w:hAnsiTheme="minorHAnsi" w:cstheme="minorHAnsi"/>
                <w:bCs/>
                <w:szCs w:val="20"/>
              </w:rPr>
              <w:t>i prijevoz opasnog otpada do postrojenja za spaljivanje, kao i samo spaljivanje, neovisno nalazi li se Postrojenje u Zemlji ili izvan nje.</w:t>
            </w:r>
          </w:p>
          <w:p w14:paraId="338DA23E" w14:textId="10F81544" w:rsidR="008C69E5" w:rsidRPr="008C69E5" w:rsidRDefault="008C69E5">
            <w:pPr>
              <w:tabs>
                <w:tab w:val="left" w:pos="3261"/>
              </w:tabs>
              <w:rPr>
                <w:rFonts w:asciiTheme="minorHAnsi" w:hAnsiTheme="minorHAnsi" w:cstheme="minorHAnsi"/>
                <w:b/>
                <w:bCs/>
                <w:szCs w:val="20"/>
              </w:rPr>
            </w:pPr>
          </w:p>
        </w:tc>
      </w:tr>
    </w:tbl>
    <w:p w14:paraId="244C0776"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53757E" w:rsidRPr="00E34FCD" w14:paraId="4E3ABD1A" w14:textId="77777777" w:rsidTr="001A494F">
        <w:tc>
          <w:tcPr>
            <w:tcW w:w="2235" w:type="dxa"/>
            <w:shd w:val="clear" w:color="auto" w:fill="auto"/>
          </w:tcPr>
          <w:p w14:paraId="13C6ECE5" w14:textId="77777777" w:rsidR="001A494F" w:rsidRPr="00E34FCD" w:rsidRDefault="001A494F" w:rsidP="005B6AB2">
            <w:pPr>
              <w:rPr>
                <w:rFonts w:asciiTheme="minorHAnsi" w:hAnsiTheme="minorHAnsi" w:cstheme="minorHAnsi"/>
                <w:szCs w:val="20"/>
              </w:rPr>
            </w:pPr>
            <w:r w:rsidRPr="00E34FCD">
              <w:rPr>
                <w:rFonts w:asciiTheme="minorHAnsi" w:hAnsiTheme="minorHAnsi" w:cstheme="minorHAnsi"/>
                <w:b/>
                <w:szCs w:val="20"/>
              </w:rPr>
              <w:t>1.1.6 Ostale definicije</w:t>
            </w:r>
          </w:p>
        </w:tc>
        <w:tc>
          <w:tcPr>
            <w:tcW w:w="283" w:type="dxa"/>
            <w:shd w:val="clear" w:color="auto" w:fill="auto"/>
          </w:tcPr>
          <w:p w14:paraId="517ADB6A" w14:textId="77777777" w:rsidR="001A494F" w:rsidRPr="00E34FCD" w:rsidRDefault="001A494F" w:rsidP="005B6AB2">
            <w:pPr>
              <w:jc w:val="center"/>
              <w:rPr>
                <w:rFonts w:asciiTheme="minorHAnsi" w:hAnsiTheme="minorHAnsi" w:cstheme="minorHAnsi"/>
                <w:b/>
                <w:bCs/>
                <w:szCs w:val="20"/>
              </w:rPr>
            </w:pPr>
          </w:p>
        </w:tc>
        <w:tc>
          <w:tcPr>
            <w:tcW w:w="6804" w:type="dxa"/>
            <w:shd w:val="clear" w:color="auto" w:fill="auto"/>
          </w:tcPr>
          <w:p w14:paraId="4285E26A" w14:textId="2A9DB25F" w:rsidR="008E05A9" w:rsidRPr="00E34FCD" w:rsidRDefault="008E05A9">
            <w:pPr>
              <w:autoSpaceDE w:val="0"/>
              <w:autoSpaceDN w:val="0"/>
              <w:adjustRightInd w:val="0"/>
              <w:rPr>
                <w:rFonts w:asciiTheme="minorHAnsi" w:hAnsiTheme="minorHAnsi" w:cstheme="minorHAnsi"/>
                <w:szCs w:val="20"/>
              </w:rPr>
            </w:pPr>
            <w:r w:rsidRPr="00E34FCD">
              <w:rPr>
                <w:rFonts w:asciiTheme="minorHAnsi" w:hAnsiTheme="minorHAnsi" w:cstheme="minorHAnsi"/>
                <w:szCs w:val="20"/>
              </w:rPr>
              <w:t>U članku 1.1.6.3. riječ ”Specifikaciji” zamjenjuje se  riječima "Zahtjevima naručitelja".</w:t>
            </w:r>
          </w:p>
          <w:p w14:paraId="7140639F" w14:textId="3353E769" w:rsidR="001A494F" w:rsidRPr="00E34FCD" w:rsidRDefault="001A494F">
            <w:pPr>
              <w:autoSpaceDE w:val="0"/>
              <w:autoSpaceDN w:val="0"/>
              <w:adjustRightInd w:val="0"/>
              <w:rPr>
                <w:rFonts w:asciiTheme="minorHAnsi" w:hAnsiTheme="minorHAnsi" w:cstheme="minorHAnsi"/>
                <w:i/>
                <w:iCs/>
                <w:szCs w:val="20"/>
              </w:rPr>
            </w:pPr>
          </w:p>
        </w:tc>
      </w:tr>
      <w:tr w:rsidR="0053757E" w:rsidRPr="00E34FCD" w14:paraId="293C0D67" w14:textId="77777777" w:rsidTr="001A494F">
        <w:tc>
          <w:tcPr>
            <w:tcW w:w="2235" w:type="dxa"/>
            <w:shd w:val="clear" w:color="auto" w:fill="auto"/>
          </w:tcPr>
          <w:p w14:paraId="594B3905" w14:textId="77777777" w:rsidR="008E05A9" w:rsidRPr="00E34FCD" w:rsidRDefault="008E05A9" w:rsidP="00F56F1C">
            <w:pPr>
              <w:rPr>
                <w:rFonts w:asciiTheme="minorHAnsi" w:hAnsiTheme="minorHAnsi" w:cstheme="minorHAnsi"/>
                <w:b/>
                <w:szCs w:val="20"/>
              </w:rPr>
            </w:pPr>
          </w:p>
        </w:tc>
        <w:tc>
          <w:tcPr>
            <w:tcW w:w="283" w:type="dxa"/>
            <w:shd w:val="clear" w:color="auto" w:fill="auto"/>
          </w:tcPr>
          <w:p w14:paraId="35D76429" w14:textId="77777777" w:rsidR="008E05A9" w:rsidRPr="00E34FCD" w:rsidRDefault="008E05A9" w:rsidP="005B6AB2">
            <w:pPr>
              <w:jc w:val="center"/>
              <w:rPr>
                <w:rFonts w:asciiTheme="minorHAnsi" w:hAnsiTheme="minorHAnsi" w:cstheme="minorHAnsi"/>
                <w:b/>
                <w:bCs/>
                <w:szCs w:val="20"/>
              </w:rPr>
            </w:pPr>
          </w:p>
        </w:tc>
        <w:tc>
          <w:tcPr>
            <w:tcW w:w="6804" w:type="dxa"/>
            <w:shd w:val="clear" w:color="auto" w:fill="auto"/>
          </w:tcPr>
          <w:p w14:paraId="232A4F97" w14:textId="59D41774" w:rsidR="008E05A9" w:rsidRPr="00E34FCD" w:rsidRDefault="008E05A9" w:rsidP="005B6AB2">
            <w:pPr>
              <w:autoSpaceDE w:val="0"/>
              <w:autoSpaceDN w:val="0"/>
              <w:adjustRightInd w:val="0"/>
              <w:rPr>
                <w:rFonts w:asciiTheme="minorHAnsi" w:hAnsiTheme="minorHAnsi" w:cstheme="minorHAnsi"/>
                <w:i/>
                <w:iCs/>
                <w:szCs w:val="20"/>
              </w:rPr>
            </w:pPr>
            <w:r w:rsidRPr="00E34FCD">
              <w:rPr>
                <w:rFonts w:asciiTheme="minorHAnsi" w:hAnsiTheme="minorHAnsi" w:cstheme="minorHAnsi"/>
                <w:i/>
                <w:iCs/>
                <w:szCs w:val="20"/>
              </w:rPr>
              <w:t>Dodatni Članci:</w:t>
            </w:r>
          </w:p>
        </w:tc>
      </w:tr>
      <w:tr w:rsidR="0053757E" w:rsidRPr="00E34FCD" w14:paraId="64BA607D" w14:textId="77777777" w:rsidTr="001A494F">
        <w:tc>
          <w:tcPr>
            <w:tcW w:w="2235" w:type="dxa"/>
            <w:shd w:val="clear" w:color="auto" w:fill="auto"/>
          </w:tcPr>
          <w:p w14:paraId="3E756F7A" w14:textId="77777777" w:rsidR="001A494F" w:rsidRPr="00E34FCD" w:rsidRDefault="001A494F" w:rsidP="00F56F1C">
            <w:pPr>
              <w:rPr>
                <w:rFonts w:asciiTheme="minorHAnsi" w:hAnsiTheme="minorHAnsi" w:cstheme="minorHAnsi"/>
                <w:szCs w:val="20"/>
              </w:rPr>
            </w:pPr>
          </w:p>
        </w:tc>
        <w:tc>
          <w:tcPr>
            <w:tcW w:w="283" w:type="dxa"/>
            <w:shd w:val="clear" w:color="auto" w:fill="auto"/>
          </w:tcPr>
          <w:p w14:paraId="3A427DC7" w14:textId="77777777" w:rsidR="001A494F" w:rsidRPr="00E34FCD" w:rsidRDefault="001A494F" w:rsidP="005B6AB2">
            <w:pPr>
              <w:rPr>
                <w:rFonts w:asciiTheme="minorHAnsi" w:hAnsiTheme="minorHAnsi" w:cstheme="minorHAnsi"/>
                <w:szCs w:val="20"/>
              </w:rPr>
            </w:pPr>
          </w:p>
        </w:tc>
        <w:tc>
          <w:tcPr>
            <w:tcW w:w="6804" w:type="dxa"/>
            <w:shd w:val="clear" w:color="auto" w:fill="auto"/>
          </w:tcPr>
          <w:p w14:paraId="23E008B2" w14:textId="77777777" w:rsidR="001A494F" w:rsidRPr="00E34FCD" w:rsidRDefault="001A494F" w:rsidP="005B6AB2">
            <w:pPr>
              <w:keepNext/>
              <w:rPr>
                <w:rFonts w:asciiTheme="minorHAnsi" w:hAnsiTheme="minorHAnsi" w:cstheme="minorHAnsi"/>
                <w:i/>
                <w:iCs/>
                <w:szCs w:val="20"/>
              </w:rPr>
            </w:pPr>
            <w:r w:rsidRPr="00E34FCD">
              <w:rPr>
                <w:rFonts w:asciiTheme="minorHAnsi" w:hAnsiTheme="minorHAnsi" w:cstheme="minorHAnsi"/>
                <w:iCs/>
                <w:szCs w:val="20"/>
              </w:rPr>
              <w:t>Članak 1.1.6.10</w:t>
            </w:r>
            <w:r w:rsidRPr="00E34FCD">
              <w:rPr>
                <w:rFonts w:asciiTheme="minorHAnsi" w:hAnsiTheme="minorHAnsi" w:cstheme="minorHAnsi"/>
                <w:szCs w:val="20"/>
              </w:rPr>
              <w:t>. „</w:t>
            </w:r>
            <w:r w:rsidRPr="00E34FCD">
              <w:rPr>
                <w:rFonts w:asciiTheme="minorHAnsi" w:hAnsiTheme="minorHAnsi" w:cstheme="minorHAnsi"/>
                <w:b/>
                <w:szCs w:val="20"/>
              </w:rPr>
              <w:t>Dozvola</w:t>
            </w:r>
            <w:r w:rsidRPr="00E34FCD">
              <w:rPr>
                <w:rFonts w:asciiTheme="minorHAnsi" w:hAnsiTheme="minorHAnsi" w:cstheme="minorHAnsi"/>
                <w:szCs w:val="20"/>
              </w:rPr>
              <w:t>" znači službeni akt potreban da se odobri građenje sukladno Zakonu.</w:t>
            </w:r>
          </w:p>
        </w:tc>
      </w:tr>
      <w:tr w:rsidR="001A494F" w:rsidRPr="00E34FCD" w14:paraId="0118FECD" w14:textId="77777777" w:rsidTr="001A494F">
        <w:tc>
          <w:tcPr>
            <w:tcW w:w="2235" w:type="dxa"/>
            <w:shd w:val="clear" w:color="auto" w:fill="auto"/>
          </w:tcPr>
          <w:p w14:paraId="5D1494B8" w14:textId="77777777" w:rsidR="001A494F" w:rsidRPr="00E34FCD" w:rsidRDefault="001A494F" w:rsidP="00F56F1C">
            <w:pPr>
              <w:rPr>
                <w:rFonts w:asciiTheme="minorHAnsi" w:hAnsiTheme="minorHAnsi" w:cstheme="minorHAnsi"/>
                <w:szCs w:val="20"/>
              </w:rPr>
            </w:pPr>
          </w:p>
        </w:tc>
        <w:tc>
          <w:tcPr>
            <w:tcW w:w="283" w:type="dxa"/>
            <w:shd w:val="clear" w:color="auto" w:fill="auto"/>
          </w:tcPr>
          <w:p w14:paraId="799A339A" w14:textId="77777777" w:rsidR="001A494F" w:rsidRPr="00E34FCD" w:rsidRDefault="001A494F" w:rsidP="005B6AB2">
            <w:pPr>
              <w:rPr>
                <w:rFonts w:asciiTheme="minorHAnsi" w:hAnsiTheme="minorHAnsi" w:cstheme="minorHAnsi"/>
                <w:szCs w:val="20"/>
              </w:rPr>
            </w:pPr>
          </w:p>
        </w:tc>
        <w:tc>
          <w:tcPr>
            <w:tcW w:w="6804" w:type="dxa"/>
            <w:shd w:val="clear" w:color="auto" w:fill="auto"/>
          </w:tcPr>
          <w:p w14:paraId="2BBA9634" w14:textId="04D24575" w:rsidR="001A494F" w:rsidRPr="00E34FCD" w:rsidRDefault="001A494F" w:rsidP="005B6AB2">
            <w:pPr>
              <w:rPr>
                <w:rFonts w:asciiTheme="minorHAnsi" w:hAnsiTheme="minorHAnsi" w:cstheme="minorHAnsi"/>
                <w:bCs/>
                <w:szCs w:val="20"/>
              </w:rPr>
            </w:pPr>
            <w:r w:rsidRPr="00E34FCD">
              <w:rPr>
                <w:rFonts w:asciiTheme="minorHAnsi" w:hAnsiTheme="minorHAnsi" w:cstheme="minorHAnsi"/>
                <w:iCs/>
                <w:szCs w:val="20"/>
              </w:rPr>
              <w:t>Članak 1.1.6.11.</w:t>
            </w:r>
            <w:r w:rsidRPr="00E34FCD">
              <w:rPr>
                <w:rFonts w:asciiTheme="minorHAnsi" w:hAnsiTheme="minorHAnsi" w:cstheme="minorHAnsi"/>
                <w:i/>
                <w:iCs/>
                <w:szCs w:val="20"/>
              </w:rPr>
              <w:t xml:space="preserve"> </w:t>
            </w:r>
            <w:r w:rsidRPr="00E34FCD">
              <w:rPr>
                <w:rFonts w:asciiTheme="minorHAnsi" w:hAnsiTheme="minorHAnsi" w:cstheme="minorHAnsi"/>
                <w:b/>
                <w:bCs/>
                <w:szCs w:val="20"/>
              </w:rPr>
              <w:t xml:space="preserve">„Građevinski dnevnik” </w:t>
            </w:r>
            <w:r w:rsidRPr="00E34FCD">
              <w:rPr>
                <w:rFonts w:asciiTheme="minorHAnsi" w:hAnsiTheme="minorHAnsi" w:cstheme="minorHAnsi"/>
                <w:bCs/>
                <w:szCs w:val="20"/>
              </w:rPr>
              <w:t xml:space="preserve">znači dokument određen člankom 135. </w:t>
            </w:r>
            <w:r w:rsidRPr="00E34FCD">
              <w:rPr>
                <w:rFonts w:asciiTheme="minorHAnsi" w:hAnsiTheme="minorHAnsi" w:cstheme="minorHAnsi"/>
                <w:szCs w:val="20"/>
              </w:rPr>
              <w:t>Zakona o gradnji (Narodne novine 153</w:t>
            </w:r>
            <w:r w:rsidR="00B002F7" w:rsidRPr="00E34FCD">
              <w:rPr>
                <w:rFonts w:asciiTheme="minorHAnsi" w:hAnsiTheme="minorHAnsi" w:cstheme="minorHAnsi"/>
                <w:szCs w:val="20"/>
              </w:rPr>
              <w:t>/</w:t>
            </w:r>
            <w:r w:rsidRPr="00E34FCD">
              <w:rPr>
                <w:rFonts w:asciiTheme="minorHAnsi" w:hAnsiTheme="minorHAnsi" w:cstheme="minorHAnsi"/>
                <w:szCs w:val="20"/>
              </w:rPr>
              <w:t>13</w:t>
            </w:r>
            <w:r w:rsidR="00125A5B" w:rsidRPr="00E34FCD">
              <w:rPr>
                <w:rFonts w:asciiTheme="minorHAnsi" w:hAnsiTheme="minorHAnsi" w:cstheme="minorHAnsi"/>
                <w:szCs w:val="20"/>
              </w:rPr>
              <w:t>, 20/17</w:t>
            </w:r>
            <w:r w:rsidR="003B066F">
              <w:rPr>
                <w:rFonts w:asciiTheme="minorHAnsi" w:hAnsiTheme="minorHAnsi" w:cstheme="minorHAnsi"/>
                <w:szCs w:val="20"/>
              </w:rPr>
              <w:t>, 39/19</w:t>
            </w:r>
            <w:r w:rsidRPr="00E34FCD">
              <w:rPr>
                <w:rFonts w:asciiTheme="minorHAnsi" w:hAnsiTheme="minorHAnsi" w:cstheme="minorHAnsi"/>
                <w:szCs w:val="20"/>
              </w:rPr>
              <w:t xml:space="preserve"> s izmjenama i dopunama) kao i odredbama Pravilnik</w:t>
            </w:r>
            <w:r w:rsidR="0074274C" w:rsidRPr="00E34FCD">
              <w:rPr>
                <w:rFonts w:asciiTheme="minorHAnsi" w:hAnsiTheme="minorHAnsi" w:cstheme="minorHAnsi"/>
                <w:szCs w:val="20"/>
              </w:rPr>
              <w:t>a</w:t>
            </w:r>
            <w:r w:rsidRPr="00E34FCD">
              <w:rPr>
                <w:rFonts w:asciiTheme="minorHAnsi" w:hAnsiTheme="minorHAnsi" w:cstheme="minorHAnsi"/>
                <w:szCs w:val="20"/>
              </w:rPr>
              <w:t xml:space="preserve"> o načinu provedbe stručnog nadzora građenja, obrascu, uvjetima i načinu vođenja građevinskog dnevnika te o sadržaju završnog </w:t>
            </w:r>
            <w:r w:rsidR="004613AA" w:rsidRPr="00E34FCD">
              <w:rPr>
                <w:rFonts w:asciiTheme="minorHAnsi" w:hAnsiTheme="minorHAnsi" w:cstheme="minorHAnsi"/>
                <w:szCs w:val="20"/>
              </w:rPr>
              <w:t>izvješća nadzornog inženjera (Narodne novine br.</w:t>
            </w:r>
            <w:r w:rsidRPr="00E34FCD">
              <w:rPr>
                <w:rFonts w:asciiTheme="minorHAnsi" w:hAnsiTheme="minorHAnsi" w:cstheme="minorHAnsi"/>
                <w:szCs w:val="20"/>
              </w:rPr>
              <w:t xml:space="preserve"> 111/14</w:t>
            </w:r>
            <w:r w:rsidR="004613AA" w:rsidRPr="00E34FCD">
              <w:rPr>
                <w:rFonts w:asciiTheme="minorHAnsi" w:hAnsiTheme="minorHAnsi" w:cstheme="minorHAnsi"/>
                <w:szCs w:val="20"/>
              </w:rPr>
              <w:t>, 107/15</w:t>
            </w:r>
            <w:r w:rsidR="0074274C" w:rsidRPr="00E34FCD">
              <w:rPr>
                <w:rFonts w:asciiTheme="minorHAnsi" w:hAnsiTheme="minorHAnsi" w:cstheme="minorHAnsi"/>
                <w:szCs w:val="20"/>
              </w:rPr>
              <w:t>, 20/17</w:t>
            </w:r>
            <w:r w:rsidRPr="00E34FCD">
              <w:rPr>
                <w:rFonts w:asciiTheme="minorHAnsi" w:hAnsiTheme="minorHAnsi" w:cstheme="minorHAnsi"/>
                <w:szCs w:val="20"/>
              </w:rPr>
              <w:t xml:space="preserve"> s izmjenama i dopunama) </w:t>
            </w:r>
            <w:r w:rsidRPr="00E34FCD">
              <w:rPr>
                <w:rFonts w:asciiTheme="minorHAnsi" w:hAnsiTheme="minorHAnsi" w:cstheme="minorHAnsi"/>
                <w:bCs/>
                <w:szCs w:val="20"/>
              </w:rPr>
              <w:t>koji Izvođač mora uspostaviti i voditi na Gradilištu. Svi upisi u Građevinski dnevnik moraju biti potpisani od Izvođača i Nadzornog inženjera.</w:t>
            </w:r>
          </w:p>
          <w:p w14:paraId="6BB35B14" w14:textId="35643228" w:rsidR="00595E29" w:rsidRPr="00E34FCD" w:rsidRDefault="001A494F">
            <w:pPr>
              <w:rPr>
                <w:rFonts w:asciiTheme="minorHAnsi" w:hAnsiTheme="minorHAnsi" w:cstheme="minorHAnsi"/>
                <w:szCs w:val="20"/>
              </w:rPr>
            </w:pPr>
            <w:r w:rsidRPr="00E34FCD">
              <w:rPr>
                <w:rFonts w:asciiTheme="minorHAnsi" w:hAnsiTheme="minorHAnsi" w:cstheme="minorHAnsi"/>
                <w:szCs w:val="20"/>
              </w:rPr>
              <w:t>Članak 1.1.6.12. „</w:t>
            </w:r>
            <w:r w:rsidRPr="00E34FCD">
              <w:rPr>
                <w:rFonts w:asciiTheme="minorHAnsi" w:hAnsiTheme="minorHAnsi" w:cstheme="minorHAnsi"/>
                <w:b/>
                <w:szCs w:val="20"/>
              </w:rPr>
              <w:t>Uporabna dozvola</w:t>
            </w:r>
            <w:r w:rsidRPr="00E34FCD">
              <w:rPr>
                <w:rFonts w:asciiTheme="minorHAnsi" w:hAnsiTheme="minorHAnsi" w:cstheme="minorHAnsi"/>
                <w:szCs w:val="20"/>
              </w:rPr>
              <w:t xml:space="preserve">“ znači službeni akt kojim se dozvoljava korištenje, odnosno stavljanje u pogon, te nakon čijeg izdavanja se može izdati rješenje za obavljanje djelatnosti prema posebnom Zakonu, a koja se izdaje sukladno Zakonu o gradnji (Narodne novine br. </w:t>
            </w:r>
            <w:r w:rsidR="00B002F7" w:rsidRPr="00E34FCD">
              <w:rPr>
                <w:rFonts w:asciiTheme="minorHAnsi" w:hAnsiTheme="minorHAnsi" w:cstheme="minorHAnsi"/>
                <w:szCs w:val="20"/>
              </w:rPr>
              <w:t>153/</w:t>
            </w:r>
            <w:r w:rsidRPr="00E34FCD">
              <w:rPr>
                <w:rFonts w:asciiTheme="minorHAnsi" w:hAnsiTheme="minorHAnsi" w:cstheme="minorHAnsi"/>
                <w:szCs w:val="20"/>
              </w:rPr>
              <w:t>13</w:t>
            </w:r>
            <w:r w:rsidR="00125A5B" w:rsidRPr="00E34FCD">
              <w:rPr>
                <w:rFonts w:asciiTheme="minorHAnsi" w:hAnsiTheme="minorHAnsi" w:cstheme="minorHAnsi"/>
                <w:szCs w:val="20"/>
              </w:rPr>
              <w:t>, 20/17</w:t>
            </w:r>
            <w:r w:rsidR="003B066F">
              <w:rPr>
                <w:rFonts w:asciiTheme="minorHAnsi" w:hAnsiTheme="minorHAnsi" w:cstheme="minorHAnsi"/>
                <w:szCs w:val="20"/>
              </w:rPr>
              <w:t>, 39/19</w:t>
            </w:r>
            <w:r w:rsidRPr="00E34FCD">
              <w:rPr>
                <w:rFonts w:asciiTheme="minorHAnsi" w:hAnsiTheme="minorHAnsi" w:cstheme="minorHAnsi"/>
                <w:bCs/>
                <w:szCs w:val="20"/>
              </w:rPr>
              <w:t xml:space="preserve"> s izmjenama i dopunama</w:t>
            </w:r>
            <w:r w:rsidRPr="00E34FCD">
              <w:rPr>
                <w:rFonts w:asciiTheme="minorHAnsi" w:hAnsiTheme="minorHAnsi" w:cstheme="minorHAnsi"/>
                <w:szCs w:val="20"/>
              </w:rPr>
              <w:t>).</w:t>
            </w:r>
          </w:p>
          <w:p w14:paraId="67027437" w14:textId="77777777" w:rsidR="00CE4ACD" w:rsidRDefault="00963A70" w:rsidP="00F56F1C">
            <w:pPr>
              <w:rPr>
                <w:rFonts w:asciiTheme="minorHAnsi" w:hAnsiTheme="minorHAnsi" w:cstheme="minorHAnsi"/>
              </w:rPr>
            </w:pPr>
            <w:r w:rsidRPr="00E34FCD">
              <w:rPr>
                <w:rFonts w:asciiTheme="minorHAnsi" w:hAnsiTheme="minorHAnsi" w:cstheme="minorHAnsi"/>
              </w:rPr>
              <w:t>Članak 1.1.6.13. “</w:t>
            </w:r>
            <w:r w:rsidRPr="00E34FCD">
              <w:rPr>
                <w:rFonts w:asciiTheme="minorHAnsi" w:hAnsiTheme="minorHAnsi" w:cstheme="minorHAnsi"/>
                <w:b/>
              </w:rPr>
              <w:t>Projekt izvedenog stanja</w:t>
            </w:r>
            <w:r w:rsidRPr="00E34FCD">
              <w:rPr>
                <w:rFonts w:asciiTheme="minorHAnsi" w:hAnsiTheme="minorHAnsi" w:cstheme="minorHAnsi"/>
              </w:rPr>
              <w:t>” ima značenje izvedbenog projekta građevine sa svim ucrtanim izmjenama i dopunama sukladno stvarno izvedenim radovima.</w:t>
            </w:r>
          </w:p>
          <w:p w14:paraId="30211B17" w14:textId="481D480B" w:rsidR="005B6AB2" w:rsidRPr="00E34FCD" w:rsidRDefault="005B6AB2" w:rsidP="005B6AB2">
            <w:pPr>
              <w:rPr>
                <w:rFonts w:asciiTheme="minorHAnsi" w:hAnsiTheme="minorHAnsi" w:cstheme="minorHAnsi"/>
                <w:szCs w:val="20"/>
              </w:rPr>
            </w:pPr>
            <w:r w:rsidRPr="00A93159">
              <w:rPr>
                <w:rFonts w:asciiTheme="minorHAnsi" w:hAnsiTheme="minorHAnsi" w:cstheme="minorHAnsi"/>
              </w:rPr>
              <w:t>Članak 1.1.6.14</w:t>
            </w:r>
            <w:r>
              <w:rPr>
                <w:rFonts w:asciiTheme="minorHAnsi" w:hAnsiTheme="minorHAnsi" w:cstheme="minorHAnsi"/>
              </w:rPr>
              <w:t>.</w:t>
            </w:r>
            <w:r w:rsidRPr="00A93159">
              <w:rPr>
                <w:rFonts w:asciiTheme="minorHAnsi" w:hAnsiTheme="minorHAnsi" w:cstheme="minorHAnsi"/>
              </w:rPr>
              <w:t xml:space="preserve"> “</w:t>
            </w:r>
            <w:r w:rsidRPr="00A93159">
              <w:rPr>
                <w:rFonts w:asciiTheme="minorHAnsi" w:hAnsiTheme="minorHAnsi" w:cstheme="minorHAnsi"/>
                <w:b/>
              </w:rPr>
              <w:t>Sredstvo osiguranja za otklanjanje nedostataka</w:t>
            </w:r>
            <w:r w:rsidRPr="00A93159">
              <w:rPr>
                <w:rFonts w:asciiTheme="minorHAnsi" w:hAnsiTheme="minorHAnsi" w:cstheme="minorHAnsi"/>
              </w:rPr>
              <w:t>”</w:t>
            </w:r>
            <w:r w:rsidR="005E06E9">
              <w:rPr>
                <w:rStyle w:val="Referencakrajnjebiljeke"/>
              </w:rPr>
              <w:t xml:space="preserve"> </w:t>
            </w:r>
            <w:r w:rsidR="005E06E9">
              <w:rPr>
                <w:rStyle w:val="Referencafusnote"/>
              </w:rPr>
              <w:footnoteReference w:id="3"/>
            </w:r>
            <w:r w:rsidRPr="00A93159">
              <w:rPr>
                <w:rFonts w:asciiTheme="minorHAnsi" w:hAnsiTheme="minorHAnsi" w:cstheme="minorHAnsi"/>
              </w:rPr>
              <w:t>ima značenje sredstva osiguranja (ili više njih, ako postoje) prema članku 4.2. [Sredstvo osiguranja za izvršenje ugovora i Sredstvo osiguranja za otklanjanje nedostataka].</w:t>
            </w:r>
          </w:p>
        </w:tc>
      </w:tr>
    </w:tbl>
    <w:p w14:paraId="36F3AFDA"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1A494F" w:rsidRPr="00E34FCD" w14:paraId="673CC49D" w14:textId="77777777" w:rsidTr="001A494F">
        <w:tc>
          <w:tcPr>
            <w:tcW w:w="2235" w:type="dxa"/>
            <w:shd w:val="clear" w:color="auto" w:fill="auto"/>
          </w:tcPr>
          <w:p w14:paraId="3DAE0C92" w14:textId="77777777" w:rsidR="001A494F" w:rsidRPr="00E34FCD" w:rsidRDefault="001A494F" w:rsidP="005B6AB2">
            <w:pPr>
              <w:rPr>
                <w:rFonts w:asciiTheme="minorHAnsi" w:hAnsiTheme="minorHAnsi" w:cstheme="minorHAnsi"/>
                <w:b/>
                <w:szCs w:val="20"/>
              </w:rPr>
            </w:pPr>
            <w:r w:rsidRPr="00E34FCD">
              <w:rPr>
                <w:rFonts w:asciiTheme="minorHAnsi" w:hAnsiTheme="minorHAnsi" w:cstheme="minorHAnsi"/>
                <w:b/>
                <w:szCs w:val="20"/>
              </w:rPr>
              <w:t>1.2 Tumačenje</w:t>
            </w:r>
          </w:p>
        </w:tc>
        <w:tc>
          <w:tcPr>
            <w:tcW w:w="283" w:type="dxa"/>
            <w:shd w:val="clear" w:color="auto" w:fill="auto"/>
          </w:tcPr>
          <w:p w14:paraId="59252231" w14:textId="77777777" w:rsidR="001A494F" w:rsidRPr="00E34FCD" w:rsidRDefault="001A494F" w:rsidP="005B6AB2">
            <w:pPr>
              <w:jc w:val="center"/>
              <w:rPr>
                <w:rFonts w:asciiTheme="minorHAnsi" w:hAnsiTheme="minorHAnsi" w:cstheme="minorHAnsi"/>
                <w:b/>
                <w:bCs/>
                <w:szCs w:val="20"/>
              </w:rPr>
            </w:pPr>
          </w:p>
        </w:tc>
        <w:tc>
          <w:tcPr>
            <w:tcW w:w="6804" w:type="dxa"/>
            <w:shd w:val="clear" w:color="auto" w:fill="auto"/>
          </w:tcPr>
          <w:p w14:paraId="009D93E3" w14:textId="77777777" w:rsidR="001A494F" w:rsidRPr="00E34FCD" w:rsidRDefault="001A494F">
            <w:pPr>
              <w:rPr>
                <w:rFonts w:asciiTheme="minorHAnsi" w:hAnsiTheme="minorHAnsi" w:cstheme="minorHAnsi"/>
                <w:i/>
                <w:szCs w:val="20"/>
              </w:rPr>
            </w:pPr>
            <w:r w:rsidRPr="00E34FCD">
              <w:rPr>
                <w:rFonts w:asciiTheme="minorHAnsi" w:hAnsiTheme="minorHAnsi" w:cstheme="minorHAnsi"/>
                <w:i/>
                <w:szCs w:val="20"/>
              </w:rPr>
              <w:t xml:space="preserve">U stavku (c) iza riječi „ </w:t>
            </w:r>
            <w:r w:rsidRPr="00E34FCD">
              <w:rPr>
                <w:rFonts w:asciiTheme="minorHAnsi" w:hAnsiTheme="minorHAnsi" w:cstheme="minorHAnsi"/>
                <w:szCs w:val="20"/>
              </w:rPr>
              <w:t xml:space="preserve">pisanom obliku </w:t>
            </w:r>
            <w:r w:rsidRPr="00E34FCD">
              <w:rPr>
                <w:rFonts w:asciiTheme="minorHAnsi" w:hAnsiTheme="minorHAnsi" w:cstheme="minorHAnsi"/>
                <w:i/>
                <w:szCs w:val="20"/>
              </w:rPr>
              <w:t>“ unijeti:</w:t>
            </w:r>
          </w:p>
          <w:p w14:paraId="31FDF019" w14:textId="77777777" w:rsidR="001A494F" w:rsidRPr="00E34FCD" w:rsidRDefault="001A494F">
            <w:pPr>
              <w:rPr>
                <w:rFonts w:asciiTheme="minorHAnsi" w:hAnsiTheme="minorHAnsi" w:cstheme="minorHAnsi"/>
                <w:szCs w:val="20"/>
              </w:rPr>
            </w:pPr>
            <w:r w:rsidRPr="00E34FCD">
              <w:rPr>
                <w:rFonts w:asciiTheme="minorHAnsi" w:hAnsiTheme="minorHAnsi" w:cstheme="minorHAnsi"/>
                <w:i/>
                <w:szCs w:val="20"/>
              </w:rPr>
              <w:t xml:space="preserve"> </w:t>
            </w:r>
            <w:r w:rsidRPr="005A42B1">
              <w:rPr>
                <w:rFonts w:asciiTheme="minorHAnsi" w:hAnsiTheme="minorHAnsi" w:cstheme="minorHAnsi"/>
                <w:szCs w:val="20"/>
              </w:rPr>
              <w:t>„ i supotpisane od ovlaštenih predstavnika strana“</w:t>
            </w:r>
          </w:p>
          <w:p w14:paraId="2673D6F5" w14:textId="77777777" w:rsidR="00963A70" w:rsidRPr="00E34FCD" w:rsidRDefault="00963A70">
            <w:pPr>
              <w:rPr>
                <w:rFonts w:asciiTheme="minorHAnsi" w:hAnsiTheme="minorHAnsi" w:cstheme="minorHAnsi"/>
                <w:i/>
                <w:szCs w:val="20"/>
              </w:rPr>
            </w:pPr>
            <w:r w:rsidRPr="00E34FCD">
              <w:rPr>
                <w:rFonts w:asciiTheme="minorHAnsi" w:hAnsiTheme="minorHAnsi" w:cstheme="minorHAnsi"/>
                <w:i/>
                <w:szCs w:val="20"/>
              </w:rPr>
              <w:t>Dodaje se na kraju ovog članka:</w:t>
            </w:r>
          </w:p>
          <w:p w14:paraId="450A3598" w14:textId="77777777" w:rsidR="00963A70" w:rsidRPr="00E34FCD" w:rsidRDefault="00963A70">
            <w:pPr>
              <w:rPr>
                <w:rFonts w:asciiTheme="minorHAnsi" w:hAnsiTheme="minorHAnsi" w:cstheme="minorHAnsi"/>
                <w:szCs w:val="20"/>
              </w:rPr>
            </w:pPr>
            <w:r w:rsidRPr="00E34FCD">
              <w:rPr>
                <w:rFonts w:asciiTheme="minorHAnsi" w:hAnsiTheme="minorHAnsi" w:cstheme="minorHAnsi"/>
                <w:szCs w:val="20"/>
              </w:rPr>
              <w:t>Pozivanje na odredbe Zakona uključuje i sve podzakonske akte kao i sve njihove izmjene i dopune koje se odnose ili se mogu odnositi na Ugovor u trenutku primjene</w:t>
            </w:r>
            <w:r w:rsidRPr="00E34FCD">
              <w:rPr>
                <w:rFonts w:asciiTheme="minorHAnsi" w:hAnsiTheme="minorHAnsi" w:cstheme="minorHAnsi"/>
                <w:color w:val="000000"/>
                <w:szCs w:val="20"/>
              </w:rPr>
              <w:t xml:space="preserve"> ili se primjenjuju novi zakoni ili podzakonski akti ako su zamijenili one koji se spominju.</w:t>
            </w:r>
          </w:p>
          <w:p w14:paraId="33B6D1B9" w14:textId="77777777" w:rsidR="00963A70" w:rsidRPr="00E34FCD" w:rsidRDefault="00963A70">
            <w:pPr>
              <w:rPr>
                <w:rFonts w:asciiTheme="minorHAnsi" w:hAnsiTheme="minorHAnsi" w:cstheme="minorHAnsi"/>
                <w:szCs w:val="20"/>
              </w:rPr>
            </w:pPr>
            <w:r w:rsidRPr="00E34FCD">
              <w:rPr>
                <w:rFonts w:asciiTheme="minorHAnsi" w:hAnsiTheme="minorHAnsi" w:cstheme="minorHAnsi"/>
                <w:szCs w:val="20"/>
              </w:rPr>
              <w:t>Gdje uz opću odredbu slijedi riječ „uključujući“ ili „naročito“ ili "primjerice", nabrajanje je dato primjerice, a ne taksativno.</w:t>
            </w:r>
          </w:p>
          <w:p w14:paraId="383F1606" w14:textId="59E914F6" w:rsidR="00963A70" w:rsidRPr="00E34FCD" w:rsidRDefault="00963A70">
            <w:pPr>
              <w:rPr>
                <w:rFonts w:asciiTheme="minorHAnsi" w:hAnsiTheme="minorHAnsi" w:cstheme="minorHAnsi"/>
                <w:szCs w:val="20"/>
              </w:rPr>
            </w:pPr>
            <w:r w:rsidRPr="00E34FCD">
              <w:rPr>
                <w:rFonts w:asciiTheme="minorHAnsi" w:hAnsiTheme="minorHAnsi" w:cstheme="minorHAnsi"/>
                <w:szCs w:val="20"/>
              </w:rPr>
              <w:t>Ukoliko bi odredbe ovog Ugovora bile ili postale nevaljane ili u slučaju pravne praznine u odredbama Ugovora, to nema utjecaja na važenje ostalih odredbi ovog Ugovora. U tim će slučajevima ugovorne strane nevažeću odredbu zamijeniti novom koja će u gospodarskom smislu biti najbliža nevaljanoj odredbi</w:t>
            </w:r>
            <w:r w:rsidR="00F12374">
              <w:rPr>
                <w:rFonts w:asciiTheme="minorHAnsi" w:hAnsiTheme="minorHAnsi" w:cstheme="minorHAnsi"/>
                <w:szCs w:val="20"/>
              </w:rPr>
              <w:t>.</w:t>
            </w:r>
          </w:p>
        </w:tc>
      </w:tr>
    </w:tbl>
    <w:p w14:paraId="214F9793"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1A494F" w:rsidRPr="00E34FCD" w14:paraId="029CD504" w14:textId="77777777" w:rsidTr="001A494F">
        <w:tc>
          <w:tcPr>
            <w:tcW w:w="2235" w:type="dxa"/>
            <w:shd w:val="clear" w:color="auto" w:fill="auto"/>
          </w:tcPr>
          <w:p w14:paraId="0576A265" w14:textId="77777777" w:rsidR="001A494F" w:rsidRPr="00E34FCD" w:rsidRDefault="001A494F" w:rsidP="005B6AB2">
            <w:pPr>
              <w:tabs>
                <w:tab w:val="left" w:pos="3261"/>
              </w:tabs>
              <w:rPr>
                <w:rFonts w:asciiTheme="minorHAnsi" w:hAnsiTheme="minorHAnsi" w:cstheme="minorHAnsi"/>
                <w:b/>
                <w:bCs/>
                <w:szCs w:val="20"/>
              </w:rPr>
            </w:pPr>
            <w:r w:rsidRPr="00E34FCD">
              <w:rPr>
                <w:rFonts w:asciiTheme="minorHAnsi" w:hAnsiTheme="minorHAnsi" w:cstheme="minorHAnsi"/>
                <w:b/>
                <w:bCs/>
                <w:szCs w:val="20"/>
              </w:rPr>
              <w:t>1.3 Komuniciranje</w:t>
            </w:r>
          </w:p>
        </w:tc>
        <w:tc>
          <w:tcPr>
            <w:tcW w:w="283" w:type="dxa"/>
            <w:shd w:val="clear" w:color="auto" w:fill="auto"/>
          </w:tcPr>
          <w:p w14:paraId="3340B4D0" w14:textId="77777777" w:rsidR="001A494F" w:rsidRPr="00E34FCD" w:rsidRDefault="001A494F" w:rsidP="005B6AB2">
            <w:pPr>
              <w:tabs>
                <w:tab w:val="left" w:pos="3261"/>
              </w:tabs>
              <w:rPr>
                <w:rFonts w:asciiTheme="minorHAnsi" w:hAnsiTheme="minorHAnsi" w:cstheme="minorHAnsi"/>
                <w:b/>
                <w:bCs/>
                <w:szCs w:val="20"/>
              </w:rPr>
            </w:pPr>
          </w:p>
        </w:tc>
        <w:tc>
          <w:tcPr>
            <w:tcW w:w="6804" w:type="dxa"/>
            <w:shd w:val="clear" w:color="auto" w:fill="auto"/>
          </w:tcPr>
          <w:p w14:paraId="54656B46" w14:textId="77777777" w:rsidR="001A494F" w:rsidRPr="00E34FCD" w:rsidRDefault="001A494F">
            <w:pPr>
              <w:rPr>
                <w:rFonts w:asciiTheme="minorHAnsi" w:hAnsiTheme="minorHAnsi" w:cstheme="minorHAnsi"/>
                <w:i/>
                <w:szCs w:val="20"/>
              </w:rPr>
            </w:pPr>
            <w:r w:rsidRPr="00E34FCD">
              <w:rPr>
                <w:rFonts w:asciiTheme="minorHAnsi" w:hAnsiTheme="minorHAnsi" w:cstheme="minorHAnsi"/>
                <w:i/>
                <w:szCs w:val="20"/>
              </w:rPr>
              <w:t xml:space="preserve">Na kraju ovog Članka dodati: </w:t>
            </w:r>
          </w:p>
          <w:p w14:paraId="51D142DB" w14:textId="77777777" w:rsidR="001A494F" w:rsidRPr="00E34FCD" w:rsidRDefault="001A494F">
            <w:pPr>
              <w:tabs>
                <w:tab w:val="left" w:pos="3261"/>
              </w:tabs>
              <w:rPr>
                <w:rFonts w:asciiTheme="minorHAnsi" w:hAnsiTheme="minorHAnsi" w:cstheme="minorHAnsi"/>
                <w:bCs/>
                <w:szCs w:val="20"/>
              </w:rPr>
            </w:pPr>
            <w:r w:rsidRPr="00E34FCD">
              <w:rPr>
                <w:rFonts w:asciiTheme="minorHAnsi" w:hAnsiTheme="minorHAnsi" w:cstheme="minorHAnsi"/>
                <w:bCs/>
                <w:szCs w:val="20"/>
              </w:rPr>
              <w:t>Privremena situacija i popratna dokumentacija moraju također biti dostavljeni u elektroničkom obliku.</w:t>
            </w:r>
          </w:p>
          <w:p w14:paraId="63FEB102" w14:textId="77777777" w:rsidR="001A494F" w:rsidRPr="00E34FCD" w:rsidRDefault="001A494F">
            <w:pPr>
              <w:tabs>
                <w:tab w:val="left" w:pos="3261"/>
              </w:tabs>
              <w:rPr>
                <w:rFonts w:asciiTheme="minorHAnsi" w:hAnsiTheme="minorHAnsi" w:cstheme="minorHAnsi"/>
                <w:bCs/>
                <w:szCs w:val="20"/>
              </w:rPr>
            </w:pPr>
            <w:r w:rsidRPr="00E34FCD">
              <w:rPr>
                <w:rFonts w:asciiTheme="minorHAnsi" w:hAnsiTheme="minorHAnsi" w:cstheme="minorHAnsi"/>
                <w:bCs/>
                <w:szCs w:val="20"/>
              </w:rPr>
              <w:t>Kako bi se izbjegla sumnja, ako se pismom, obavijesti ili bilo kojom drugom korespondencijom traži djelovanje Naručitelja ili Inženjera u određenom roku, smatrat će se (ako dođe do spora pri bilo kojoj i svakoj instanci) da izračun roka počinje od dostave tiskane kopije uz potvrdu primitka od strane Naručitelja ili Inženjera, ovisno o slučaju.</w:t>
            </w:r>
          </w:p>
          <w:p w14:paraId="3CD997AE" w14:textId="77777777" w:rsidR="001A494F" w:rsidRPr="00E34FCD" w:rsidRDefault="001A494F">
            <w:pPr>
              <w:tabs>
                <w:tab w:val="left" w:pos="3261"/>
              </w:tabs>
              <w:rPr>
                <w:rFonts w:asciiTheme="minorHAnsi" w:hAnsiTheme="minorHAnsi" w:cstheme="minorHAnsi"/>
                <w:bCs/>
                <w:szCs w:val="20"/>
              </w:rPr>
            </w:pPr>
            <w:r w:rsidRPr="00E34FCD">
              <w:rPr>
                <w:rFonts w:asciiTheme="minorHAnsi" w:hAnsiTheme="minorHAnsi" w:cstheme="minorHAnsi"/>
                <w:bCs/>
                <w:szCs w:val="20"/>
              </w:rPr>
              <w:t>Bilo koja obavijest ili druga komunikacija smatrat će se da nije učinjena sukladno Ugovoru, ako je samo u obliku elektroničke poruke ili zapisnika bilo kojeg sastanka.</w:t>
            </w:r>
          </w:p>
        </w:tc>
      </w:tr>
      <w:tr w:rsidR="000E7B72" w:rsidRPr="00E34FCD" w14:paraId="59BCDB23" w14:textId="77777777" w:rsidTr="001A494F">
        <w:tc>
          <w:tcPr>
            <w:tcW w:w="2235" w:type="dxa"/>
            <w:shd w:val="clear" w:color="auto" w:fill="auto"/>
          </w:tcPr>
          <w:p w14:paraId="40B35317" w14:textId="59003852" w:rsidR="000E7B72" w:rsidRPr="00E34FCD" w:rsidRDefault="000E7B72" w:rsidP="005B6AB2">
            <w:pPr>
              <w:tabs>
                <w:tab w:val="left" w:pos="3261"/>
              </w:tabs>
              <w:rPr>
                <w:rFonts w:asciiTheme="minorHAnsi" w:hAnsiTheme="minorHAnsi" w:cstheme="minorHAnsi"/>
                <w:b/>
                <w:bCs/>
                <w:szCs w:val="20"/>
              </w:rPr>
            </w:pPr>
            <w:r w:rsidRPr="003D4A3F">
              <w:rPr>
                <w:rFonts w:asciiTheme="minorHAnsi" w:hAnsiTheme="minorHAnsi" w:cstheme="minorHAnsi"/>
                <w:b/>
                <w:bCs/>
                <w:szCs w:val="20"/>
              </w:rPr>
              <w:t>1.4 Pravo i jezik</w:t>
            </w:r>
          </w:p>
        </w:tc>
        <w:tc>
          <w:tcPr>
            <w:tcW w:w="283" w:type="dxa"/>
            <w:shd w:val="clear" w:color="auto" w:fill="auto"/>
          </w:tcPr>
          <w:p w14:paraId="3A877CC9" w14:textId="54024B2D" w:rsidR="000E7B72" w:rsidRPr="00E34FCD" w:rsidRDefault="000E7B72" w:rsidP="005B6AB2">
            <w:pPr>
              <w:tabs>
                <w:tab w:val="left" w:pos="3261"/>
              </w:tabs>
              <w:rPr>
                <w:rFonts w:asciiTheme="minorHAnsi" w:hAnsiTheme="minorHAnsi" w:cstheme="minorHAnsi"/>
                <w:b/>
                <w:bCs/>
                <w:szCs w:val="20"/>
              </w:rPr>
            </w:pPr>
          </w:p>
        </w:tc>
        <w:tc>
          <w:tcPr>
            <w:tcW w:w="6804" w:type="dxa"/>
            <w:shd w:val="clear" w:color="auto" w:fill="auto"/>
          </w:tcPr>
          <w:p w14:paraId="25DC8514" w14:textId="77777777" w:rsidR="000E7B72" w:rsidRDefault="000E7B72">
            <w:pPr>
              <w:rPr>
                <w:rFonts w:asciiTheme="minorHAnsi" w:hAnsiTheme="minorHAnsi" w:cstheme="minorHAnsi"/>
                <w:i/>
                <w:szCs w:val="20"/>
              </w:rPr>
            </w:pPr>
            <w:r>
              <w:rPr>
                <w:rFonts w:asciiTheme="minorHAnsi" w:hAnsiTheme="minorHAnsi" w:cstheme="minorHAnsi"/>
                <w:i/>
                <w:szCs w:val="20"/>
              </w:rPr>
              <w:t>Na kraju ovog Članka dodati:</w:t>
            </w:r>
          </w:p>
          <w:p w14:paraId="7ACB0647" w14:textId="4FB2CFDB" w:rsidR="000E7B72" w:rsidRPr="0097590B" w:rsidRDefault="000E7B72">
            <w:pPr>
              <w:rPr>
                <w:rFonts w:asciiTheme="minorHAnsi" w:hAnsiTheme="minorHAnsi" w:cstheme="minorHAnsi"/>
                <w:iCs/>
                <w:szCs w:val="20"/>
              </w:rPr>
            </w:pPr>
            <w:r w:rsidRPr="000E7B72">
              <w:rPr>
                <w:rFonts w:asciiTheme="minorHAnsi" w:hAnsiTheme="minorHAnsi" w:cstheme="minorHAnsi"/>
                <w:iCs/>
                <w:szCs w:val="20"/>
              </w:rPr>
              <w:t xml:space="preserve">Ukoliko </w:t>
            </w:r>
            <w:r>
              <w:rPr>
                <w:rFonts w:asciiTheme="minorHAnsi" w:hAnsiTheme="minorHAnsi" w:cstheme="minorHAnsi"/>
                <w:iCs/>
                <w:szCs w:val="20"/>
              </w:rPr>
              <w:t>stručno osoblje Izvođača</w:t>
            </w:r>
            <w:r w:rsidRPr="000E7B72">
              <w:rPr>
                <w:rFonts w:asciiTheme="minorHAnsi" w:hAnsiTheme="minorHAnsi" w:cstheme="minorHAnsi"/>
                <w:iCs/>
                <w:szCs w:val="20"/>
              </w:rPr>
              <w:t xml:space="preserve"> ne govor</w:t>
            </w:r>
            <w:r>
              <w:rPr>
                <w:rFonts w:asciiTheme="minorHAnsi" w:hAnsiTheme="minorHAnsi" w:cstheme="minorHAnsi"/>
                <w:iCs/>
                <w:szCs w:val="20"/>
              </w:rPr>
              <w:t>i</w:t>
            </w:r>
            <w:r w:rsidRPr="000E7B72">
              <w:rPr>
                <w:rFonts w:asciiTheme="minorHAnsi" w:hAnsiTheme="minorHAnsi" w:cstheme="minorHAnsi"/>
                <w:iCs/>
                <w:szCs w:val="20"/>
              </w:rPr>
              <w:t xml:space="preserve"> hrvatskim jezikom</w:t>
            </w:r>
            <w:r w:rsidR="00854135">
              <w:rPr>
                <w:rFonts w:asciiTheme="minorHAnsi" w:hAnsiTheme="minorHAnsi" w:cstheme="minorHAnsi"/>
                <w:iCs/>
                <w:szCs w:val="20"/>
              </w:rPr>
              <w:t>,</w:t>
            </w:r>
            <w:r w:rsidRPr="000E7B72">
              <w:rPr>
                <w:rFonts w:asciiTheme="minorHAnsi" w:hAnsiTheme="minorHAnsi" w:cstheme="minorHAnsi"/>
                <w:iCs/>
                <w:szCs w:val="20"/>
              </w:rPr>
              <w:t xml:space="preserve"> </w:t>
            </w:r>
            <w:r w:rsidR="00854135">
              <w:rPr>
                <w:rFonts w:asciiTheme="minorHAnsi" w:hAnsiTheme="minorHAnsi" w:cstheme="minorHAnsi"/>
                <w:iCs/>
                <w:szCs w:val="20"/>
              </w:rPr>
              <w:t>I</w:t>
            </w:r>
            <w:r w:rsidRPr="000E7B72">
              <w:rPr>
                <w:rFonts w:asciiTheme="minorHAnsi" w:hAnsiTheme="minorHAnsi" w:cstheme="minorHAnsi"/>
                <w:iCs/>
                <w:szCs w:val="20"/>
              </w:rPr>
              <w:t>zvođač je dužan osigurati prevoditelje o svom trošku.</w:t>
            </w:r>
          </w:p>
        </w:tc>
      </w:tr>
    </w:tbl>
    <w:p w14:paraId="55A4B605"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53757E" w:rsidRPr="00E34FCD" w14:paraId="3BF82A7C" w14:textId="77777777" w:rsidTr="001A494F">
        <w:tc>
          <w:tcPr>
            <w:tcW w:w="2235" w:type="dxa"/>
            <w:shd w:val="clear" w:color="auto" w:fill="auto"/>
          </w:tcPr>
          <w:p w14:paraId="2AE7C72B" w14:textId="77777777" w:rsidR="001A494F" w:rsidRPr="00E34FCD" w:rsidRDefault="001A494F" w:rsidP="005B6AB2">
            <w:pPr>
              <w:jc w:val="left"/>
              <w:rPr>
                <w:rFonts w:asciiTheme="minorHAnsi" w:hAnsiTheme="minorHAnsi" w:cstheme="minorHAnsi"/>
                <w:b/>
                <w:szCs w:val="20"/>
              </w:rPr>
            </w:pPr>
            <w:r w:rsidRPr="00E34FCD">
              <w:rPr>
                <w:rFonts w:asciiTheme="minorHAnsi" w:hAnsiTheme="minorHAnsi" w:cstheme="minorHAnsi"/>
                <w:b/>
                <w:szCs w:val="20"/>
              </w:rPr>
              <w:t xml:space="preserve">1.5 </w:t>
            </w:r>
            <w:r w:rsidRPr="00E34FCD">
              <w:rPr>
                <w:rFonts w:asciiTheme="minorHAnsi" w:hAnsiTheme="minorHAnsi" w:cstheme="minorHAnsi"/>
                <w:szCs w:val="20"/>
              </w:rPr>
              <w:t xml:space="preserve"> </w:t>
            </w:r>
            <w:r w:rsidRPr="00E34FCD">
              <w:rPr>
                <w:rFonts w:asciiTheme="minorHAnsi" w:hAnsiTheme="minorHAnsi" w:cstheme="minorHAnsi"/>
                <w:b/>
                <w:szCs w:val="20"/>
              </w:rPr>
              <w:t>Red prvenstva dokumentacije</w:t>
            </w:r>
          </w:p>
        </w:tc>
        <w:tc>
          <w:tcPr>
            <w:tcW w:w="283" w:type="dxa"/>
            <w:shd w:val="clear" w:color="auto" w:fill="auto"/>
          </w:tcPr>
          <w:p w14:paraId="18D095F0" w14:textId="77777777" w:rsidR="001A494F" w:rsidRPr="00E34FCD" w:rsidRDefault="001A494F" w:rsidP="005B6AB2">
            <w:pPr>
              <w:rPr>
                <w:rFonts w:asciiTheme="minorHAnsi" w:hAnsiTheme="minorHAnsi" w:cstheme="minorHAnsi"/>
                <w:b/>
                <w:szCs w:val="20"/>
              </w:rPr>
            </w:pPr>
          </w:p>
        </w:tc>
        <w:tc>
          <w:tcPr>
            <w:tcW w:w="6804" w:type="dxa"/>
            <w:shd w:val="clear" w:color="auto" w:fill="auto"/>
          </w:tcPr>
          <w:p w14:paraId="1514DF72" w14:textId="77777777" w:rsidR="001A494F" w:rsidRPr="00E34FCD" w:rsidRDefault="001A494F">
            <w:pPr>
              <w:keepLines/>
              <w:widowControl w:val="0"/>
              <w:rPr>
                <w:rFonts w:asciiTheme="minorHAnsi" w:hAnsiTheme="minorHAnsi" w:cstheme="minorHAnsi"/>
                <w:bCs/>
                <w:i/>
                <w:szCs w:val="20"/>
              </w:rPr>
            </w:pPr>
            <w:r w:rsidRPr="00E34FCD">
              <w:rPr>
                <w:rFonts w:asciiTheme="minorHAnsi" w:hAnsiTheme="minorHAnsi" w:cstheme="minorHAnsi"/>
                <w:i/>
                <w:szCs w:val="20"/>
              </w:rPr>
              <w:t>Izbrisati članak 1.5. i zamijeniti ga sljedećim</w:t>
            </w:r>
            <w:r w:rsidRPr="00E34FCD">
              <w:rPr>
                <w:rFonts w:asciiTheme="minorHAnsi" w:hAnsiTheme="minorHAnsi" w:cstheme="minorHAnsi"/>
                <w:bCs/>
                <w:i/>
                <w:szCs w:val="20"/>
              </w:rPr>
              <w:t>:</w:t>
            </w:r>
          </w:p>
          <w:p w14:paraId="02559724" w14:textId="77777777" w:rsidR="000A17F3" w:rsidRPr="00E34FCD" w:rsidRDefault="000A17F3">
            <w:pPr>
              <w:pStyle w:val="a0"/>
              <w:spacing w:before="0" w:line="276" w:lineRule="auto"/>
              <w:ind w:left="0" w:firstLine="0"/>
              <w:rPr>
                <w:rFonts w:asciiTheme="minorHAnsi" w:hAnsiTheme="minorHAnsi" w:cstheme="minorHAnsi"/>
              </w:rPr>
            </w:pPr>
            <w:r w:rsidRPr="00E34FCD">
              <w:rPr>
                <w:rFonts w:asciiTheme="minorHAnsi" w:hAnsiTheme="minorHAnsi" w:cstheme="minorHAnsi"/>
              </w:rPr>
              <w:t xml:space="preserve">Dokumentacija koja čini Ugovor međusobno se nadopunjuje. U svrhu tumačenja dokumenata njihov red prvenstva bit će kako slijedi: </w:t>
            </w:r>
          </w:p>
          <w:p w14:paraId="2893EADD" w14:textId="77777777"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Sporazum</w:t>
            </w:r>
          </w:p>
          <w:p w14:paraId="4DA5EF43" w14:textId="00C70EE0"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Ponudbeni list</w:t>
            </w:r>
            <w:r w:rsidR="00412422">
              <w:rPr>
                <w:rFonts w:asciiTheme="minorHAnsi" w:hAnsiTheme="minorHAnsi" w:cstheme="minorHAnsi"/>
              </w:rPr>
              <w:t xml:space="preserve"> (Uvez ponude)</w:t>
            </w:r>
            <w:r w:rsidR="00412422" w:rsidRPr="00E34FCD">
              <w:rPr>
                <w:rFonts w:asciiTheme="minorHAnsi" w:hAnsiTheme="minorHAnsi" w:cstheme="minorHAnsi"/>
              </w:rPr>
              <w:t xml:space="preserve"> s datumom</w:t>
            </w:r>
          </w:p>
          <w:p w14:paraId="71D8B90D" w14:textId="77777777"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Dodatak ponudi</w:t>
            </w:r>
          </w:p>
          <w:p w14:paraId="22400E27" w14:textId="77777777"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Posebni uvjeti ugovora</w:t>
            </w:r>
          </w:p>
          <w:p w14:paraId="0E6BAD56" w14:textId="3CA5164E"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Opći uvjeti ugovora</w:t>
            </w:r>
          </w:p>
          <w:p w14:paraId="570CD6CD" w14:textId="33FD5C26" w:rsidR="00EE2B25" w:rsidRPr="00E34FCD" w:rsidRDefault="00EE2B25">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 xml:space="preserve">Lokacijska dozvola Klasa: </w:t>
            </w:r>
            <w:r w:rsidR="00AC1173" w:rsidRPr="00E34FCD">
              <w:rPr>
                <w:rFonts w:asciiTheme="minorHAnsi" w:hAnsiTheme="minorHAnsi" w:cstheme="minorHAnsi"/>
              </w:rPr>
              <w:t>UP/I-350-05/16-01/00052</w:t>
            </w:r>
            <w:r w:rsidRPr="00E34FCD">
              <w:rPr>
                <w:rFonts w:asciiTheme="minorHAnsi" w:hAnsiTheme="minorHAnsi" w:cstheme="minorHAnsi"/>
              </w:rPr>
              <w:t>; Ur.broj:</w:t>
            </w:r>
            <w:r w:rsidR="00AC1173" w:rsidRPr="00E34FCD">
              <w:rPr>
                <w:rFonts w:asciiTheme="minorHAnsi" w:hAnsiTheme="minorHAnsi" w:cstheme="minorHAnsi"/>
              </w:rPr>
              <w:t xml:space="preserve"> 531-06-1-1-2-16-0017 od 16.09.2016</w:t>
            </w:r>
            <w:r w:rsidR="00865F73">
              <w:rPr>
                <w:rFonts w:asciiTheme="minorHAnsi" w:hAnsiTheme="minorHAnsi" w:cstheme="minorHAnsi"/>
                <w:b/>
              </w:rPr>
              <w:t xml:space="preserve"> </w:t>
            </w:r>
            <w:r w:rsidR="00865F73" w:rsidRPr="00865F73">
              <w:rPr>
                <w:rFonts w:asciiTheme="minorHAnsi" w:hAnsiTheme="minorHAnsi" w:cstheme="minorHAnsi"/>
              </w:rPr>
              <w:t>uključujući Rješenje o produženju važenja lokacijske dozvole za sanaciju lokacije visoko onečišćene opasnim otpadom – jama Sovjak, KLASA: UP/I-350-05/18-01/000145, URBROJ: 531-06-1-1-2-18-2 od 05.11.2018.</w:t>
            </w:r>
          </w:p>
          <w:p w14:paraId="6006EBE4" w14:textId="0EB03B51" w:rsidR="000A17F3" w:rsidRPr="00E34FCD" w:rsidRDefault="000A17F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Zahtjevi Naručitelja</w:t>
            </w:r>
          </w:p>
          <w:p w14:paraId="564F4733" w14:textId="19DCE9DD" w:rsidR="00351E04" w:rsidRPr="00E34FCD" w:rsidRDefault="00975F80">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P</w:t>
            </w:r>
            <w:r>
              <w:rPr>
                <w:rFonts w:asciiTheme="minorHAnsi" w:hAnsiTheme="minorHAnsi" w:cstheme="minorHAnsi"/>
              </w:rPr>
              <w:t>rilozi</w:t>
            </w:r>
            <w:r w:rsidRPr="00E34FCD">
              <w:rPr>
                <w:rFonts w:asciiTheme="minorHAnsi" w:hAnsiTheme="minorHAnsi" w:cstheme="minorHAnsi"/>
              </w:rPr>
              <w:t xml:space="preserve"> </w:t>
            </w:r>
          </w:p>
          <w:p w14:paraId="4DDCD07B" w14:textId="63E3DE15" w:rsidR="000A17F3" w:rsidRDefault="00AC1173">
            <w:pPr>
              <w:pStyle w:val="a0"/>
              <w:numPr>
                <w:ilvl w:val="0"/>
                <w:numId w:val="46"/>
              </w:numPr>
              <w:spacing w:before="0" w:line="276" w:lineRule="auto"/>
              <w:ind w:left="918" w:hanging="283"/>
              <w:jc w:val="left"/>
              <w:rPr>
                <w:rFonts w:asciiTheme="minorHAnsi" w:hAnsiTheme="minorHAnsi" w:cstheme="minorHAnsi"/>
              </w:rPr>
            </w:pPr>
            <w:r w:rsidRPr="00E34FCD">
              <w:rPr>
                <w:rFonts w:asciiTheme="minorHAnsi" w:hAnsiTheme="minorHAnsi" w:cstheme="minorHAnsi"/>
              </w:rPr>
              <w:t>Lista cijena</w:t>
            </w:r>
          </w:p>
          <w:p w14:paraId="28A7CC78" w14:textId="52AFE1E2" w:rsidR="00351E04" w:rsidRPr="00573C25" w:rsidRDefault="009B1389" w:rsidP="00573C25">
            <w:pPr>
              <w:pStyle w:val="a0"/>
              <w:numPr>
                <w:ilvl w:val="0"/>
                <w:numId w:val="46"/>
              </w:numPr>
              <w:spacing w:before="0" w:line="276" w:lineRule="auto"/>
              <w:ind w:left="918" w:hanging="283"/>
              <w:jc w:val="left"/>
              <w:rPr>
                <w:rFonts w:asciiTheme="minorHAnsi" w:hAnsiTheme="minorHAnsi" w:cstheme="minorHAnsi"/>
              </w:rPr>
            </w:pPr>
            <w:r>
              <w:rPr>
                <w:rFonts w:asciiTheme="minorHAnsi" w:hAnsiTheme="minorHAnsi" w:cstheme="minorHAnsi"/>
              </w:rPr>
              <w:t>Ponuda ponuditelja</w:t>
            </w:r>
          </w:p>
          <w:p w14:paraId="5CCCE849" w14:textId="6C844068" w:rsidR="001A494F" w:rsidRPr="00E34FCD" w:rsidRDefault="000A17F3">
            <w:pPr>
              <w:pStyle w:val="a0"/>
              <w:spacing w:before="0" w:line="276" w:lineRule="auto"/>
              <w:ind w:left="0" w:firstLine="0"/>
              <w:rPr>
                <w:rFonts w:asciiTheme="minorHAnsi" w:hAnsiTheme="minorHAnsi" w:cstheme="minorHAnsi"/>
              </w:rPr>
            </w:pPr>
            <w:r w:rsidRPr="00E34FCD">
              <w:rPr>
                <w:rFonts w:asciiTheme="minorHAnsi" w:hAnsiTheme="minorHAnsi" w:cstheme="minorHAnsi"/>
              </w:rPr>
              <w:t>U slučaju nejasnoće ili nesuglasja u dokumentima, Inženjer će izdati potrebna objašnjenja ili upute. Svaki dokument izdan od Naručitelja znači verziju dokumenta važeću na Osnovni datum.</w:t>
            </w:r>
          </w:p>
        </w:tc>
      </w:tr>
    </w:tbl>
    <w:p w14:paraId="26AB9445"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715F9F" w:rsidRPr="00E34FCD" w14:paraId="31C33CE6" w14:textId="77777777" w:rsidTr="00715F9F">
        <w:tc>
          <w:tcPr>
            <w:tcW w:w="2235" w:type="dxa"/>
            <w:shd w:val="clear" w:color="auto" w:fill="auto"/>
          </w:tcPr>
          <w:p w14:paraId="3B30B421" w14:textId="6620803F" w:rsidR="00715F9F" w:rsidRPr="00E34FCD" w:rsidRDefault="00715F9F" w:rsidP="005B6AB2">
            <w:pPr>
              <w:jc w:val="left"/>
              <w:rPr>
                <w:rFonts w:asciiTheme="minorHAnsi" w:hAnsiTheme="minorHAnsi" w:cstheme="minorHAnsi"/>
                <w:b/>
                <w:szCs w:val="20"/>
              </w:rPr>
            </w:pPr>
            <w:r w:rsidRPr="00E34FCD">
              <w:rPr>
                <w:rFonts w:asciiTheme="minorHAnsi" w:hAnsiTheme="minorHAnsi" w:cstheme="minorHAnsi"/>
                <w:b/>
                <w:szCs w:val="20"/>
              </w:rPr>
              <w:t>1.6  Sporazum</w:t>
            </w:r>
          </w:p>
        </w:tc>
        <w:tc>
          <w:tcPr>
            <w:tcW w:w="283" w:type="dxa"/>
            <w:shd w:val="clear" w:color="auto" w:fill="auto"/>
          </w:tcPr>
          <w:p w14:paraId="567B18F9" w14:textId="77777777" w:rsidR="00715F9F" w:rsidRPr="00E34FCD" w:rsidRDefault="00715F9F" w:rsidP="005B6AB2">
            <w:pPr>
              <w:rPr>
                <w:rFonts w:asciiTheme="minorHAnsi" w:hAnsiTheme="minorHAnsi" w:cstheme="minorHAnsi"/>
                <w:b/>
                <w:bCs/>
                <w:szCs w:val="20"/>
              </w:rPr>
            </w:pPr>
          </w:p>
        </w:tc>
        <w:tc>
          <w:tcPr>
            <w:tcW w:w="6804" w:type="dxa"/>
            <w:shd w:val="clear" w:color="auto" w:fill="auto"/>
          </w:tcPr>
          <w:p w14:paraId="5E2BC5AE" w14:textId="77777777" w:rsidR="007E6D1F" w:rsidRPr="00E34FCD" w:rsidRDefault="007E6D1F" w:rsidP="005B6AB2">
            <w:pPr>
              <w:keepLines/>
              <w:widowControl w:val="0"/>
              <w:rPr>
                <w:rFonts w:asciiTheme="minorHAnsi" w:hAnsiTheme="minorHAnsi" w:cstheme="minorHAnsi"/>
                <w:bCs/>
                <w:i/>
                <w:color w:val="000000"/>
                <w:szCs w:val="20"/>
              </w:rPr>
            </w:pPr>
            <w:r w:rsidRPr="00E34FCD">
              <w:rPr>
                <w:rFonts w:asciiTheme="minorHAnsi" w:hAnsiTheme="minorHAnsi" w:cstheme="minorHAnsi"/>
                <w:i/>
                <w:szCs w:val="20"/>
              </w:rPr>
              <w:t>Izbrisati članak 1.6. i zamijeniti ga sljedećim</w:t>
            </w:r>
            <w:r w:rsidRPr="00E34FCD">
              <w:rPr>
                <w:rFonts w:asciiTheme="minorHAnsi" w:hAnsiTheme="minorHAnsi" w:cstheme="minorHAnsi"/>
                <w:bCs/>
                <w:i/>
                <w:color w:val="000000"/>
                <w:szCs w:val="20"/>
              </w:rPr>
              <w:t>:</w:t>
            </w:r>
          </w:p>
          <w:p w14:paraId="31339555" w14:textId="088F8FE3" w:rsidR="00880B8B" w:rsidRPr="00E34FCD" w:rsidRDefault="007E6D1F" w:rsidP="005B6AB2">
            <w:pPr>
              <w:autoSpaceDE w:val="0"/>
              <w:autoSpaceDN w:val="0"/>
              <w:adjustRightInd w:val="0"/>
              <w:rPr>
                <w:rFonts w:asciiTheme="minorHAnsi" w:hAnsiTheme="minorHAnsi" w:cstheme="minorHAnsi"/>
                <w:szCs w:val="20"/>
              </w:rPr>
            </w:pPr>
            <w:r w:rsidRPr="00E34FCD">
              <w:rPr>
                <w:rFonts w:asciiTheme="minorHAnsi" w:hAnsiTheme="minorHAnsi" w:cstheme="minorHAnsi"/>
                <w:bCs/>
                <w:szCs w:val="20"/>
              </w:rPr>
              <w:t>Naručitelj će potpisati Sporazum i poslati ga</w:t>
            </w:r>
            <w:r w:rsidR="00F12374">
              <w:rPr>
                <w:rFonts w:asciiTheme="minorHAnsi" w:hAnsiTheme="minorHAnsi" w:cstheme="minorHAnsi"/>
                <w:bCs/>
                <w:szCs w:val="20"/>
              </w:rPr>
              <w:t xml:space="preserve"> </w:t>
            </w:r>
            <w:r w:rsidR="005A42B1" w:rsidRPr="005A42B1">
              <w:rPr>
                <w:rFonts w:asciiTheme="minorHAnsi" w:hAnsiTheme="minorHAnsi" w:cstheme="minorHAnsi"/>
                <w:bCs/>
                <w:szCs w:val="20"/>
              </w:rPr>
              <w:t>Izvođaču</w:t>
            </w:r>
            <w:r w:rsidRPr="005A42B1">
              <w:rPr>
                <w:rFonts w:asciiTheme="minorHAnsi" w:hAnsiTheme="minorHAnsi" w:cstheme="minorHAnsi"/>
                <w:bCs/>
                <w:szCs w:val="20"/>
              </w:rPr>
              <w:t xml:space="preserve"> </w:t>
            </w:r>
            <w:r w:rsidR="001D43F7" w:rsidRPr="005A42B1">
              <w:rPr>
                <w:rFonts w:asciiTheme="minorHAnsi" w:hAnsiTheme="minorHAnsi" w:cstheme="minorHAnsi"/>
                <w:bCs/>
                <w:szCs w:val="20"/>
              </w:rPr>
              <w:t>koji</w:t>
            </w:r>
            <w:r w:rsidR="001D43F7" w:rsidRPr="001D43F7">
              <w:rPr>
                <w:rFonts w:asciiTheme="minorHAnsi" w:hAnsiTheme="minorHAnsi" w:cstheme="minorHAnsi"/>
                <w:bCs/>
                <w:szCs w:val="20"/>
              </w:rPr>
              <w:t xml:space="preserve"> ga mora potpisati unutar 14 dana od primitka</w:t>
            </w:r>
            <w:r w:rsidR="001D43F7" w:rsidRPr="00BE1FA4">
              <w:rPr>
                <w:rFonts w:asciiTheme="minorHAnsi" w:hAnsiTheme="minorHAnsi" w:cstheme="minorHAnsi"/>
                <w:bCs/>
                <w:szCs w:val="20"/>
              </w:rPr>
              <w:t xml:space="preserve"> </w:t>
            </w:r>
            <w:r w:rsidRPr="00E34FCD">
              <w:rPr>
                <w:rFonts w:asciiTheme="minorHAnsi" w:hAnsiTheme="minorHAnsi" w:cstheme="minorHAnsi"/>
                <w:bCs/>
                <w:szCs w:val="20"/>
              </w:rPr>
              <w:t xml:space="preserve"> i nakon toga poslati ga Naručitelju zajedno sa Sredstvom osiguranja za izvršenje Ugovora.</w:t>
            </w:r>
            <w:r w:rsidR="003C3357" w:rsidRPr="00E34FCD">
              <w:rPr>
                <w:rFonts w:asciiTheme="minorHAnsi" w:hAnsiTheme="minorHAnsi" w:cstheme="minorHAnsi"/>
                <w:bCs/>
                <w:szCs w:val="20"/>
              </w:rPr>
              <w:t xml:space="preserve"> </w:t>
            </w:r>
            <w:r w:rsidR="006D5063" w:rsidRPr="00E34FCD">
              <w:rPr>
                <w:rFonts w:asciiTheme="minorHAnsi" w:hAnsiTheme="minorHAnsi" w:cstheme="minorHAnsi"/>
              </w:rPr>
              <w:t xml:space="preserve">Ukoliko </w:t>
            </w:r>
            <w:r w:rsidR="006D5063" w:rsidRPr="005A42B1">
              <w:rPr>
                <w:rFonts w:asciiTheme="minorHAnsi" w:hAnsiTheme="minorHAnsi" w:cstheme="minorHAnsi"/>
              </w:rPr>
              <w:t>Izvođač</w:t>
            </w:r>
            <w:r w:rsidR="00F12374" w:rsidRPr="00E34FCD">
              <w:rPr>
                <w:rFonts w:asciiTheme="minorHAnsi" w:hAnsiTheme="minorHAnsi" w:cstheme="minorHAnsi"/>
              </w:rPr>
              <w:t xml:space="preserve"> </w:t>
            </w:r>
            <w:r w:rsidR="006D5063" w:rsidRPr="00E34FCD">
              <w:rPr>
                <w:rFonts w:asciiTheme="minorHAnsi" w:hAnsiTheme="minorHAnsi" w:cstheme="minorHAnsi"/>
              </w:rPr>
              <w:t xml:space="preserve">ne dostavi valjano Sredstvo osiguranja </w:t>
            </w:r>
            <w:r w:rsidR="001D43F7" w:rsidRPr="00BE1FA4">
              <w:rPr>
                <w:rFonts w:asciiTheme="minorHAnsi" w:hAnsiTheme="minorHAnsi" w:cstheme="minorHAnsi"/>
                <w:bCs/>
                <w:szCs w:val="20"/>
              </w:rPr>
              <w:t>za izvršenje Ugovora</w:t>
            </w:r>
            <w:r w:rsidR="005E06E9">
              <w:rPr>
                <w:rStyle w:val="Referencafusnote"/>
                <w:rFonts w:asciiTheme="minorHAnsi" w:hAnsiTheme="minorHAnsi"/>
                <w:bCs/>
                <w:szCs w:val="20"/>
              </w:rPr>
              <w:footnoteReference w:id="4"/>
            </w:r>
            <w:r w:rsidR="001D43F7">
              <w:rPr>
                <w:rFonts w:asciiTheme="minorHAnsi" w:hAnsiTheme="minorHAnsi" w:cstheme="minorHAnsi"/>
                <w:bCs/>
                <w:szCs w:val="20"/>
              </w:rPr>
              <w:t xml:space="preserve"> </w:t>
            </w:r>
            <w:r w:rsidR="006659B7" w:rsidRPr="006659B7">
              <w:rPr>
                <w:rFonts w:asciiTheme="minorHAnsi" w:hAnsiTheme="minorHAnsi" w:cstheme="minorHAnsi"/>
              </w:rPr>
              <w:t>istovremeno s dostavom Ugovora potpisanog od strane Izv</w:t>
            </w:r>
            <w:r w:rsidR="006659B7">
              <w:rPr>
                <w:rFonts w:asciiTheme="minorHAnsi" w:hAnsiTheme="minorHAnsi" w:cstheme="minorHAnsi"/>
              </w:rPr>
              <w:t>ođač</w:t>
            </w:r>
            <w:r w:rsidR="006659B7" w:rsidRPr="006659B7">
              <w:rPr>
                <w:rFonts w:asciiTheme="minorHAnsi" w:hAnsiTheme="minorHAnsi" w:cstheme="minorHAnsi"/>
              </w:rPr>
              <w:t>a</w:t>
            </w:r>
            <w:r w:rsidR="006659B7">
              <w:rPr>
                <w:rFonts w:asciiTheme="minorHAnsi" w:hAnsiTheme="minorHAnsi" w:cstheme="minorHAnsi"/>
              </w:rPr>
              <w:t>, ovaj</w:t>
            </w:r>
            <w:r w:rsidR="006D5063" w:rsidRPr="00E34FCD">
              <w:rPr>
                <w:rFonts w:asciiTheme="minorHAnsi" w:hAnsiTheme="minorHAnsi" w:cstheme="minorHAnsi"/>
              </w:rPr>
              <w:t xml:space="preserve"> Ugovor </w:t>
            </w:r>
            <w:r w:rsidR="006659B7">
              <w:rPr>
                <w:rFonts w:asciiTheme="minorHAnsi" w:hAnsiTheme="minorHAnsi" w:cstheme="minorHAnsi"/>
              </w:rPr>
              <w:t xml:space="preserve">neće </w:t>
            </w:r>
            <w:r w:rsidR="006D5063" w:rsidRPr="00E34FCD">
              <w:rPr>
                <w:rFonts w:asciiTheme="minorHAnsi" w:hAnsiTheme="minorHAnsi" w:cstheme="minorHAnsi"/>
              </w:rPr>
              <w:t>se smatra</w:t>
            </w:r>
            <w:r w:rsidR="00F8160E">
              <w:rPr>
                <w:rFonts w:asciiTheme="minorHAnsi" w:hAnsiTheme="minorHAnsi" w:cstheme="minorHAnsi"/>
              </w:rPr>
              <w:t>ti</w:t>
            </w:r>
            <w:r w:rsidR="006D5063" w:rsidRPr="00E34FCD">
              <w:rPr>
                <w:rFonts w:asciiTheme="minorHAnsi" w:hAnsiTheme="minorHAnsi" w:cstheme="minorHAnsi"/>
              </w:rPr>
              <w:t xml:space="preserve"> potpisanim.</w:t>
            </w:r>
          </w:p>
          <w:p w14:paraId="69C1F8EA" w14:textId="47FAF901" w:rsidR="00715F9F" w:rsidRDefault="001677F9">
            <w:pPr>
              <w:autoSpaceDE w:val="0"/>
              <w:autoSpaceDN w:val="0"/>
              <w:adjustRightInd w:val="0"/>
              <w:rPr>
                <w:rFonts w:asciiTheme="minorHAnsi" w:hAnsiTheme="minorHAnsi" w:cstheme="minorHAnsi"/>
                <w:szCs w:val="20"/>
              </w:rPr>
            </w:pPr>
            <w:r w:rsidRPr="009478FA">
              <w:rPr>
                <w:rFonts w:asciiTheme="minorHAnsi" w:hAnsiTheme="minorHAnsi" w:cstheme="minorHAnsi"/>
                <w:szCs w:val="20"/>
              </w:rPr>
              <w:t>Za preuzimanje obaveza na ovom projektu javni naručitelj mora imati suglasnost drugog tijela (Vlada Republike Hrvatske) te se na ovu nabavu primjenjuju odredbe članaka 307. stavak 4. i 312. stavak 5</w:t>
            </w:r>
            <w:r w:rsidR="00445DA8">
              <w:rPr>
                <w:rFonts w:asciiTheme="minorHAnsi" w:hAnsiTheme="minorHAnsi" w:cstheme="minorHAnsi"/>
                <w:szCs w:val="20"/>
              </w:rPr>
              <w:t>.</w:t>
            </w:r>
            <w:r>
              <w:rPr>
                <w:rFonts w:asciiTheme="minorHAnsi" w:hAnsiTheme="minorHAnsi" w:cstheme="minorHAnsi"/>
                <w:szCs w:val="20"/>
              </w:rPr>
              <w:t xml:space="preserve"> ZJN 2016</w:t>
            </w:r>
            <w:r w:rsidRPr="009478FA">
              <w:rPr>
                <w:rFonts w:asciiTheme="minorHAnsi" w:hAnsiTheme="minorHAnsi" w:cstheme="minorHAnsi"/>
                <w:szCs w:val="20"/>
              </w:rPr>
              <w:t>.</w:t>
            </w:r>
          </w:p>
          <w:p w14:paraId="7DB4B5C1" w14:textId="1688FC90" w:rsidR="00445DA8" w:rsidRDefault="00445DA8" w:rsidP="00445DA8">
            <w:pPr>
              <w:rPr>
                <w:rFonts w:asciiTheme="minorHAnsi" w:hAnsiTheme="minorHAnsi" w:cstheme="minorHAnsi"/>
                <w:szCs w:val="24"/>
              </w:rPr>
            </w:pPr>
            <w:r>
              <w:rPr>
                <w:rFonts w:asciiTheme="minorHAnsi" w:hAnsiTheme="minorHAnsi" w:cstheme="minorHAnsi"/>
                <w:szCs w:val="20"/>
              </w:rPr>
              <w:t>Izvođač je obvezan potpisati ugovor u roku od 30 dana od dana pribavljanja suglasnosti drugog tijela sukladno članku 307. stavku 3. i 4. ZJN 2016.</w:t>
            </w:r>
          </w:p>
          <w:p w14:paraId="202475AD" w14:textId="28C35C8B" w:rsidR="00445DA8" w:rsidRPr="00E34FCD" w:rsidRDefault="00445DA8">
            <w:pPr>
              <w:autoSpaceDE w:val="0"/>
              <w:autoSpaceDN w:val="0"/>
              <w:adjustRightInd w:val="0"/>
              <w:rPr>
                <w:rFonts w:asciiTheme="minorHAnsi" w:hAnsiTheme="minorHAnsi" w:cstheme="minorHAnsi"/>
                <w:i/>
                <w:szCs w:val="20"/>
              </w:rPr>
            </w:pPr>
          </w:p>
        </w:tc>
      </w:tr>
      <w:tr w:rsidR="001A494F" w:rsidRPr="00E34FCD" w14:paraId="5AB659E0" w14:textId="77777777" w:rsidTr="001A494F">
        <w:tc>
          <w:tcPr>
            <w:tcW w:w="2235" w:type="dxa"/>
            <w:shd w:val="clear" w:color="auto" w:fill="auto"/>
          </w:tcPr>
          <w:p w14:paraId="1F63DB0F" w14:textId="77777777" w:rsidR="001A494F" w:rsidRPr="00E34FCD" w:rsidRDefault="001A494F" w:rsidP="00F56F1C">
            <w:pPr>
              <w:jc w:val="left"/>
              <w:rPr>
                <w:rFonts w:asciiTheme="minorHAnsi" w:hAnsiTheme="minorHAnsi" w:cstheme="minorHAnsi"/>
                <w:b/>
                <w:szCs w:val="20"/>
              </w:rPr>
            </w:pPr>
            <w:r w:rsidRPr="00E34FCD">
              <w:rPr>
                <w:rFonts w:asciiTheme="minorHAnsi" w:hAnsiTheme="minorHAnsi" w:cstheme="minorHAnsi"/>
                <w:b/>
                <w:szCs w:val="20"/>
              </w:rPr>
              <w:t>1.8 Čuvanje i dostava dokumentacije</w:t>
            </w:r>
          </w:p>
        </w:tc>
        <w:tc>
          <w:tcPr>
            <w:tcW w:w="283" w:type="dxa"/>
            <w:shd w:val="clear" w:color="auto" w:fill="auto"/>
          </w:tcPr>
          <w:p w14:paraId="54D78692" w14:textId="77777777" w:rsidR="001A494F" w:rsidRPr="00E34FCD" w:rsidRDefault="001A494F" w:rsidP="005B6AB2">
            <w:pPr>
              <w:rPr>
                <w:rFonts w:asciiTheme="minorHAnsi" w:hAnsiTheme="minorHAnsi" w:cstheme="minorHAnsi"/>
                <w:b/>
                <w:bCs/>
                <w:szCs w:val="20"/>
              </w:rPr>
            </w:pPr>
          </w:p>
        </w:tc>
        <w:tc>
          <w:tcPr>
            <w:tcW w:w="6804" w:type="dxa"/>
            <w:shd w:val="clear" w:color="auto" w:fill="auto"/>
          </w:tcPr>
          <w:p w14:paraId="6B526AC0" w14:textId="77777777" w:rsidR="001A494F" w:rsidRPr="00E34FCD" w:rsidRDefault="001A494F" w:rsidP="005B6AB2">
            <w:pPr>
              <w:rPr>
                <w:rFonts w:asciiTheme="minorHAnsi" w:hAnsiTheme="minorHAnsi" w:cstheme="minorHAnsi"/>
                <w:i/>
                <w:szCs w:val="20"/>
              </w:rPr>
            </w:pPr>
            <w:r w:rsidRPr="00E34FCD">
              <w:rPr>
                <w:rFonts w:asciiTheme="minorHAnsi" w:hAnsiTheme="minorHAnsi" w:cstheme="minorHAnsi"/>
                <w:i/>
                <w:szCs w:val="20"/>
              </w:rPr>
              <w:t>U drugom stavku iza riječi „</w:t>
            </w:r>
            <w:r w:rsidRPr="00E34FCD">
              <w:rPr>
                <w:rFonts w:asciiTheme="minorHAnsi" w:hAnsiTheme="minorHAnsi" w:cstheme="minorHAnsi"/>
                <w:szCs w:val="20"/>
              </w:rPr>
              <w:t>Izmjene</w:t>
            </w:r>
            <w:r w:rsidRPr="00E34FCD">
              <w:rPr>
                <w:rFonts w:asciiTheme="minorHAnsi" w:hAnsiTheme="minorHAnsi" w:cstheme="minorHAnsi"/>
                <w:i/>
                <w:szCs w:val="20"/>
              </w:rPr>
              <w:t>“ dodati:</w:t>
            </w:r>
          </w:p>
          <w:p w14:paraId="53D62E2D" w14:textId="5D7298E0" w:rsidR="001A494F" w:rsidRPr="00E34FCD" w:rsidRDefault="001A494F">
            <w:pPr>
              <w:rPr>
                <w:rFonts w:asciiTheme="minorHAnsi" w:hAnsiTheme="minorHAnsi" w:cstheme="minorHAnsi"/>
                <w:bCs/>
                <w:szCs w:val="20"/>
              </w:rPr>
            </w:pPr>
            <w:r w:rsidRPr="00E34FCD">
              <w:rPr>
                <w:rFonts w:asciiTheme="minorHAnsi" w:hAnsiTheme="minorHAnsi" w:cstheme="minorHAnsi"/>
                <w:bCs/>
                <w:szCs w:val="20"/>
              </w:rPr>
              <w:t xml:space="preserve">„ ,dokumente koje zahtijeva Zakon, uključujući bez ograničenja, dokumente koji su navedeni u članku 135. </w:t>
            </w:r>
            <w:r w:rsidRPr="00E34FCD">
              <w:rPr>
                <w:rFonts w:asciiTheme="minorHAnsi" w:hAnsiTheme="minorHAnsi" w:cstheme="minorHAnsi"/>
                <w:szCs w:val="20"/>
              </w:rPr>
              <w:t>Zakona o gradnji (Narodne novine 153</w:t>
            </w:r>
            <w:r w:rsidR="00B002F7" w:rsidRPr="00E34FCD">
              <w:rPr>
                <w:rFonts w:asciiTheme="minorHAnsi" w:hAnsiTheme="minorHAnsi" w:cstheme="minorHAnsi"/>
                <w:szCs w:val="20"/>
              </w:rPr>
              <w:t>/</w:t>
            </w:r>
            <w:r w:rsidRPr="00E34FCD">
              <w:rPr>
                <w:rFonts w:asciiTheme="minorHAnsi" w:hAnsiTheme="minorHAnsi" w:cstheme="minorHAnsi"/>
                <w:szCs w:val="20"/>
              </w:rPr>
              <w:t>13</w:t>
            </w:r>
            <w:r w:rsidR="00125A5B" w:rsidRPr="00E34FCD">
              <w:rPr>
                <w:rFonts w:asciiTheme="minorHAnsi" w:hAnsiTheme="minorHAnsi" w:cstheme="minorHAnsi"/>
                <w:szCs w:val="20"/>
              </w:rPr>
              <w:t>, 20/17</w:t>
            </w:r>
            <w:r w:rsidR="003B066F">
              <w:rPr>
                <w:rFonts w:asciiTheme="minorHAnsi" w:hAnsiTheme="minorHAnsi" w:cstheme="minorHAnsi"/>
                <w:szCs w:val="20"/>
              </w:rPr>
              <w:t>, 39/19</w:t>
            </w:r>
            <w:r w:rsidRPr="00E34FCD">
              <w:rPr>
                <w:rFonts w:asciiTheme="minorHAnsi" w:hAnsiTheme="minorHAnsi" w:cstheme="minorHAnsi"/>
                <w:szCs w:val="20"/>
              </w:rPr>
              <w:t xml:space="preserve"> s izmjenama i dopunama), .“</w:t>
            </w:r>
          </w:p>
        </w:tc>
      </w:tr>
    </w:tbl>
    <w:p w14:paraId="20A2C4F0"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1A494F" w:rsidRPr="00E34FCD" w14:paraId="4AACD839" w14:textId="77777777" w:rsidTr="001A494F">
        <w:tc>
          <w:tcPr>
            <w:tcW w:w="2235" w:type="dxa"/>
            <w:shd w:val="clear" w:color="auto" w:fill="auto"/>
          </w:tcPr>
          <w:p w14:paraId="1F69E782" w14:textId="77777777" w:rsidR="001A494F" w:rsidRPr="00E34FCD" w:rsidRDefault="001A494F" w:rsidP="005B6AB2">
            <w:pPr>
              <w:rPr>
                <w:rFonts w:asciiTheme="minorHAnsi" w:hAnsiTheme="minorHAnsi" w:cstheme="minorHAnsi"/>
                <w:b/>
                <w:szCs w:val="20"/>
              </w:rPr>
            </w:pPr>
            <w:r w:rsidRPr="00E34FCD">
              <w:rPr>
                <w:rFonts w:asciiTheme="minorHAnsi" w:hAnsiTheme="minorHAnsi" w:cstheme="minorHAnsi"/>
                <w:b/>
                <w:szCs w:val="20"/>
              </w:rPr>
              <w:t>1.12 Povjerljivi podaci</w:t>
            </w:r>
          </w:p>
          <w:p w14:paraId="3CE3222B" w14:textId="77777777" w:rsidR="001A494F" w:rsidRPr="00E34FCD" w:rsidRDefault="001A494F" w:rsidP="005B6AB2">
            <w:pPr>
              <w:rPr>
                <w:rFonts w:asciiTheme="minorHAnsi" w:hAnsiTheme="minorHAnsi" w:cstheme="minorHAnsi"/>
                <w:b/>
                <w:szCs w:val="20"/>
              </w:rPr>
            </w:pPr>
          </w:p>
          <w:p w14:paraId="70A2B172" w14:textId="77777777" w:rsidR="001A494F" w:rsidRPr="00E34FCD" w:rsidRDefault="001A494F">
            <w:pPr>
              <w:rPr>
                <w:rFonts w:asciiTheme="minorHAnsi" w:hAnsiTheme="minorHAnsi" w:cstheme="minorHAnsi"/>
                <w:b/>
                <w:szCs w:val="20"/>
              </w:rPr>
            </w:pPr>
          </w:p>
          <w:p w14:paraId="2C7E5CD9" w14:textId="77777777" w:rsidR="001A494F" w:rsidRPr="00E34FCD" w:rsidRDefault="001A494F">
            <w:pPr>
              <w:rPr>
                <w:rFonts w:asciiTheme="minorHAnsi" w:hAnsiTheme="minorHAnsi" w:cstheme="minorHAnsi"/>
                <w:szCs w:val="20"/>
              </w:rPr>
            </w:pPr>
          </w:p>
        </w:tc>
        <w:tc>
          <w:tcPr>
            <w:tcW w:w="283" w:type="dxa"/>
            <w:shd w:val="clear" w:color="auto" w:fill="auto"/>
          </w:tcPr>
          <w:p w14:paraId="06BCC32F" w14:textId="77777777" w:rsidR="001A494F" w:rsidRPr="00E34FCD" w:rsidRDefault="001A494F">
            <w:pPr>
              <w:jc w:val="center"/>
              <w:rPr>
                <w:rFonts w:asciiTheme="minorHAnsi" w:hAnsiTheme="minorHAnsi" w:cstheme="minorHAnsi"/>
                <w:b/>
                <w:bCs/>
                <w:szCs w:val="20"/>
              </w:rPr>
            </w:pPr>
          </w:p>
        </w:tc>
        <w:tc>
          <w:tcPr>
            <w:tcW w:w="6804" w:type="dxa"/>
            <w:shd w:val="clear" w:color="auto" w:fill="auto"/>
          </w:tcPr>
          <w:p w14:paraId="12988718" w14:textId="77777777" w:rsidR="001A494F" w:rsidRPr="00E34FCD" w:rsidRDefault="001A494F">
            <w:pPr>
              <w:keepLines/>
              <w:widowControl w:val="0"/>
              <w:rPr>
                <w:rFonts w:asciiTheme="minorHAnsi" w:hAnsiTheme="minorHAnsi" w:cstheme="minorHAnsi"/>
                <w:bCs/>
                <w:i/>
                <w:szCs w:val="20"/>
              </w:rPr>
            </w:pPr>
            <w:r w:rsidRPr="00E34FCD">
              <w:rPr>
                <w:rFonts w:asciiTheme="minorHAnsi" w:hAnsiTheme="minorHAnsi" w:cstheme="minorHAnsi"/>
                <w:i/>
                <w:szCs w:val="20"/>
              </w:rPr>
              <w:t>Izbrisati članak 1.12 i zamijeniti ga sljedećim</w:t>
            </w:r>
            <w:r w:rsidRPr="00E34FCD">
              <w:rPr>
                <w:rFonts w:asciiTheme="minorHAnsi" w:hAnsiTheme="minorHAnsi" w:cstheme="minorHAnsi"/>
                <w:bCs/>
                <w:i/>
                <w:szCs w:val="20"/>
              </w:rPr>
              <w:t>:</w:t>
            </w:r>
          </w:p>
          <w:p w14:paraId="00834CDC" w14:textId="77777777" w:rsidR="001A494F" w:rsidRPr="00E34FCD" w:rsidRDefault="001A494F">
            <w:pPr>
              <w:rPr>
                <w:rFonts w:asciiTheme="minorHAnsi" w:hAnsiTheme="minorHAnsi" w:cstheme="minorHAnsi"/>
                <w:szCs w:val="20"/>
              </w:rPr>
            </w:pPr>
            <w:r w:rsidRPr="00E34FCD">
              <w:rPr>
                <w:rFonts w:asciiTheme="minorHAnsi" w:hAnsiTheme="minorHAnsi" w:cstheme="minorHAnsi"/>
                <w:szCs w:val="20"/>
              </w:rPr>
              <w:t>Izvođačevi i Naručiteljevi zaposlenici moraju dati sve povjerljive informacije koje Inženjer može razumno zahtijevati u svrhu potvrde Izvođačevog pridržavanja Ugovora i omogućavanja njegovog propisnog ispunjenja.</w:t>
            </w:r>
          </w:p>
          <w:p w14:paraId="48283CAF" w14:textId="77777777" w:rsidR="001A494F" w:rsidRPr="00E34FCD" w:rsidRDefault="001A494F">
            <w:pPr>
              <w:rPr>
                <w:rFonts w:asciiTheme="minorHAnsi" w:hAnsiTheme="minorHAnsi" w:cstheme="minorHAnsi"/>
                <w:szCs w:val="20"/>
              </w:rPr>
            </w:pPr>
            <w:r w:rsidRPr="00E34FCD">
              <w:rPr>
                <w:rFonts w:asciiTheme="minorHAnsi" w:hAnsiTheme="minorHAnsi" w:cstheme="minorHAnsi"/>
                <w:szCs w:val="20"/>
              </w:rPr>
              <w:t>Svaki od njih mora detalje Ugovora smatrati povjerljivim, osim u opsegu  potrebnom da izvršavaju svoje vlastite obveze po Ugovoru ili da poštuju Zakon. Niti jedan od njih neće objaviti pojedinosti koje je pripremila druga strana u vezi Radova bez pristanka druge strane. Međutim, Izvođaču se dopušta objaviti svaku javno dostupnu informaciju, ili informaciju koja mu je na drugi način potrebna za potvrdu kvalifikacije u nadmetanju za neki drugi projekt.</w:t>
            </w:r>
          </w:p>
        </w:tc>
      </w:tr>
      <w:tr w:rsidR="006E14F0" w:rsidRPr="00E34FCD" w14:paraId="19970A80" w14:textId="77777777" w:rsidTr="001A494F">
        <w:tc>
          <w:tcPr>
            <w:tcW w:w="2235" w:type="dxa"/>
            <w:shd w:val="clear" w:color="auto" w:fill="auto"/>
          </w:tcPr>
          <w:p w14:paraId="310D8D39" w14:textId="33D0B154" w:rsidR="006E14F0" w:rsidRPr="00E34FCD" w:rsidRDefault="006E14F0" w:rsidP="005B6AB2">
            <w:pPr>
              <w:rPr>
                <w:rFonts w:asciiTheme="minorHAnsi" w:hAnsiTheme="minorHAnsi" w:cstheme="minorHAnsi"/>
                <w:b/>
                <w:szCs w:val="20"/>
              </w:rPr>
            </w:pPr>
            <w:r>
              <w:rPr>
                <w:rFonts w:asciiTheme="minorHAnsi" w:hAnsiTheme="minorHAnsi" w:cstheme="minorHAnsi"/>
                <w:b/>
                <w:szCs w:val="20"/>
              </w:rPr>
              <w:t>1.13 Pridržavanje zakona</w:t>
            </w:r>
          </w:p>
        </w:tc>
        <w:tc>
          <w:tcPr>
            <w:tcW w:w="283" w:type="dxa"/>
            <w:shd w:val="clear" w:color="auto" w:fill="auto"/>
          </w:tcPr>
          <w:p w14:paraId="6FEF8471" w14:textId="77777777" w:rsidR="006E14F0" w:rsidRPr="00E34FCD" w:rsidRDefault="006E14F0">
            <w:pPr>
              <w:jc w:val="center"/>
              <w:rPr>
                <w:rFonts w:asciiTheme="minorHAnsi" w:hAnsiTheme="minorHAnsi" w:cstheme="minorHAnsi"/>
                <w:b/>
                <w:bCs/>
                <w:szCs w:val="20"/>
              </w:rPr>
            </w:pPr>
          </w:p>
        </w:tc>
        <w:tc>
          <w:tcPr>
            <w:tcW w:w="6804" w:type="dxa"/>
            <w:shd w:val="clear" w:color="auto" w:fill="auto"/>
          </w:tcPr>
          <w:p w14:paraId="36D65098" w14:textId="144E2F67" w:rsidR="006E14F0" w:rsidRPr="006E14F0" w:rsidRDefault="006E14F0" w:rsidP="006E14F0">
            <w:pPr>
              <w:rPr>
                <w:rFonts w:asciiTheme="minorHAnsi" w:hAnsiTheme="minorHAnsi" w:cstheme="minorHAnsi"/>
                <w:i/>
                <w:szCs w:val="20"/>
              </w:rPr>
            </w:pPr>
            <w:r w:rsidRPr="00E34FCD">
              <w:rPr>
                <w:rFonts w:asciiTheme="minorHAnsi" w:hAnsiTheme="minorHAnsi" w:cstheme="minorHAnsi"/>
                <w:i/>
                <w:szCs w:val="20"/>
              </w:rPr>
              <w:t xml:space="preserve">Na kraju ovog Članka dodati: </w:t>
            </w:r>
          </w:p>
          <w:p w14:paraId="52B8E0DB" w14:textId="2DFF5115" w:rsidR="006E14F0" w:rsidRPr="00E34FCD" w:rsidRDefault="006E14F0" w:rsidP="006E14F0">
            <w:pPr>
              <w:rPr>
                <w:rFonts w:asciiTheme="minorHAnsi" w:hAnsiTheme="minorHAnsi" w:cstheme="minorHAnsi"/>
                <w:i/>
                <w:szCs w:val="20"/>
              </w:rPr>
            </w:pPr>
            <w:r w:rsidRPr="006E14F0">
              <w:rPr>
                <w:rFonts w:asciiTheme="minorHAnsi" w:hAnsiTheme="minorHAnsi" w:cstheme="minorHAnsi"/>
                <w:szCs w:val="20"/>
              </w:rPr>
              <w:t>Gospodarski subjekt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tc>
      </w:tr>
    </w:tbl>
    <w:p w14:paraId="63EFCF0F" w14:textId="77777777" w:rsidR="001A494F" w:rsidRPr="00E34FCD" w:rsidRDefault="001A494F" w:rsidP="00F56F1C">
      <w:pPr>
        <w:rPr>
          <w:rFonts w:asciiTheme="minorHAnsi" w:hAnsiTheme="minorHAnsi" w:cstheme="minorHAnsi"/>
          <w:szCs w:val="20"/>
        </w:rPr>
      </w:pPr>
    </w:p>
    <w:tbl>
      <w:tblPr>
        <w:tblW w:w="9322" w:type="dxa"/>
        <w:tblLook w:val="04A0" w:firstRow="1" w:lastRow="0" w:firstColumn="1" w:lastColumn="0" w:noHBand="0" w:noVBand="1"/>
      </w:tblPr>
      <w:tblGrid>
        <w:gridCol w:w="2235"/>
        <w:gridCol w:w="283"/>
        <w:gridCol w:w="6804"/>
      </w:tblGrid>
      <w:tr w:rsidR="0053757E" w:rsidRPr="00E34FCD" w14:paraId="712B10FA" w14:textId="77777777" w:rsidTr="00B002F7">
        <w:tc>
          <w:tcPr>
            <w:tcW w:w="2235" w:type="dxa"/>
            <w:shd w:val="clear" w:color="auto" w:fill="auto"/>
          </w:tcPr>
          <w:p w14:paraId="01E74FD0" w14:textId="77777777" w:rsidR="001A494F" w:rsidRPr="00E34FCD" w:rsidRDefault="001A494F" w:rsidP="005B6AB2">
            <w:pPr>
              <w:jc w:val="left"/>
              <w:rPr>
                <w:rFonts w:asciiTheme="minorHAnsi" w:hAnsiTheme="minorHAnsi" w:cstheme="minorHAnsi"/>
                <w:b/>
                <w:szCs w:val="20"/>
              </w:rPr>
            </w:pPr>
            <w:r w:rsidRPr="00E34FCD">
              <w:rPr>
                <w:rFonts w:asciiTheme="minorHAnsi" w:hAnsiTheme="minorHAnsi" w:cstheme="minorHAnsi"/>
                <w:b/>
                <w:szCs w:val="20"/>
              </w:rPr>
              <w:t>1.15 Ispitivanja i revizije od strane tijela Europske Unije</w:t>
            </w:r>
          </w:p>
        </w:tc>
        <w:tc>
          <w:tcPr>
            <w:tcW w:w="283" w:type="dxa"/>
            <w:shd w:val="clear" w:color="auto" w:fill="auto"/>
          </w:tcPr>
          <w:p w14:paraId="21ED9E7A" w14:textId="77777777" w:rsidR="001A494F" w:rsidRPr="00E34FCD" w:rsidRDefault="001A494F" w:rsidP="005B6AB2">
            <w:pPr>
              <w:rPr>
                <w:rFonts w:asciiTheme="minorHAnsi" w:hAnsiTheme="minorHAnsi" w:cstheme="minorHAnsi"/>
                <w:b/>
                <w:bCs/>
                <w:szCs w:val="20"/>
              </w:rPr>
            </w:pPr>
          </w:p>
        </w:tc>
        <w:tc>
          <w:tcPr>
            <w:tcW w:w="6804" w:type="dxa"/>
            <w:shd w:val="clear" w:color="auto" w:fill="auto"/>
          </w:tcPr>
          <w:p w14:paraId="33E585D7" w14:textId="77777777" w:rsidR="001A494F" w:rsidRPr="00E34FCD" w:rsidRDefault="001A494F">
            <w:pPr>
              <w:rPr>
                <w:rFonts w:asciiTheme="minorHAnsi" w:hAnsiTheme="minorHAnsi" w:cstheme="minorHAnsi"/>
                <w:bCs/>
                <w:i/>
                <w:szCs w:val="20"/>
              </w:rPr>
            </w:pPr>
            <w:r w:rsidRPr="00E34FCD">
              <w:rPr>
                <w:rFonts w:asciiTheme="minorHAnsi" w:hAnsiTheme="minorHAnsi" w:cstheme="minorHAnsi"/>
                <w:i/>
                <w:iCs/>
                <w:szCs w:val="20"/>
              </w:rPr>
              <w:t>Dodatni Članak 1.15:</w:t>
            </w:r>
          </w:p>
          <w:p w14:paraId="074C5995" w14:textId="0A1D7496" w:rsidR="001A494F" w:rsidRPr="00E34FCD" w:rsidRDefault="001A494F">
            <w:pPr>
              <w:rPr>
                <w:rFonts w:asciiTheme="minorHAnsi" w:hAnsiTheme="minorHAnsi" w:cstheme="minorHAnsi"/>
                <w:szCs w:val="20"/>
              </w:rPr>
            </w:pPr>
            <w:r w:rsidRPr="00E34FCD">
              <w:rPr>
                <w:rFonts w:asciiTheme="minorHAnsi" w:hAnsiTheme="minorHAnsi" w:cstheme="minorHAnsi"/>
                <w:szCs w:val="20"/>
              </w:rPr>
              <w:t xml:space="preserve">Izvođač će dopustiti </w:t>
            </w:r>
            <w:r w:rsidR="00C22B05" w:rsidRPr="00E34FCD">
              <w:rPr>
                <w:rFonts w:asciiTheme="minorHAnsi" w:hAnsiTheme="minorHAnsi" w:cstheme="minorHAnsi"/>
                <w:szCs w:val="20"/>
              </w:rPr>
              <w:t xml:space="preserve">Posredničkom tijelu razine 2 koji djeluje u sklopu </w:t>
            </w:r>
            <w:r w:rsidR="000A1452" w:rsidRPr="00E34FCD">
              <w:rPr>
                <w:rFonts w:asciiTheme="minorHAnsi" w:hAnsiTheme="minorHAnsi" w:cstheme="minorHAnsi"/>
                <w:szCs w:val="20"/>
              </w:rPr>
              <w:t>Fond</w:t>
            </w:r>
            <w:r w:rsidR="00C22B05" w:rsidRPr="00E34FCD">
              <w:rPr>
                <w:rFonts w:asciiTheme="minorHAnsi" w:hAnsiTheme="minorHAnsi" w:cstheme="minorHAnsi"/>
                <w:szCs w:val="20"/>
              </w:rPr>
              <w:t>a</w:t>
            </w:r>
            <w:r w:rsidR="000A1452" w:rsidRPr="00E34FCD">
              <w:rPr>
                <w:rFonts w:asciiTheme="minorHAnsi" w:hAnsiTheme="minorHAnsi" w:cstheme="minorHAnsi"/>
                <w:szCs w:val="20"/>
              </w:rPr>
              <w:t xml:space="preserve"> za zaštitu okoliša Republike Hrvatske (</w:t>
            </w:r>
            <w:r w:rsidR="00C22B05" w:rsidRPr="00E34FCD">
              <w:rPr>
                <w:rFonts w:asciiTheme="minorHAnsi" w:hAnsiTheme="minorHAnsi" w:cstheme="minorHAnsi"/>
                <w:szCs w:val="20"/>
              </w:rPr>
              <w:t>PT2</w:t>
            </w:r>
            <w:r w:rsidR="000A1452" w:rsidRPr="00E34FCD">
              <w:rPr>
                <w:rFonts w:asciiTheme="minorHAnsi" w:hAnsiTheme="minorHAnsi" w:cstheme="minorHAnsi"/>
                <w:szCs w:val="20"/>
              </w:rPr>
              <w:t>)</w:t>
            </w:r>
            <w:r w:rsidRPr="00E34FCD">
              <w:rPr>
                <w:rFonts w:asciiTheme="minorHAnsi" w:hAnsiTheme="minorHAnsi" w:cstheme="minorHAnsi"/>
                <w:szCs w:val="20"/>
              </w:rPr>
              <w:t>, Agenciji za reviziju sustava provedbe programa Europske unije, ostalim tijelima nadležnim za proved</w:t>
            </w:r>
            <w:r w:rsidR="00822D46" w:rsidRPr="00E34FCD">
              <w:rPr>
                <w:rFonts w:asciiTheme="minorHAnsi" w:hAnsiTheme="minorHAnsi" w:cstheme="minorHAnsi"/>
                <w:szCs w:val="20"/>
              </w:rPr>
              <w:t>bu predmetnog Operativnog programa</w:t>
            </w:r>
            <w:r w:rsidRPr="00E34FCD">
              <w:rPr>
                <w:rFonts w:asciiTheme="minorHAnsi" w:hAnsiTheme="minorHAnsi" w:cstheme="minorHAnsi"/>
                <w:szCs w:val="20"/>
              </w:rPr>
              <w:t>, Europskoj Komisiji, Europskom Antikorupcijskom Uredu i Europskom Revizorskom Sudu da provjeri, kroz ispitivanje dokumenata i izradom njihovih preslika ili provjerom na licu mjesta, provedbu zadataka i izvođenje pune revizije, ako je potrebno, na temelju  računovodstvenih dokumenata i bilo kojeg drugog dokumenta koji se odnose na financiranje projekta. Takve inspekcije mogu se provoditi do 7 godina nakon konačnog plaćanja.</w:t>
            </w:r>
          </w:p>
          <w:p w14:paraId="17155FC1" w14:textId="198809AC" w:rsidR="001A494F" w:rsidRPr="00E34FCD" w:rsidRDefault="001A494F">
            <w:pPr>
              <w:rPr>
                <w:rFonts w:asciiTheme="minorHAnsi" w:hAnsiTheme="minorHAnsi" w:cstheme="minorHAnsi"/>
                <w:szCs w:val="20"/>
              </w:rPr>
            </w:pPr>
            <w:r w:rsidRPr="00E34FCD">
              <w:rPr>
                <w:rFonts w:asciiTheme="minorHAnsi" w:hAnsiTheme="minorHAnsi" w:cstheme="minorHAnsi"/>
                <w:szCs w:val="20"/>
              </w:rPr>
              <w:t xml:space="preserve">Nadalje, Izvođač će dopustiti Europskom Antikorupcijskom Uredu da provodi ispitivanja i provjere na licu mjesta u skladu s procedurama </w:t>
            </w:r>
            <w:r w:rsidR="00F12374">
              <w:rPr>
                <w:rFonts w:asciiTheme="minorHAnsi" w:hAnsiTheme="minorHAnsi" w:cstheme="minorHAnsi"/>
                <w:szCs w:val="20"/>
              </w:rPr>
              <w:t>i</w:t>
            </w:r>
            <w:r w:rsidR="00F12374" w:rsidRPr="00E34FCD">
              <w:rPr>
                <w:rFonts w:asciiTheme="minorHAnsi" w:hAnsiTheme="minorHAnsi" w:cstheme="minorHAnsi"/>
                <w:szCs w:val="20"/>
              </w:rPr>
              <w:t xml:space="preserve"> </w:t>
            </w:r>
            <w:r w:rsidRPr="00E34FCD">
              <w:rPr>
                <w:rFonts w:asciiTheme="minorHAnsi" w:hAnsiTheme="minorHAnsi" w:cstheme="minorHAnsi"/>
                <w:szCs w:val="20"/>
              </w:rPr>
              <w:t xml:space="preserve">propisima Europske Unije za zaštitu financijskih interesa Europske unije protiv pronevjera i ostalih nepravilnosti. U tom smislu Izvođač će dati odgovarajući pristup zaposlenicima </w:t>
            </w:r>
            <w:r w:rsidR="00C22B05" w:rsidRPr="00E34FCD">
              <w:rPr>
                <w:rFonts w:asciiTheme="minorHAnsi" w:hAnsiTheme="minorHAnsi" w:cstheme="minorHAnsi"/>
                <w:szCs w:val="20"/>
              </w:rPr>
              <w:t>PT2</w:t>
            </w:r>
            <w:r w:rsidRPr="00E34FCD">
              <w:rPr>
                <w:rFonts w:asciiTheme="minorHAnsi" w:hAnsiTheme="minorHAnsi" w:cstheme="minorHAnsi"/>
                <w:szCs w:val="20"/>
              </w:rPr>
              <w:t xml:space="preserve">, Agencije za reviziju sustava provedbe programa Europske unije, ostalim tijelima nadležnim za provedbu </w:t>
            </w:r>
            <w:r w:rsidR="00822D46" w:rsidRPr="00E34FCD">
              <w:rPr>
                <w:rFonts w:asciiTheme="minorHAnsi" w:hAnsiTheme="minorHAnsi" w:cstheme="minorHAnsi"/>
                <w:szCs w:val="20"/>
              </w:rPr>
              <w:t xml:space="preserve">predmetnog </w:t>
            </w:r>
            <w:r w:rsidRPr="00E34FCD">
              <w:rPr>
                <w:rFonts w:asciiTheme="minorHAnsi" w:hAnsiTheme="minorHAnsi" w:cstheme="minorHAnsi"/>
                <w:szCs w:val="20"/>
              </w:rPr>
              <w:t>Operativnog progr</w:t>
            </w:r>
            <w:r w:rsidR="00822D46" w:rsidRPr="00E34FCD">
              <w:rPr>
                <w:rFonts w:asciiTheme="minorHAnsi" w:hAnsiTheme="minorHAnsi" w:cstheme="minorHAnsi"/>
                <w:szCs w:val="20"/>
              </w:rPr>
              <w:t>ama</w:t>
            </w:r>
            <w:r w:rsidRPr="00E34FCD">
              <w:rPr>
                <w:rFonts w:asciiTheme="minorHAnsi" w:hAnsiTheme="minorHAnsi" w:cstheme="minorHAnsi"/>
                <w:szCs w:val="20"/>
              </w:rPr>
              <w:t xml:space="preserve">, Europske Komisije, Europskog Antikorupcijskog Ureda i Europskog Revizijskog Suda mjestima i lokacijama na kojima se izvršava Ugovor, uključujući njegove informacijske sustave kao i sve dokumente i baze podataka u vezi tehničkog i financijskog upravljanja projektom i da poduzima sve korake da omogući njihov rad. Pristup koji se daje zaposlenicima </w:t>
            </w:r>
            <w:r w:rsidR="00C22B05" w:rsidRPr="00E34FCD">
              <w:rPr>
                <w:rFonts w:asciiTheme="minorHAnsi" w:hAnsiTheme="minorHAnsi" w:cstheme="minorHAnsi"/>
                <w:szCs w:val="20"/>
              </w:rPr>
              <w:t>PT2</w:t>
            </w:r>
            <w:r w:rsidRPr="00E34FCD">
              <w:rPr>
                <w:rFonts w:asciiTheme="minorHAnsi" w:hAnsiTheme="minorHAnsi" w:cstheme="minorHAnsi"/>
                <w:szCs w:val="20"/>
              </w:rPr>
              <w:t xml:space="preserve">, Agencije za reviziju sustava provedbe programa Europske unije, ostalim tijelima nadležnim za provedbu </w:t>
            </w:r>
            <w:r w:rsidR="00822D46" w:rsidRPr="00E34FCD">
              <w:rPr>
                <w:rFonts w:asciiTheme="minorHAnsi" w:hAnsiTheme="minorHAnsi" w:cstheme="minorHAnsi"/>
                <w:szCs w:val="20"/>
              </w:rPr>
              <w:t>predmetnog Operativnog programa</w:t>
            </w:r>
            <w:r w:rsidRPr="00E34FCD">
              <w:rPr>
                <w:rFonts w:asciiTheme="minorHAnsi" w:hAnsiTheme="minorHAnsi" w:cstheme="minorHAnsi"/>
                <w:szCs w:val="20"/>
              </w:rPr>
              <w:t>, Europske Komisije, Europskog Antikorupcijskog Ureda i Europskog Revizijskog Suda bit će na temelju povjerljivosti u odnosu na treće osobe, ne derogirajući odredbe javnog zakona čiji su oni subjekti. Dokumenti moraju bili lako dostupni i spremljeni tako da omogućuju njihovo ispitivanje, a Izvođač mora obavijestiti Naručitelja o njihovoj preciznoj lokaciji.</w:t>
            </w:r>
          </w:p>
          <w:p w14:paraId="2A07328D" w14:textId="12E7BA51" w:rsidR="001A494F" w:rsidRPr="00E34FCD" w:rsidRDefault="001A494F">
            <w:pPr>
              <w:rPr>
                <w:rFonts w:asciiTheme="minorHAnsi" w:hAnsiTheme="minorHAnsi" w:cstheme="minorHAnsi"/>
                <w:szCs w:val="20"/>
              </w:rPr>
            </w:pPr>
            <w:r w:rsidRPr="00E34FCD">
              <w:rPr>
                <w:rFonts w:asciiTheme="minorHAnsi" w:hAnsiTheme="minorHAnsi" w:cstheme="minorHAnsi"/>
                <w:szCs w:val="20"/>
              </w:rPr>
              <w:t xml:space="preserve">Izvođač jamči da će prava zaposlenicima </w:t>
            </w:r>
            <w:r w:rsidR="00F12374">
              <w:rPr>
                <w:rFonts w:asciiTheme="minorHAnsi" w:hAnsiTheme="minorHAnsi" w:cstheme="minorHAnsi"/>
                <w:szCs w:val="20"/>
              </w:rPr>
              <w:t>Fonda za zaštitu okoliša i energetsku učinkovitost</w:t>
            </w:r>
            <w:r w:rsidRPr="00E34FCD">
              <w:rPr>
                <w:rFonts w:asciiTheme="minorHAnsi" w:hAnsiTheme="minorHAnsi" w:cstheme="minorHAnsi"/>
                <w:szCs w:val="20"/>
              </w:rPr>
              <w:t xml:space="preserve">, Agencije za reviziju sustava provedbe programa Europske unije, ostalim tijelima nadležnim za provedbu </w:t>
            </w:r>
            <w:r w:rsidR="00822D46" w:rsidRPr="00E34FCD">
              <w:rPr>
                <w:rFonts w:asciiTheme="minorHAnsi" w:hAnsiTheme="minorHAnsi" w:cstheme="minorHAnsi"/>
                <w:szCs w:val="20"/>
              </w:rPr>
              <w:t xml:space="preserve">predmetnog </w:t>
            </w:r>
            <w:r w:rsidRPr="00E34FCD">
              <w:rPr>
                <w:rFonts w:asciiTheme="minorHAnsi" w:hAnsiTheme="minorHAnsi" w:cstheme="minorHAnsi"/>
                <w:szCs w:val="20"/>
              </w:rPr>
              <w:t>Operativnog</w:t>
            </w:r>
            <w:r w:rsidR="00822D46" w:rsidRPr="00E34FCD">
              <w:rPr>
                <w:rFonts w:asciiTheme="minorHAnsi" w:hAnsiTheme="minorHAnsi" w:cstheme="minorHAnsi"/>
                <w:szCs w:val="20"/>
              </w:rPr>
              <w:t xml:space="preserve"> programa</w:t>
            </w:r>
            <w:r w:rsidRPr="00E34FCD">
              <w:rPr>
                <w:rFonts w:asciiTheme="minorHAnsi" w:hAnsiTheme="minorHAnsi" w:cstheme="minorHAnsi"/>
                <w:szCs w:val="20"/>
              </w:rPr>
              <w:t>, Europske Komisije, Europskog Antikorupcijskog Ureda i Europskog Revizijskog Suda da provode reviziju, ispitivanja i provjere biti jednako primjenjiva i pod istim uvjetima iz o</w:t>
            </w:r>
            <w:r w:rsidR="002B1088" w:rsidRPr="00E34FCD">
              <w:rPr>
                <w:rFonts w:asciiTheme="minorHAnsi" w:hAnsiTheme="minorHAnsi" w:cstheme="minorHAnsi"/>
                <w:szCs w:val="20"/>
              </w:rPr>
              <w:t xml:space="preserve">vog Članka na svakog </w:t>
            </w:r>
            <w:r w:rsidR="007D4A42" w:rsidRPr="00E34FCD">
              <w:rPr>
                <w:rFonts w:asciiTheme="minorHAnsi" w:hAnsiTheme="minorHAnsi" w:cstheme="minorHAnsi"/>
                <w:szCs w:val="20"/>
              </w:rPr>
              <w:t>Podizvođač</w:t>
            </w:r>
            <w:r w:rsidR="002B1088" w:rsidRPr="00E34FCD">
              <w:rPr>
                <w:rFonts w:asciiTheme="minorHAnsi" w:hAnsiTheme="minorHAnsi" w:cstheme="minorHAnsi"/>
                <w:szCs w:val="20"/>
              </w:rPr>
              <w:t>a</w:t>
            </w:r>
            <w:r w:rsidRPr="00E34FCD">
              <w:rPr>
                <w:rFonts w:asciiTheme="minorHAnsi" w:hAnsiTheme="minorHAnsi" w:cstheme="minorHAnsi"/>
                <w:szCs w:val="20"/>
              </w:rPr>
              <w:t xml:space="preserve"> ili osobu koja ima koristi od EU fondova. </w:t>
            </w:r>
          </w:p>
        </w:tc>
      </w:tr>
      <w:tr w:rsidR="006659B7" w:rsidRPr="00E34FCD" w14:paraId="0385BBF0" w14:textId="77777777" w:rsidTr="006659B7">
        <w:tc>
          <w:tcPr>
            <w:tcW w:w="2235" w:type="dxa"/>
            <w:shd w:val="clear" w:color="auto" w:fill="auto"/>
          </w:tcPr>
          <w:p w14:paraId="063A495E" w14:textId="5EA4CEB8" w:rsidR="006659B7" w:rsidRPr="00E34FCD" w:rsidRDefault="006659B7" w:rsidP="00F56F1C">
            <w:pPr>
              <w:jc w:val="left"/>
              <w:rPr>
                <w:rFonts w:asciiTheme="minorHAnsi" w:hAnsiTheme="minorHAnsi" w:cstheme="minorHAnsi"/>
                <w:b/>
                <w:szCs w:val="20"/>
              </w:rPr>
            </w:pPr>
          </w:p>
        </w:tc>
        <w:tc>
          <w:tcPr>
            <w:tcW w:w="283" w:type="dxa"/>
            <w:shd w:val="clear" w:color="auto" w:fill="auto"/>
          </w:tcPr>
          <w:p w14:paraId="051D56CC" w14:textId="77777777" w:rsidR="006659B7" w:rsidRPr="00E34FCD" w:rsidRDefault="006659B7" w:rsidP="005B6AB2">
            <w:pPr>
              <w:rPr>
                <w:rFonts w:asciiTheme="minorHAnsi" w:hAnsiTheme="minorHAnsi" w:cstheme="minorHAnsi"/>
                <w:b/>
                <w:bCs/>
                <w:szCs w:val="20"/>
              </w:rPr>
            </w:pPr>
          </w:p>
        </w:tc>
        <w:tc>
          <w:tcPr>
            <w:tcW w:w="6804" w:type="dxa"/>
            <w:shd w:val="clear" w:color="auto" w:fill="auto"/>
          </w:tcPr>
          <w:p w14:paraId="0E5F928C" w14:textId="06C98095" w:rsidR="006659B7" w:rsidRPr="006659B7" w:rsidRDefault="006659B7">
            <w:pPr>
              <w:rPr>
                <w:rFonts w:asciiTheme="minorHAnsi" w:hAnsiTheme="minorHAnsi" w:cstheme="minorHAnsi"/>
                <w:i/>
                <w:iCs/>
                <w:szCs w:val="20"/>
              </w:rPr>
            </w:pPr>
          </w:p>
        </w:tc>
      </w:tr>
    </w:tbl>
    <w:p w14:paraId="343F94C0" w14:textId="77777777" w:rsidR="006659B7" w:rsidRDefault="006659B7" w:rsidP="00F56F1C">
      <w:pPr>
        <w:rPr>
          <w:rFonts w:asciiTheme="minorHAnsi" w:hAnsiTheme="minorHAnsi" w:cstheme="minorHAnsi"/>
        </w:rPr>
      </w:pPr>
    </w:p>
    <w:p w14:paraId="3FF8B66F" w14:textId="77777777" w:rsidR="00F463E6" w:rsidRPr="00E34FCD" w:rsidRDefault="00F463E6">
      <w:pPr>
        <w:rPr>
          <w:rFonts w:asciiTheme="minorHAnsi" w:hAnsiTheme="minorHAnsi" w:cstheme="minorHAnsi"/>
        </w:rPr>
      </w:pPr>
      <w:r w:rsidRPr="00E34FCD">
        <w:rPr>
          <w:rFonts w:asciiTheme="minorHAnsi" w:hAnsiTheme="minorHAnsi" w:cstheme="minorHAnsi"/>
        </w:rPr>
        <w:br w:type="page"/>
      </w:r>
    </w:p>
    <w:tbl>
      <w:tblPr>
        <w:tblW w:w="907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A494F" w:rsidRPr="00E34FCD" w14:paraId="6BBDA4F3" w14:textId="77777777" w:rsidTr="009627FF">
        <w:tc>
          <w:tcPr>
            <w:tcW w:w="9073" w:type="dxa"/>
            <w:tcBorders>
              <w:top w:val="nil"/>
              <w:left w:val="nil"/>
              <w:bottom w:val="nil"/>
              <w:right w:val="nil"/>
            </w:tcBorders>
          </w:tcPr>
          <w:p w14:paraId="141E5C0A" w14:textId="4BD2F2A6" w:rsidR="001A494F" w:rsidRPr="00E34FCD" w:rsidRDefault="001A494F">
            <w:pPr>
              <w:pStyle w:val="Naslov1"/>
              <w:rPr>
                <w:rFonts w:asciiTheme="minorHAnsi" w:hAnsiTheme="minorHAnsi" w:cstheme="minorHAnsi"/>
              </w:rPr>
            </w:pPr>
            <w:bookmarkStart w:id="8" w:name="_Toc2002172"/>
            <w:r w:rsidRPr="00E34FCD">
              <w:rPr>
                <w:rFonts w:asciiTheme="minorHAnsi" w:hAnsiTheme="minorHAnsi" w:cstheme="minorHAnsi"/>
              </w:rPr>
              <w:t>Naručitelj</w:t>
            </w:r>
            <w:bookmarkEnd w:id="8"/>
          </w:p>
        </w:tc>
      </w:tr>
    </w:tbl>
    <w:p w14:paraId="656DFCC1"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53757E" w:rsidRPr="00E34FCD" w14:paraId="68A989B5" w14:textId="77777777" w:rsidTr="001A494F">
        <w:tc>
          <w:tcPr>
            <w:tcW w:w="1951" w:type="dxa"/>
          </w:tcPr>
          <w:p w14:paraId="0C213E61" w14:textId="7639BAE1" w:rsidR="007F5286" w:rsidRPr="00E34FCD" w:rsidRDefault="007F5286" w:rsidP="005B6AB2">
            <w:pPr>
              <w:jc w:val="left"/>
              <w:rPr>
                <w:rFonts w:asciiTheme="minorHAnsi" w:hAnsiTheme="minorHAnsi" w:cstheme="minorHAnsi"/>
                <w:b/>
              </w:rPr>
            </w:pPr>
            <w:r w:rsidRPr="00E34FCD">
              <w:rPr>
                <w:rFonts w:asciiTheme="minorHAnsi" w:hAnsiTheme="minorHAnsi" w:cstheme="minorHAnsi"/>
                <w:b/>
              </w:rPr>
              <w:t>2.1. Pravo pristupa na Gradilište</w:t>
            </w:r>
          </w:p>
        </w:tc>
        <w:tc>
          <w:tcPr>
            <w:tcW w:w="284" w:type="dxa"/>
          </w:tcPr>
          <w:p w14:paraId="7262C2B6" w14:textId="77777777" w:rsidR="007F5286" w:rsidRPr="00E34FCD" w:rsidRDefault="007F5286" w:rsidP="005B6AB2">
            <w:pPr>
              <w:jc w:val="center"/>
              <w:rPr>
                <w:rFonts w:asciiTheme="minorHAnsi" w:hAnsiTheme="minorHAnsi" w:cstheme="minorHAnsi"/>
                <w:b/>
                <w:bCs/>
              </w:rPr>
            </w:pPr>
          </w:p>
        </w:tc>
        <w:tc>
          <w:tcPr>
            <w:tcW w:w="7087" w:type="dxa"/>
          </w:tcPr>
          <w:p w14:paraId="29253150" w14:textId="77777777" w:rsidR="007F5286" w:rsidRPr="00E34FCD" w:rsidRDefault="007F5286">
            <w:pPr>
              <w:rPr>
                <w:rFonts w:asciiTheme="minorHAnsi" w:hAnsiTheme="minorHAnsi" w:cstheme="minorHAnsi"/>
                <w:szCs w:val="24"/>
              </w:rPr>
            </w:pPr>
            <w:r w:rsidRPr="00E34FCD">
              <w:rPr>
                <w:rFonts w:asciiTheme="minorHAnsi" w:hAnsiTheme="minorHAnsi" w:cstheme="minorHAnsi"/>
                <w:szCs w:val="24"/>
              </w:rPr>
              <w:t xml:space="preserve">U članku 2.1. stavak 1. riječ </w:t>
            </w:r>
            <w:r w:rsidRPr="00E34FCD">
              <w:rPr>
                <w:rFonts w:asciiTheme="minorHAnsi" w:hAnsiTheme="minorHAnsi" w:cstheme="minorHAnsi"/>
                <w:bCs/>
                <w:szCs w:val="24"/>
              </w:rPr>
              <w:t xml:space="preserve">”Specifikaciji” zamjenjuje se riječima </w:t>
            </w:r>
            <w:r w:rsidRPr="00E34FCD">
              <w:rPr>
                <w:rFonts w:asciiTheme="minorHAnsi" w:hAnsiTheme="minorHAnsi" w:cstheme="minorHAnsi"/>
                <w:szCs w:val="24"/>
              </w:rPr>
              <w:t>"Zahtjevima naručitelja".</w:t>
            </w:r>
          </w:p>
          <w:p w14:paraId="51D4B827" w14:textId="2F995A2D" w:rsidR="007F5286" w:rsidRPr="00E34FCD" w:rsidRDefault="007F5286">
            <w:pPr>
              <w:rPr>
                <w:rFonts w:asciiTheme="minorHAnsi" w:hAnsiTheme="minorHAnsi" w:cstheme="minorHAnsi"/>
                <w:bCs/>
                <w:i/>
              </w:rPr>
            </w:pPr>
          </w:p>
        </w:tc>
      </w:tr>
      <w:tr w:rsidR="0053757E" w:rsidRPr="00E34FCD" w14:paraId="7051E535" w14:textId="77777777" w:rsidTr="001A494F">
        <w:tc>
          <w:tcPr>
            <w:tcW w:w="1951" w:type="dxa"/>
          </w:tcPr>
          <w:p w14:paraId="0BD06618" w14:textId="1199CFF5" w:rsidR="002E720C" w:rsidRPr="00E34FCD" w:rsidRDefault="002E720C" w:rsidP="00F56F1C">
            <w:pPr>
              <w:jc w:val="left"/>
              <w:rPr>
                <w:rFonts w:asciiTheme="minorHAnsi" w:hAnsiTheme="minorHAnsi" w:cstheme="minorHAnsi"/>
                <w:b/>
              </w:rPr>
            </w:pPr>
            <w:r w:rsidRPr="00E34FCD">
              <w:rPr>
                <w:rFonts w:asciiTheme="minorHAnsi" w:hAnsiTheme="minorHAnsi" w:cstheme="minorHAnsi"/>
                <w:b/>
              </w:rPr>
              <w:t>2.2. Dozvole, suglasnosti ili odobrenja</w:t>
            </w:r>
          </w:p>
        </w:tc>
        <w:tc>
          <w:tcPr>
            <w:tcW w:w="284" w:type="dxa"/>
          </w:tcPr>
          <w:p w14:paraId="54E95D91" w14:textId="77777777" w:rsidR="002E720C" w:rsidRPr="00E34FCD" w:rsidRDefault="002E720C" w:rsidP="005B6AB2">
            <w:pPr>
              <w:jc w:val="center"/>
              <w:rPr>
                <w:rFonts w:asciiTheme="minorHAnsi" w:hAnsiTheme="minorHAnsi" w:cstheme="minorHAnsi"/>
                <w:b/>
                <w:bCs/>
              </w:rPr>
            </w:pPr>
          </w:p>
        </w:tc>
        <w:tc>
          <w:tcPr>
            <w:tcW w:w="7087" w:type="dxa"/>
          </w:tcPr>
          <w:p w14:paraId="6168EBA9" w14:textId="77777777" w:rsidR="002E720C" w:rsidRPr="00E34FCD" w:rsidRDefault="002E720C" w:rsidP="005B6AB2">
            <w:pPr>
              <w:rPr>
                <w:rFonts w:asciiTheme="minorHAnsi" w:hAnsiTheme="minorHAnsi" w:cstheme="minorHAnsi"/>
                <w:i/>
                <w:szCs w:val="24"/>
              </w:rPr>
            </w:pPr>
            <w:r w:rsidRPr="00E34FCD">
              <w:rPr>
                <w:rFonts w:asciiTheme="minorHAnsi" w:hAnsiTheme="minorHAnsi" w:cstheme="minorHAnsi"/>
                <w:i/>
                <w:szCs w:val="24"/>
              </w:rPr>
              <w:t>U članku 2.2. iza stavka 1. dodaje se novi stavak koji glasi:</w:t>
            </w:r>
          </w:p>
          <w:p w14:paraId="01EF77D2" w14:textId="77777777" w:rsidR="00457514" w:rsidRPr="00E34FCD" w:rsidRDefault="002E720C">
            <w:pPr>
              <w:rPr>
                <w:rFonts w:asciiTheme="minorHAnsi" w:hAnsiTheme="minorHAnsi" w:cstheme="minorHAnsi"/>
                <w:szCs w:val="24"/>
              </w:rPr>
            </w:pPr>
            <w:r w:rsidRPr="00E34FCD">
              <w:rPr>
                <w:rFonts w:asciiTheme="minorHAnsi" w:hAnsiTheme="minorHAnsi" w:cstheme="minorHAnsi"/>
                <w:szCs w:val="24"/>
              </w:rPr>
              <w:t>Za sve dozvole koje je Izvođač obvezan ishoditi, Naručitelj će mu prethodno izdati posebne punomoći.</w:t>
            </w:r>
          </w:p>
          <w:p w14:paraId="17B75C05" w14:textId="774DE24C" w:rsidR="00813282" w:rsidRPr="00E34FCD" w:rsidRDefault="00813282">
            <w:pPr>
              <w:rPr>
                <w:rFonts w:asciiTheme="minorHAnsi" w:hAnsiTheme="minorHAnsi" w:cstheme="minorHAnsi"/>
                <w:szCs w:val="24"/>
              </w:rPr>
            </w:pPr>
          </w:p>
        </w:tc>
      </w:tr>
      <w:tr w:rsidR="00457514" w:rsidRPr="00E34FCD" w14:paraId="5E0823B7" w14:textId="77777777" w:rsidTr="00457514">
        <w:tc>
          <w:tcPr>
            <w:tcW w:w="1951" w:type="dxa"/>
          </w:tcPr>
          <w:p w14:paraId="0CAA5BCD" w14:textId="797D7527" w:rsidR="00457514" w:rsidRPr="00E34FCD" w:rsidRDefault="00457514" w:rsidP="00F56F1C">
            <w:pPr>
              <w:jc w:val="left"/>
              <w:rPr>
                <w:rFonts w:asciiTheme="minorHAnsi" w:hAnsiTheme="minorHAnsi" w:cstheme="minorHAnsi"/>
                <w:b/>
              </w:rPr>
            </w:pPr>
            <w:r w:rsidRPr="00E34FCD">
              <w:rPr>
                <w:rFonts w:asciiTheme="minorHAnsi" w:hAnsiTheme="minorHAnsi" w:cstheme="minorHAnsi"/>
                <w:b/>
              </w:rPr>
              <w:t>2.4. Financijski aranžmani naručitelja</w:t>
            </w:r>
          </w:p>
        </w:tc>
        <w:tc>
          <w:tcPr>
            <w:tcW w:w="284" w:type="dxa"/>
          </w:tcPr>
          <w:p w14:paraId="7E90830A" w14:textId="77777777" w:rsidR="00457514" w:rsidRPr="00E34FCD" w:rsidRDefault="00457514" w:rsidP="005B6AB2">
            <w:pPr>
              <w:jc w:val="center"/>
              <w:rPr>
                <w:rFonts w:asciiTheme="minorHAnsi" w:hAnsiTheme="minorHAnsi" w:cstheme="minorHAnsi"/>
                <w:b/>
                <w:bCs/>
              </w:rPr>
            </w:pPr>
          </w:p>
        </w:tc>
        <w:tc>
          <w:tcPr>
            <w:tcW w:w="7087" w:type="dxa"/>
          </w:tcPr>
          <w:p w14:paraId="600C2902" w14:textId="5116F652" w:rsidR="00457514" w:rsidRPr="00E34FCD" w:rsidRDefault="00457514" w:rsidP="005B6AB2">
            <w:pPr>
              <w:rPr>
                <w:rFonts w:asciiTheme="minorHAnsi" w:hAnsiTheme="minorHAnsi" w:cstheme="minorHAnsi"/>
                <w:i/>
                <w:szCs w:val="24"/>
              </w:rPr>
            </w:pPr>
            <w:r w:rsidRPr="00E34FCD">
              <w:rPr>
                <w:rFonts w:asciiTheme="minorHAnsi" w:hAnsiTheme="minorHAnsi" w:cstheme="minorHAnsi"/>
                <w:i/>
                <w:szCs w:val="24"/>
              </w:rPr>
              <w:t>Članak 2.4 se briše</w:t>
            </w:r>
            <w:r w:rsidR="00813282" w:rsidRPr="00E34FCD">
              <w:rPr>
                <w:rFonts w:asciiTheme="minorHAnsi" w:hAnsiTheme="minorHAnsi" w:cstheme="minorHAnsi"/>
                <w:i/>
                <w:szCs w:val="24"/>
              </w:rPr>
              <w:t>.</w:t>
            </w:r>
          </w:p>
          <w:p w14:paraId="4D8E0FFC" w14:textId="77777777" w:rsidR="00457514" w:rsidRPr="00E34FCD" w:rsidRDefault="00457514">
            <w:pPr>
              <w:rPr>
                <w:rFonts w:asciiTheme="minorHAnsi" w:hAnsiTheme="minorHAnsi" w:cstheme="minorHAnsi"/>
                <w:i/>
                <w:szCs w:val="24"/>
              </w:rPr>
            </w:pPr>
          </w:p>
        </w:tc>
      </w:tr>
    </w:tbl>
    <w:p w14:paraId="3459F26E" w14:textId="045A3BD8" w:rsidR="00813282" w:rsidRPr="00E34FCD" w:rsidRDefault="00813282" w:rsidP="00F56F1C">
      <w:pPr>
        <w:rPr>
          <w:rFonts w:asciiTheme="minorHAnsi" w:hAnsiTheme="minorHAnsi" w:cstheme="minorHAnsi"/>
          <w:b/>
        </w:rPr>
      </w:pPr>
    </w:p>
    <w:tbl>
      <w:tblPr>
        <w:tblW w:w="9322" w:type="dxa"/>
        <w:tblLook w:val="04A0" w:firstRow="1" w:lastRow="0" w:firstColumn="1" w:lastColumn="0" w:noHBand="0" w:noVBand="1"/>
      </w:tblPr>
      <w:tblGrid>
        <w:gridCol w:w="1951"/>
        <w:gridCol w:w="284"/>
        <w:gridCol w:w="7087"/>
      </w:tblGrid>
      <w:tr w:rsidR="00813282" w:rsidRPr="00E34FCD" w14:paraId="7A8191E1" w14:textId="77777777" w:rsidTr="00C1683B">
        <w:tc>
          <w:tcPr>
            <w:tcW w:w="1951" w:type="dxa"/>
            <w:shd w:val="clear" w:color="auto" w:fill="auto"/>
          </w:tcPr>
          <w:p w14:paraId="7F7CE1B9" w14:textId="7EC8CFC2" w:rsidR="00813282" w:rsidRPr="00E34FCD" w:rsidRDefault="00813282" w:rsidP="005B6AB2">
            <w:pPr>
              <w:rPr>
                <w:rFonts w:asciiTheme="minorHAnsi" w:hAnsiTheme="minorHAnsi" w:cstheme="minorHAnsi"/>
                <w:b/>
                <w:szCs w:val="20"/>
              </w:rPr>
            </w:pPr>
            <w:r w:rsidRPr="00E34FCD">
              <w:rPr>
                <w:rFonts w:asciiTheme="minorHAnsi" w:hAnsiTheme="minorHAnsi" w:cstheme="minorHAnsi"/>
                <w:b/>
                <w:szCs w:val="20"/>
              </w:rPr>
              <w:t>2.6.Voditelj projekta</w:t>
            </w:r>
          </w:p>
        </w:tc>
        <w:tc>
          <w:tcPr>
            <w:tcW w:w="284" w:type="dxa"/>
            <w:shd w:val="clear" w:color="auto" w:fill="auto"/>
          </w:tcPr>
          <w:p w14:paraId="74EC7C53" w14:textId="77777777" w:rsidR="00813282" w:rsidRPr="00E34FCD" w:rsidRDefault="00813282" w:rsidP="005B6AB2">
            <w:pPr>
              <w:rPr>
                <w:rFonts w:asciiTheme="minorHAnsi" w:hAnsiTheme="minorHAnsi" w:cstheme="minorHAnsi"/>
                <w:b/>
                <w:bCs/>
              </w:rPr>
            </w:pPr>
          </w:p>
        </w:tc>
        <w:tc>
          <w:tcPr>
            <w:tcW w:w="7087" w:type="dxa"/>
            <w:shd w:val="clear" w:color="auto" w:fill="auto"/>
          </w:tcPr>
          <w:p w14:paraId="2400777F" w14:textId="78D75111" w:rsidR="00813282" w:rsidRPr="00E34FCD" w:rsidRDefault="00813282" w:rsidP="005B6AB2">
            <w:pPr>
              <w:tabs>
                <w:tab w:val="left" w:pos="975"/>
              </w:tabs>
              <w:rPr>
                <w:rFonts w:asciiTheme="minorHAnsi" w:hAnsiTheme="minorHAnsi" w:cstheme="minorHAnsi"/>
                <w:i/>
                <w:szCs w:val="20"/>
              </w:rPr>
            </w:pPr>
            <w:r w:rsidRPr="00E34FCD">
              <w:rPr>
                <w:rFonts w:asciiTheme="minorHAnsi" w:hAnsiTheme="minorHAnsi" w:cstheme="minorHAnsi"/>
                <w:i/>
                <w:szCs w:val="20"/>
              </w:rPr>
              <w:t>Dodaje se članak 2.6.:</w:t>
            </w:r>
          </w:p>
          <w:p w14:paraId="40F50752" w14:textId="6E6A89A8" w:rsidR="00813282" w:rsidRPr="00E34FCD" w:rsidRDefault="00813282" w:rsidP="005B6AB2">
            <w:pPr>
              <w:tabs>
                <w:tab w:val="left" w:pos="975"/>
              </w:tabs>
              <w:rPr>
                <w:rFonts w:asciiTheme="minorHAnsi" w:hAnsiTheme="minorHAnsi" w:cstheme="minorHAnsi"/>
                <w:szCs w:val="20"/>
              </w:rPr>
            </w:pPr>
            <w:r w:rsidRPr="00E34FCD">
              <w:rPr>
                <w:rFonts w:asciiTheme="minorHAnsi" w:hAnsiTheme="minorHAnsi" w:cstheme="minorHAnsi"/>
                <w:szCs w:val="20"/>
              </w:rPr>
              <w:t xml:space="preserve">Naručitelj će imenovati Voditelja projekta i dati mu ovlasti da nastupa u ime Naručitelja na Gradilištu. Naručitelj će obavijestiti Izvođača o imenovanju </w:t>
            </w:r>
            <w:r w:rsidR="00E76001">
              <w:rPr>
                <w:rFonts w:asciiTheme="minorHAnsi" w:hAnsiTheme="minorHAnsi" w:cstheme="minorHAnsi"/>
                <w:szCs w:val="20"/>
              </w:rPr>
              <w:t xml:space="preserve">Voditelja projekta </w:t>
            </w:r>
            <w:r w:rsidRPr="00E34FCD">
              <w:rPr>
                <w:rFonts w:asciiTheme="minorHAnsi" w:hAnsiTheme="minorHAnsi" w:cstheme="minorHAnsi"/>
                <w:szCs w:val="20"/>
              </w:rPr>
              <w:t>i njegovim dužnostima i ovlastima.</w:t>
            </w:r>
          </w:p>
          <w:p w14:paraId="1326B9DF" w14:textId="082FF6A8" w:rsidR="00813282" w:rsidRPr="00E34FCD" w:rsidRDefault="00E76001">
            <w:pPr>
              <w:tabs>
                <w:tab w:val="left" w:pos="975"/>
              </w:tabs>
              <w:rPr>
                <w:rFonts w:asciiTheme="minorHAnsi" w:hAnsiTheme="minorHAnsi" w:cstheme="minorHAnsi"/>
                <w:szCs w:val="20"/>
              </w:rPr>
            </w:pPr>
            <w:r>
              <w:rPr>
                <w:rFonts w:asciiTheme="minorHAnsi" w:hAnsiTheme="minorHAnsi" w:cstheme="minorHAnsi"/>
                <w:szCs w:val="20"/>
              </w:rPr>
              <w:t>Voditelj projekta</w:t>
            </w:r>
            <w:r w:rsidR="00813282" w:rsidRPr="00E34FCD">
              <w:rPr>
                <w:rFonts w:asciiTheme="minorHAnsi" w:hAnsiTheme="minorHAnsi" w:cstheme="minorHAnsi"/>
                <w:szCs w:val="20"/>
              </w:rPr>
              <w:t xml:space="preserve"> će u ime Naručitelja komunicirati s Predstavnikom Izvođača i Voditeljem tima Inženjera.</w:t>
            </w:r>
          </w:p>
          <w:p w14:paraId="37E3C5B1" w14:textId="331651FD" w:rsidR="000630CF" w:rsidRDefault="00813282">
            <w:pPr>
              <w:tabs>
                <w:tab w:val="left" w:pos="975"/>
              </w:tabs>
              <w:rPr>
                <w:rFonts w:asciiTheme="minorHAnsi" w:hAnsiTheme="minorHAnsi" w:cstheme="minorHAnsi"/>
                <w:szCs w:val="20"/>
              </w:rPr>
            </w:pPr>
            <w:r w:rsidRPr="00E34FCD">
              <w:rPr>
                <w:rFonts w:asciiTheme="minorHAnsi" w:hAnsiTheme="minorHAnsi" w:cstheme="minorHAnsi"/>
                <w:szCs w:val="20"/>
              </w:rPr>
              <w:t xml:space="preserve">Ako </w:t>
            </w:r>
            <w:r w:rsidR="00E76001">
              <w:rPr>
                <w:rFonts w:asciiTheme="minorHAnsi" w:hAnsiTheme="minorHAnsi" w:cstheme="minorHAnsi"/>
                <w:szCs w:val="20"/>
              </w:rPr>
              <w:t>Voditelj projekta</w:t>
            </w:r>
            <w:r w:rsidRPr="00E34FCD">
              <w:rPr>
                <w:rFonts w:asciiTheme="minorHAnsi" w:hAnsiTheme="minorHAnsi" w:cstheme="minorHAnsi"/>
                <w:szCs w:val="20"/>
              </w:rPr>
              <w:t xml:space="preserve"> mora privremeno biti odsutan s Gradilišta tijekom izvođenja Radova, tada će Naručitelj imenovati odgovarajuću zamjenu.</w:t>
            </w:r>
          </w:p>
          <w:p w14:paraId="4FB554C3" w14:textId="1642823D" w:rsidR="00813282" w:rsidRPr="00E34FCD" w:rsidRDefault="000630CF">
            <w:pPr>
              <w:tabs>
                <w:tab w:val="left" w:pos="975"/>
              </w:tabs>
              <w:rPr>
                <w:rFonts w:asciiTheme="minorHAnsi" w:hAnsiTheme="minorHAnsi" w:cstheme="minorHAnsi"/>
                <w:szCs w:val="20"/>
              </w:rPr>
            </w:pPr>
            <w:r>
              <w:rPr>
                <w:rFonts w:asciiTheme="minorHAnsi" w:hAnsiTheme="minorHAnsi" w:cstheme="minorHAnsi"/>
                <w:szCs w:val="20"/>
              </w:rPr>
              <w:t>Naručitelj zadržava pravo povući imenovanje Voditelja projekta i imenovati</w:t>
            </w:r>
            <w:r w:rsidR="00445DA8">
              <w:rPr>
                <w:rFonts w:asciiTheme="minorHAnsi" w:hAnsiTheme="minorHAnsi" w:cstheme="minorHAnsi"/>
                <w:szCs w:val="20"/>
              </w:rPr>
              <w:t xml:space="preserve"> novog Voditelja projekta ili</w:t>
            </w:r>
            <w:r>
              <w:rPr>
                <w:rFonts w:asciiTheme="minorHAnsi" w:hAnsiTheme="minorHAnsi" w:cstheme="minorHAnsi"/>
                <w:szCs w:val="20"/>
              </w:rPr>
              <w:t xml:space="preserve"> vlastitog predstavnika, koji će nastupati u ime Naručitelja. Naručitelj također zadržava pravo </w:t>
            </w:r>
            <w:r w:rsidR="00C35D21">
              <w:rPr>
                <w:rFonts w:asciiTheme="minorHAnsi" w:hAnsiTheme="minorHAnsi" w:cstheme="minorHAnsi"/>
                <w:szCs w:val="20"/>
              </w:rPr>
              <w:t xml:space="preserve">izravnog postupanja putem predstavnika sukladno bilo kom članku Ugovora, neovisno o tome je li imenovanje Voditelja projekta još nije izdano, na snazi ili je povučeno. </w:t>
            </w:r>
          </w:p>
        </w:tc>
      </w:tr>
    </w:tbl>
    <w:p w14:paraId="14B6934E" w14:textId="5302A156" w:rsidR="00813282" w:rsidRPr="00E34FCD" w:rsidRDefault="00813282" w:rsidP="00F56F1C">
      <w:pPr>
        <w:spacing w:after="0" w:line="240" w:lineRule="auto"/>
        <w:jc w:val="left"/>
        <w:rPr>
          <w:rFonts w:asciiTheme="minorHAnsi" w:hAnsiTheme="minorHAnsi" w:cstheme="minorHAnsi"/>
          <w:b/>
        </w:rPr>
      </w:pPr>
    </w:p>
    <w:p w14:paraId="56A7F476" w14:textId="00F519DC" w:rsidR="001A494F" w:rsidRPr="00E34FCD" w:rsidRDefault="00813282">
      <w:pPr>
        <w:spacing w:after="0" w:line="240" w:lineRule="auto"/>
        <w:jc w:val="left"/>
        <w:rPr>
          <w:rFonts w:asciiTheme="minorHAnsi" w:hAnsiTheme="minorHAnsi" w:cstheme="minorHAnsi"/>
          <w:b/>
        </w:rPr>
      </w:pPr>
      <w:r w:rsidRPr="00E34FCD">
        <w:rPr>
          <w:rFonts w:asciiTheme="minorHAnsi" w:hAnsiTheme="minorHAnsi" w:cstheme="minorHAnsi"/>
          <w:b/>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1A494F" w:rsidRPr="00E34FCD" w14:paraId="5FBA6D25" w14:textId="77777777" w:rsidTr="001A494F">
        <w:tc>
          <w:tcPr>
            <w:tcW w:w="8931" w:type="dxa"/>
            <w:tcBorders>
              <w:top w:val="nil"/>
              <w:left w:val="nil"/>
              <w:bottom w:val="nil"/>
              <w:right w:val="nil"/>
            </w:tcBorders>
          </w:tcPr>
          <w:p w14:paraId="79B63FCC" w14:textId="49DEEF7B" w:rsidR="001A494F" w:rsidRPr="00E34FCD" w:rsidRDefault="001A494F">
            <w:pPr>
              <w:pStyle w:val="Naslov1"/>
              <w:rPr>
                <w:rFonts w:asciiTheme="minorHAnsi" w:hAnsiTheme="minorHAnsi" w:cstheme="minorHAnsi"/>
              </w:rPr>
            </w:pPr>
            <w:bookmarkStart w:id="9" w:name="_Toc2002173"/>
            <w:r w:rsidRPr="00E34FCD">
              <w:rPr>
                <w:rFonts w:asciiTheme="minorHAnsi" w:hAnsiTheme="minorHAnsi" w:cstheme="minorHAnsi"/>
              </w:rPr>
              <w:t>Inženjer</w:t>
            </w:r>
            <w:bookmarkEnd w:id="9"/>
          </w:p>
        </w:tc>
      </w:tr>
    </w:tbl>
    <w:p w14:paraId="0DF9FDFC" w14:textId="77777777" w:rsidR="001A494F" w:rsidRPr="00E34FCD" w:rsidRDefault="001A494F" w:rsidP="00F56F1C">
      <w:pPr>
        <w:rPr>
          <w:rFonts w:asciiTheme="minorHAnsi" w:hAnsiTheme="minorHAnsi" w:cstheme="minorHAnsi"/>
          <w:b/>
        </w:rPr>
      </w:pPr>
    </w:p>
    <w:tbl>
      <w:tblPr>
        <w:tblW w:w="9095" w:type="dxa"/>
        <w:tblLayout w:type="fixed"/>
        <w:tblLook w:val="0000" w:firstRow="0" w:lastRow="0" w:firstColumn="0" w:lastColumn="0" w:noHBand="0" w:noVBand="0"/>
      </w:tblPr>
      <w:tblGrid>
        <w:gridCol w:w="1951"/>
        <w:gridCol w:w="282"/>
        <w:gridCol w:w="6862"/>
      </w:tblGrid>
      <w:tr w:rsidR="001A494F" w:rsidRPr="00E34FCD" w14:paraId="17D2701F" w14:textId="77777777" w:rsidTr="001A494F">
        <w:tc>
          <w:tcPr>
            <w:tcW w:w="1951" w:type="dxa"/>
          </w:tcPr>
          <w:p w14:paraId="4A916258" w14:textId="514D652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3.1 Obveze i ovlaštenja Inženjera</w:t>
            </w:r>
          </w:p>
        </w:tc>
        <w:tc>
          <w:tcPr>
            <w:tcW w:w="282" w:type="dxa"/>
          </w:tcPr>
          <w:p w14:paraId="4676B3D8" w14:textId="77777777" w:rsidR="001A494F" w:rsidRPr="00E34FCD" w:rsidRDefault="001A494F" w:rsidP="005B6AB2">
            <w:pPr>
              <w:jc w:val="center"/>
              <w:rPr>
                <w:rFonts w:asciiTheme="minorHAnsi" w:hAnsiTheme="minorHAnsi" w:cstheme="minorHAnsi"/>
              </w:rPr>
            </w:pPr>
          </w:p>
        </w:tc>
        <w:tc>
          <w:tcPr>
            <w:tcW w:w="6862" w:type="dxa"/>
          </w:tcPr>
          <w:p w14:paraId="52DE3232" w14:textId="77777777" w:rsidR="001A494F" w:rsidRPr="00E34FCD" w:rsidRDefault="001A494F">
            <w:pPr>
              <w:pStyle w:val="Naslov5"/>
              <w:numPr>
                <w:ilvl w:val="0"/>
                <w:numId w:val="0"/>
              </w:numPr>
              <w:spacing w:before="0"/>
              <w:rPr>
                <w:rFonts w:asciiTheme="minorHAnsi" w:hAnsiTheme="minorHAnsi" w:cstheme="minorHAnsi"/>
              </w:rPr>
            </w:pPr>
            <w:r w:rsidRPr="00E34FCD">
              <w:rPr>
                <w:rFonts w:asciiTheme="minorHAnsi" w:hAnsiTheme="minorHAnsi" w:cstheme="minorHAnsi"/>
              </w:rPr>
              <w:t>Dodati nakon prvog stavka:</w:t>
            </w:r>
          </w:p>
          <w:p w14:paraId="31388201" w14:textId="1E252176" w:rsidR="001A494F" w:rsidRPr="00E34FCD" w:rsidRDefault="001A494F">
            <w:pPr>
              <w:rPr>
                <w:rFonts w:asciiTheme="minorHAnsi" w:hAnsiTheme="minorHAnsi" w:cstheme="minorHAnsi"/>
              </w:rPr>
            </w:pPr>
            <w:r w:rsidRPr="00E34FCD">
              <w:rPr>
                <w:rFonts w:asciiTheme="minorHAnsi" w:hAnsiTheme="minorHAnsi" w:cstheme="minorHAnsi"/>
              </w:rPr>
              <w:t xml:space="preserve">Osoblje Inženjera uključuje, </w:t>
            </w:r>
            <w:r w:rsidRPr="002D2409">
              <w:rPr>
                <w:rFonts w:asciiTheme="minorHAnsi" w:hAnsiTheme="minorHAnsi" w:cstheme="minorHAnsi"/>
              </w:rPr>
              <w:t>ali bez ograničenja,</w:t>
            </w:r>
            <w:r w:rsidRPr="00E34FCD">
              <w:rPr>
                <w:rFonts w:asciiTheme="minorHAnsi" w:hAnsiTheme="minorHAnsi" w:cstheme="minorHAnsi"/>
              </w:rPr>
              <w:t xml:space="preserve"> Nadzorne inženjere ovlaštene da djeluju kao nadzorni inženjeri sukladno Zakonu o gradnji (Narodne novine 153</w:t>
            </w:r>
            <w:r w:rsidR="003E6F94" w:rsidRPr="00E34FCD">
              <w:rPr>
                <w:rFonts w:asciiTheme="minorHAnsi" w:hAnsiTheme="minorHAnsi" w:cstheme="minorHAnsi"/>
              </w:rPr>
              <w:t>/</w:t>
            </w:r>
            <w:r w:rsidRPr="00E34FCD">
              <w:rPr>
                <w:rFonts w:asciiTheme="minorHAnsi" w:hAnsiTheme="minorHAnsi" w:cstheme="minorHAnsi"/>
              </w:rPr>
              <w:t>13</w:t>
            </w:r>
            <w:r w:rsidR="00125A5B" w:rsidRPr="00E34FCD">
              <w:rPr>
                <w:rFonts w:asciiTheme="minorHAnsi" w:hAnsiTheme="minorHAnsi" w:cstheme="minorHAnsi"/>
              </w:rPr>
              <w:t>, 20/17</w:t>
            </w:r>
            <w:r w:rsidR="003B066F">
              <w:rPr>
                <w:rFonts w:asciiTheme="minorHAnsi" w:hAnsiTheme="minorHAnsi" w:cstheme="minorHAnsi"/>
              </w:rPr>
              <w:t>, 39/19</w:t>
            </w:r>
            <w:r w:rsidRPr="00E34FCD">
              <w:rPr>
                <w:rFonts w:asciiTheme="minorHAnsi" w:hAnsiTheme="minorHAnsi" w:cstheme="minorHAnsi"/>
              </w:rPr>
              <w:t xml:space="preserve"> s izmjenama i dopunama).</w:t>
            </w:r>
          </w:p>
          <w:p w14:paraId="5FE03209" w14:textId="77777777" w:rsidR="001A494F" w:rsidRPr="00E34FCD" w:rsidRDefault="001A494F">
            <w:pPr>
              <w:rPr>
                <w:rFonts w:asciiTheme="minorHAnsi" w:hAnsiTheme="minorHAnsi" w:cstheme="minorHAnsi"/>
              </w:rPr>
            </w:pPr>
          </w:p>
          <w:p w14:paraId="36EC5CA9" w14:textId="77777777" w:rsidR="001A494F" w:rsidRPr="00E34FCD" w:rsidRDefault="001A494F">
            <w:pPr>
              <w:keepLines/>
              <w:widowControl w:val="0"/>
              <w:rPr>
                <w:rFonts w:asciiTheme="minorHAnsi" w:hAnsiTheme="minorHAnsi" w:cstheme="minorHAnsi"/>
                <w:bCs/>
                <w:i/>
              </w:rPr>
            </w:pPr>
            <w:r w:rsidRPr="00E34FCD">
              <w:rPr>
                <w:rFonts w:asciiTheme="minorHAnsi" w:hAnsiTheme="minorHAnsi" w:cstheme="minorHAnsi"/>
                <w:i/>
              </w:rPr>
              <w:t>Izbrisati treći stavak i zamijeniti ga sljedećim</w:t>
            </w:r>
            <w:r w:rsidRPr="00E34FCD">
              <w:rPr>
                <w:rFonts w:asciiTheme="minorHAnsi" w:hAnsiTheme="minorHAnsi" w:cstheme="minorHAnsi"/>
                <w:bCs/>
                <w:i/>
              </w:rPr>
              <w:t>:</w:t>
            </w:r>
          </w:p>
          <w:p w14:paraId="24AB8D9F" w14:textId="77777777" w:rsidR="001A494F" w:rsidRPr="00E34FCD" w:rsidRDefault="001A494F">
            <w:pPr>
              <w:rPr>
                <w:rFonts w:asciiTheme="minorHAnsi" w:hAnsiTheme="minorHAnsi" w:cstheme="minorHAnsi"/>
              </w:rPr>
            </w:pPr>
            <w:r w:rsidRPr="00E34FCD">
              <w:rPr>
                <w:rFonts w:asciiTheme="minorHAnsi" w:hAnsiTheme="minorHAnsi" w:cstheme="minorHAnsi"/>
              </w:rPr>
              <w:t>Inženjer može obavljati svoja ovlaštenja koja su specificirana ili koja proizlaze iz Ugovora. Inženjer mora dobiti pisano odobrenje Naručitelja prije poduzimanja radnji navedenih u sljedećim stavkama ovog Članka:</w:t>
            </w:r>
          </w:p>
          <w:p w14:paraId="6464D883" w14:textId="1FC77B24" w:rsidR="001A494F" w:rsidRPr="00E34FCD" w:rsidRDefault="001A494F">
            <w:pPr>
              <w:numPr>
                <w:ilvl w:val="0"/>
                <w:numId w:val="34"/>
              </w:numPr>
              <w:spacing w:after="0"/>
              <w:ind w:left="461" w:hanging="426"/>
              <w:rPr>
                <w:rFonts w:asciiTheme="minorHAnsi" w:hAnsiTheme="minorHAnsi" w:cstheme="minorHAnsi"/>
              </w:rPr>
            </w:pPr>
            <w:r w:rsidRPr="00E34FCD">
              <w:rPr>
                <w:rFonts w:asciiTheme="minorHAnsi" w:hAnsiTheme="minorHAnsi" w:cstheme="minorHAnsi"/>
              </w:rPr>
              <w:t>Članci 4.4 [</w:t>
            </w:r>
            <w:r w:rsidR="007D4A42" w:rsidRPr="00E34FCD">
              <w:rPr>
                <w:rFonts w:asciiTheme="minorHAnsi" w:hAnsiTheme="minorHAnsi" w:cstheme="minorHAnsi"/>
              </w:rPr>
              <w:t>Podizvođač</w:t>
            </w:r>
            <w:r w:rsidRPr="00E34FCD">
              <w:rPr>
                <w:rFonts w:asciiTheme="minorHAnsi" w:hAnsiTheme="minorHAnsi" w:cstheme="minorHAnsi"/>
              </w:rPr>
              <w:t xml:space="preserve">i]: davanje odobrenja za </w:t>
            </w:r>
            <w:r w:rsidR="007D4A42" w:rsidRPr="00E34FCD">
              <w:rPr>
                <w:rFonts w:asciiTheme="minorHAnsi" w:hAnsiTheme="minorHAnsi" w:cstheme="minorHAnsi"/>
              </w:rPr>
              <w:t>Podizvođač</w:t>
            </w:r>
            <w:r w:rsidR="002B1088" w:rsidRPr="00E34FCD">
              <w:rPr>
                <w:rFonts w:asciiTheme="minorHAnsi" w:hAnsiTheme="minorHAnsi" w:cstheme="minorHAnsi"/>
              </w:rPr>
              <w:t xml:space="preserve">e </w:t>
            </w:r>
            <w:r w:rsidR="00EE2B25" w:rsidRPr="00E34FCD">
              <w:rPr>
                <w:rFonts w:asciiTheme="minorHAnsi" w:hAnsiTheme="minorHAnsi" w:cstheme="minorHAnsi"/>
              </w:rPr>
              <w:t xml:space="preserve">koji nisu navedeni </w:t>
            </w:r>
            <w:r w:rsidRPr="00E34FCD">
              <w:rPr>
                <w:rFonts w:asciiTheme="minorHAnsi" w:hAnsiTheme="minorHAnsi" w:cstheme="minorHAnsi"/>
              </w:rPr>
              <w:t>u Ugovoru;</w:t>
            </w:r>
          </w:p>
          <w:p w14:paraId="0BD30BEF" w14:textId="390A792D" w:rsidR="001A494F" w:rsidRPr="00E34FCD" w:rsidRDefault="001A494F">
            <w:pPr>
              <w:numPr>
                <w:ilvl w:val="0"/>
                <w:numId w:val="34"/>
              </w:numPr>
              <w:spacing w:after="0"/>
              <w:ind w:left="461" w:hanging="426"/>
              <w:rPr>
                <w:rFonts w:asciiTheme="minorHAnsi" w:hAnsiTheme="minorHAnsi" w:cstheme="minorHAnsi"/>
              </w:rPr>
            </w:pPr>
            <w:r w:rsidRPr="00E34FCD">
              <w:rPr>
                <w:rFonts w:asciiTheme="minorHAnsi" w:hAnsiTheme="minorHAnsi" w:cstheme="minorHAnsi"/>
              </w:rPr>
              <w:t xml:space="preserve">Članak 5.2 [Dokumentacija Izvođača]: odobrenje Izvođačeve izmjene i/ili dopune </w:t>
            </w:r>
            <w:r w:rsidR="00B13D1D" w:rsidRPr="00E34FCD">
              <w:rPr>
                <w:rFonts w:asciiTheme="minorHAnsi" w:hAnsiTheme="minorHAnsi" w:cstheme="minorHAnsi"/>
              </w:rPr>
              <w:t>i</w:t>
            </w:r>
            <w:r w:rsidRPr="00E34FCD">
              <w:rPr>
                <w:rFonts w:asciiTheme="minorHAnsi" w:hAnsiTheme="minorHAnsi" w:cstheme="minorHAnsi"/>
              </w:rPr>
              <w:t xml:space="preserve">dejnog projekta (ako je primjenjivo) i Izvođačevog </w:t>
            </w:r>
            <w:r w:rsidR="00B13D1D" w:rsidRPr="00E34FCD">
              <w:rPr>
                <w:rFonts w:asciiTheme="minorHAnsi" w:hAnsiTheme="minorHAnsi" w:cstheme="minorHAnsi"/>
              </w:rPr>
              <w:t>g</w:t>
            </w:r>
            <w:r w:rsidRPr="00E34FCD">
              <w:rPr>
                <w:rFonts w:asciiTheme="minorHAnsi" w:hAnsiTheme="minorHAnsi" w:cstheme="minorHAnsi"/>
              </w:rPr>
              <w:t>lavnog projekta Radova;</w:t>
            </w:r>
          </w:p>
          <w:p w14:paraId="3A7D8A58" w14:textId="77777777" w:rsidR="001A494F" w:rsidRPr="00E34FCD" w:rsidRDefault="001A494F">
            <w:pPr>
              <w:numPr>
                <w:ilvl w:val="0"/>
                <w:numId w:val="34"/>
              </w:numPr>
              <w:spacing w:after="0"/>
              <w:ind w:left="461" w:hanging="426"/>
              <w:rPr>
                <w:rFonts w:asciiTheme="minorHAnsi" w:hAnsiTheme="minorHAnsi" w:cstheme="minorHAnsi"/>
              </w:rPr>
            </w:pPr>
            <w:r w:rsidRPr="00E34FCD">
              <w:rPr>
                <w:rFonts w:asciiTheme="minorHAnsi" w:hAnsiTheme="minorHAnsi" w:cstheme="minorHAnsi"/>
              </w:rPr>
              <w:t>Članak 8.8. (Privremena obustave Radova): odobrenje za privremenu obustavu Radova ili dijela Radova.</w:t>
            </w:r>
          </w:p>
          <w:p w14:paraId="7D31267C" w14:textId="639FE90A" w:rsidR="001A494F" w:rsidRPr="00E34FCD" w:rsidRDefault="001A494F">
            <w:pPr>
              <w:numPr>
                <w:ilvl w:val="0"/>
                <w:numId w:val="34"/>
              </w:numPr>
              <w:spacing w:after="0"/>
              <w:ind w:left="461" w:hanging="426"/>
              <w:rPr>
                <w:rFonts w:asciiTheme="minorHAnsi" w:hAnsiTheme="minorHAnsi" w:cstheme="minorHAnsi"/>
              </w:rPr>
            </w:pPr>
            <w:r w:rsidRPr="00E34FCD">
              <w:rPr>
                <w:rFonts w:asciiTheme="minorHAnsi" w:hAnsiTheme="minorHAnsi" w:cstheme="minorHAnsi"/>
              </w:rPr>
              <w:t>Članak 13.1 [Pravo na izmjene]: davanje naloga za Izmjenu ukoliko takva Izmjena zahtijeva promjenu Zahtjeva Naručitelja</w:t>
            </w:r>
            <w:r w:rsidR="00AC1173" w:rsidRPr="00E34FCD">
              <w:rPr>
                <w:rFonts w:asciiTheme="minorHAnsi" w:hAnsiTheme="minorHAnsi" w:cstheme="minorHAnsi"/>
              </w:rPr>
              <w:t xml:space="preserve"> i promjenu Prihvaćenog ugovornog iznosa</w:t>
            </w:r>
            <w:r w:rsidRPr="00E34FCD">
              <w:rPr>
                <w:rFonts w:asciiTheme="minorHAnsi" w:hAnsiTheme="minorHAnsi" w:cstheme="minorHAnsi"/>
              </w:rPr>
              <w:t>;</w:t>
            </w:r>
          </w:p>
          <w:p w14:paraId="619E5F0D" w14:textId="77777777" w:rsidR="001A494F" w:rsidRPr="00E34FCD" w:rsidRDefault="001A494F">
            <w:pPr>
              <w:numPr>
                <w:ilvl w:val="0"/>
                <w:numId w:val="34"/>
              </w:numPr>
              <w:spacing w:after="0"/>
              <w:ind w:left="461" w:hanging="426"/>
              <w:rPr>
                <w:rFonts w:asciiTheme="minorHAnsi" w:hAnsiTheme="minorHAnsi" w:cstheme="minorHAnsi"/>
              </w:rPr>
            </w:pPr>
            <w:r w:rsidRPr="00E34FCD">
              <w:rPr>
                <w:rFonts w:asciiTheme="minorHAnsi" w:hAnsiTheme="minorHAnsi" w:cstheme="minorHAnsi"/>
              </w:rPr>
              <w:t>Članak 13.3 [Postupak izmjena]: odobrenje prijedloga za Izmjenu koji je podnio Izvođač sukladno Članku 13.1 [Pravo na izmjene] ili 13.2 [Povećanje vrijednosti].</w:t>
            </w:r>
          </w:p>
          <w:p w14:paraId="6979D12A" w14:textId="77777777" w:rsidR="00E05682" w:rsidRPr="00E34FCD" w:rsidRDefault="00E05682">
            <w:pPr>
              <w:numPr>
                <w:ilvl w:val="0"/>
                <w:numId w:val="34"/>
              </w:numPr>
              <w:spacing w:after="0"/>
              <w:ind w:left="461" w:hanging="426"/>
              <w:rPr>
                <w:rFonts w:asciiTheme="minorHAnsi" w:hAnsiTheme="minorHAnsi" w:cstheme="minorHAnsi"/>
              </w:rPr>
            </w:pPr>
            <w:r w:rsidRPr="00E34FCD">
              <w:rPr>
                <w:rFonts w:asciiTheme="minorHAnsi" w:hAnsiTheme="minorHAnsi" w:cstheme="minorHAnsi"/>
              </w:rPr>
              <w:t>Članak 13.8 [Korekcije zbog promjene troškova]: odobrenje tablice s podacima za korekciju.</w:t>
            </w:r>
          </w:p>
          <w:p w14:paraId="13B1673E" w14:textId="089FC23C" w:rsidR="001A494F" w:rsidRPr="00E34FCD" w:rsidRDefault="001A494F">
            <w:pPr>
              <w:ind w:left="33"/>
              <w:rPr>
                <w:rFonts w:asciiTheme="minorHAnsi" w:hAnsiTheme="minorHAnsi" w:cstheme="minorHAnsi"/>
              </w:rPr>
            </w:pPr>
            <w:r w:rsidRPr="00E34FCD">
              <w:rPr>
                <w:rFonts w:asciiTheme="minorHAnsi" w:hAnsiTheme="minorHAnsi" w:cstheme="minorHAnsi"/>
              </w:rPr>
              <w:t xml:space="preserve">Bez obzira na obveze navedene naprijed u pogledu pribavljanja odobrenja, ako se po mišljenju Inženjera pojavi opasnost koja ugrožava sigurnost života ili imovine ili Radova, on smije, bez da pritom oslobađa Izvođača bilo kojih obveza ili odgovornosti po Ugovoru, naložiti Izvođaču da izvede Radove ili uradi stvari koje su po mišljenju Inženjera potrebne da se ukloni ili smanji rizik. Izvođač mora odmah udovoljiti takvom nalogu Inženjera, bez obzira što on nema odobrenja Naručitelja. Inženjer će odrediti dodatak </w:t>
            </w:r>
            <w:r w:rsidR="003359AA">
              <w:rPr>
                <w:rFonts w:asciiTheme="minorHAnsi" w:hAnsiTheme="minorHAnsi" w:cstheme="minorHAnsi"/>
              </w:rPr>
              <w:t>Prihvaćenom ugovornom iznosu</w:t>
            </w:r>
            <w:r w:rsidRPr="00E34FCD">
              <w:rPr>
                <w:rFonts w:asciiTheme="minorHAnsi" w:hAnsiTheme="minorHAnsi" w:cstheme="minorHAnsi"/>
              </w:rPr>
              <w:t xml:space="preserve"> u odnosu na takav nalog, sukladno Članku 13.3 [Postupak izmjene] i obavijestit će Izvođača s kopijom Naručitelju. </w:t>
            </w:r>
          </w:p>
        </w:tc>
      </w:tr>
    </w:tbl>
    <w:p w14:paraId="7F240A62"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2C35FE45" w14:textId="77777777" w:rsidTr="001A494F">
        <w:tc>
          <w:tcPr>
            <w:tcW w:w="1951" w:type="dxa"/>
          </w:tcPr>
          <w:p w14:paraId="24AF497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3.4 Zamjena Inženjera</w:t>
            </w:r>
          </w:p>
        </w:tc>
        <w:tc>
          <w:tcPr>
            <w:tcW w:w="284" w:type="dxa"/>
          </w:tcPr>
          <w:p w14:paraId="73A30BDC" w14:textId="77777777" w:rsidR="001A494F" w:rsidRPr="00E34FCD" w:rsidRDefault="001A494F" w:rsidP="005B6AB2">
            <w:pPr>
              <w:rPr>
                <w:rFonts w:asciiTheme="minorHAnsi" w:hAnsiTheme="minorHAnsi" w:cstheme="minorHAnsi"/>
                <w:b/>
                <w:bCs/>
              </w:rPr>
            </w:pPr>
          </w:p>
        </w:tc>
        <w:tc>
          <w:tcPr>
            <w:tcW w:w="7087" w:type="dxa"/>
          </w:tcPr>
          <w:p w14:paraId="04DBA0AB" w14:textId="454140A4" w:rsidR="001A494F" w:rsidRDefault="00C35D21">
            <w:pPr>
              <w:rPr>
                <w:rFonts w:asciiTheme="minorHAnsi" w:hAnsiTheme="minorHAnsi" w:cstheme="minorHAnsi"/>
                <w:iCs/>
              </w:rPr>
            </w:pPr>
            <w:r w:rsidRPr="00C35D21">
              <w:rPr>
                <w:rFonts w:asciiTheme="minorHAnsi" w:hAnsiTheme="minorHAnsi" w:cstheme="minorHAnsi"/>
                <w:i/>
                <w:iCs/>
              </w:rPr>
              <w:t>B</w:t>
            </w:r>
            <w:r>
              <w:rPr>
                <w:rFonts w:asciiTheme="minorHAnsi" w:hAnsiTheme="minorHAnsi" w:cstheme="minorHAnsi"/>
                <w:i/>
              </w:rPr>
              <w:t>riše se članak i zamjenjuje sljedećim tekstom:</w:t>
            </w:r>
          </w:p>
          <w:p w14:paraId="510AF3C0" w14:textId="7359A8EB" w:rsidR="00C35D21" w:rsidRPr="009B58CF" w:rsidRDefault="00C35D21">
            <w:pPr>
              <w:rPr>
                <w:rFonts w:asciiTheme="minorHAnsi" w:hAnsiTheme="minorHAnsi" w:cstheme="minorHAnsi"/>
                <w:iCs/>
              </w:rPr>
            </w:pPr>
            <w:r w:rsidRPr="009B58CF">
              <w:rPr>
                <w:rFonts w:asciiTheme="minorHAnsi" w:hAnsiTheme="minorHAnsi" w:cstheme="minorHAnsi"/>
                <w:iCs/>
              </w:rPr>
              <w:t xml:space="preserve">Ako Naručitelj namjerava zamijeniti Inženjera, Naručitelj će, </w:t>
            </w:r>
            <w:r w:rsidRPr="002D2409">
              <w:rPr>
                <w:rFonts w:asciiTheme="minorHAnsi" w:hAnsiTheme="minorHAnsi" w:cstheme="minorHAnsi"/>
                <w:iCs/>
              </w:rPr>
              <w:t>najmanje</w:t>
            </w:r>
            <w:r w:rsidRPr="009B58CF">
              <w:rPr>
                <w:rFonts w:asciiTheme="minorHAnsi" w:hAnsiTheme="minorHAnsi" w:cstheme="minorHAnsi"/>
                <w:iCs/>
              </w:rPr>
              <w:t xml:space="preserve"> </w:t>
            </w:r>
            <w:r w:rsidR="00BC7102" w:rsidRPr="009B58CF">
              <w:rPr>
                <w:rFonts w:asciiTheme="minorHAnsi" w:hAnsiTheme="minorHAnsi" w:cstheme="minorHAnsi"/>
                <w:iCs/>
              </w:rPr>
              <w:t>7</w:t>
            </w:r>
            <w:r w:rsidRPr="009B58CF">
              <w:rPr>
                <w:rFonts w:asciiTheme="minorHAnsi" w:hAnsiTheme="minorHAnsi" w:cstheme="minorHAnsi"/>
                <w:iCs/>
              </w:rPr>
              <w:t xml:space="preserve"> dana prije planirane zamjene, obavijestiti Izvođača o imenu i adresi novog Inženjera. </w:t>
            </w:r>
          </w:p>
        </w:tc>
      </w:tr>
    </w:tbl>
    <w:p w14:paraId="73F7C9E1" w14:textId="7B5687D3" w:rsidR="001A494F" w:rsidRPr="00E34FCD" w:rsidRDefault="00C35D21" w:rsidP="005B6AB2">
      <w:pPr>
        <w:rPr>
          <w:rFonts w:asciiTheme="minorHAnsi" w:hAnsiTheme="minorHAnsi" w:cstheme="minorHAnsi"/>
          <w:b/>
        </w:rPr>
      </w:pPr>
      <w:r>
        <w:rPr>
          <w:rFonts w:asciiTheme="minorHAnsi" w:hAnsiTheme="minorHAnsi" w:cstheme="minorHAnsi"/>
          <w:b/>
        </w:rPr>
        <w:t xml:space="preserve"> </w:t>
      </w:r>
    </w:p>
    <w:tbl>
      <w:tblPr>
        <w:tblW w:w="9322" w:type="dxa"/>
        <w:tblLook w:val="04A0" w:firstRow="1" w:lastRow="0" w:firstColumn="1" w:lastColumn="0" w:noHBand="0" w:noVBand="1"/>
      </w:tblPr>
      <w:tblGrid>
        <w:gridCol w:w="1951"/>
        <w:gridCol w:w="284"/>
        <w:gridCol w:w="7087"/>
      </w:tblGrid>
      <w:tr w:rsidR="0053757E" w:rsidRPr="00E34FCD" w14:paraId="3CAAD981" w14:textId="77777777" w:rsidTr="00332310">
        <w:tc>
          <w:tcPr>
            <w:tcW w:w="1951" w:type="dxa"/>
            <w:shd w:val="clear" w:color="auto" w:fill="auto"/>
          </w:tcPr>
          <w:p w14:paraId="0408B4A1"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rPr>
              <w:t>3.5 Odluke</w:t>
            </w:r>
          </w:p>
        </w:tc>
        <w:tc>
          <w:tcPr>
            <w:tcW w:w="284" w:type="dxa"/>
            <w:shd w:val="clear" w:color="auto" w:fill="auto"/>
          </w:tcPr>
          <w:p w14:paraId="5D062994" w14:textId="77777777" w:rsidR="001A494F" w:rsidRPr="005C68A2" w:rsidRDefault="001A494F">
            <w:pPr>
              <w:rPr>
                <w:rFonts w:asciiTheme="minorHAnsi" w:hAnsiTheme="minorHAnsi" w:cstheme="minorHAnsi"/>
                <w:b/>
                <w:bCs/>
                <w:highlight w:val="magenta"/>
              </w:rPr>
            </w:pPr>
          </w:p>
        </w:tc>
        <w:tc>
          <w:tcPr>
            <w:tcW w:w="7087" w:type="dxa"/>
            <w:shd w:val="clear" w:color="auto" w:fill="auto"/>
          </w:tcPr>
          <w:p w14:paraId="5075E93B" w14:textId="77777777" w:rsidR="001A494F" w:rsidRPr="00030D1A" w:rsidRDefault="001A494F">
            <w:pPr>
              <w:tabs>
                <w:tab w:val="left" w:pos="975"/>
              </w:tabs>
              <w:rPr>
                <w:rFonts w:asciiTheme="minorHAnsi" w:hAnsiTheme="minorHAnsi" w:cstheme="minorHAnsi"/>
                <w:i/>
              </w:rPr>
            </w:pPr>
            <w:r w:rsidRPr="00030D1A">
              <w:rPr>
                <w:rFonts w:asciiTheme="minorHAnsi" w:hAnsiTheme="minorHAnsi" w:cstheme="minorHAnsi"/>
                <w:i/>
              </w:rPr>
              <w:t>Dodati na kraju ovog Članka:</w:t>
            </w:r>
          </w:p>
          <w:p w14:paraId="56816DCD" w14:textId="2101A16E" w:rsidR="001A494F" w:rsidRPr="00030D1A" w:rsidRDefault="001A494F">
            <w:pPr>
              <w:tabs>
                <w:tab w:val="left" w:pos="975"/>
              </w:tabs>
              <w:rPr>
                <w:rFonts w:asciiTheme="minorHAnsi" w:hAnsiTheme="minorHAnsi" w:cstheme="minorHAnsi"/>
              </w:rPr>
            </w:pPr>
            <w:r w:rsidRPr="00030D1A">
              <w:rPr>
                <w:rFonts w:asciiTheme="minorHAnsi" w:hAnsiTheme="minorHAnsi" w:cstheme="minorHAnsi"/>
              </w:rPr>
              <w:t xml:space="preserve">Međutim, na svaki sporazum ili dogovor kojim se povećava </w:t>
            </w:r>
            <w:r w:rsidR="003359AA" w:rsidRPr="00030D1A">
              <w:rPr>
                <w:rFonts w:asciiTheme="minorHAnsi" w:hAnsiTheme="minorHAnsi" w:cstheme="minorHAnsi"/>
              </w:rPr>
              <w:t>Prihvaćeni ugovorni iznos</w:t>
            </w:r>
            <w:r w:rsidRPr="00030D1A">
              <w:rPr>
                <w:rFonts w:asciiTheme="minorHAnsi" w:hAnsiTheme="minorHAnsi" w:cstheme="minorHAnsi"/>
              </w:rPr>
              <w:t xml:space="preserve">, na odgovarajući način će se primjenjivati </w:t>
            </w:r>
            <w:r w:rsidR="0058702E" w:rsidRPr="00030D1A">
              <w:rPr>
                <w:rFonts w:asciiTheme="minorHAnsi" w:hAnsiTheme="minorHAnsi" w:cstheme="minorHAnsi"/>
              </w:rPr>
              <w:t xml:space="preserve">odgovarajuće </w:t>
            </w:r>
            <w:r w:rsidRPr="00030D1A">
              <w:rPr>
                <w:rFonts w:asciiTheme="minorHAnsi" w:hAnsiTheme="minorHAnsi" w:cstheme="minorHAnsi"/>
              </w:rPr>
              <w:t>odredbe Zakona o javnoj nabavi (Narodne novine b</w:t>
            </w:r>
            <w:r w:rsidR="003E6F94" w:rsidRPr="00030D1A">
              <w:rPr>
                <w:rFonts w:asciiTheme="minorHAnsi" w:hAnsiTheme="minorHAnsi" w:cstheme="minorHAnsi"/>
              </w:rPr>
              <w:t xml:space="preserve">r. </w:t>
            </w:r>
            <w:r w:rsidR="00DB3673" w:rsidRPr="00030D1A">
              <w:rPr>
                <w:rFonts w:asciiTheme="minorHAnsi" w:hAnsiTheme="minorHAnsi" w:cstheme="minorHAnsi"/>
              </w:rPr>
              <w:t>120/16</w:t>
            </w:r>
            <w:r w:rsidRPr="00030D1A">
              <w:rPr>
                <w:rFonts w:asciiTheme="minorHAnsi" w:hAnsiTheme="minorHAnsi" w:cstheme="minorHAnsi"/>
              </w:rPr>
              <w:t xml:space="preserve">). Ugovorne strane će svaki dogovor kojim se produljuje Rok dovršetka ili povećava </w:t>
            </w:r>
            <w:r w:rsidR="003359AA" w:rsidRPr="00030D1A">
              <w:rPr>
                <w:rFonts w:asciiTheme="minorHAnsi" w:hAnsiTheme="minorHAnsi" w:cstheme="minorHAnsi"/>
              </w:rPr>
              <w:t>Prihvaćeni ugovorni iznos</w:t>
            </w:r>
            <w:r w:rsidRPr="00030D1A">
              <w:rPr>
                <w:rFonts w:asciiTheme="minorHAnsi" w:hAnsiTheme="minorHAnsi" w:cstheme="minorHAnsi"/>
              </w:rPr>
              <w:t xml:space="preserve"> formalizirati kroz dodatak Ugovoru.</w:t>
            </w:r>
          </w:p>
          <w:p w14:paraId="3E5E247E" w14:textId="77777777" w:rsidR="001A494F" w:rsidRPr="005C68A2" w:rsidRDefault="001A494F">
            <w:pPr>
              <w:tabs>
                <w:tab w:val="left" w:pos="975"/>
              </w:tabs>
              <w:rPr>
                <w:rFonts w:asciiTheme="minorHAnsi" w:hAnsiTheme="minorHAnsi" w:cstheme="minorHAnsi"/>
                <w:highlight w:val="magenta"/>
              </w:rPr>
            </w:pPr>
          </w:p>
        </w:tc>
      </w:tr>
      <w:tr w:rsidR="0053757E" w:rsidRPr="00E34FCD" w14:paraId="4CA389EF" w14:textId="77777777" w:rsidTr="00332310">
        <w:tc>
          <w:tcPr>
            <w:tcW w:w="1951" w:type="dxa"/>
            <w:shd w:val="clear" w:color="auto" w:fill="auto"/>
          </w:tcPr>
          <w:p w14:paraId="0166FAA4" w14:textId="77777777" w:rsidR="001A494F" w:rsidRPr="00E34FCD" w:rsidRDefault="001A494F" w:rsidP="00F56F1C">
            <w:pPr>
              <w:jc w:val="left"/>
              <w:rPr>
                <w:rFonts w:asciiTheme="minorHAnsi" w:hAnsiTheme="minorHAnsi" w:cstheme="minorHAnsi"/>
                <w:b/>
              </w:rPr>
            </w:pPr>
            <w:r w:rsidRPr="00E34FCD">
              <w:rPr>
                <w:rFonts w:asciiTheme="minorHAnsi" w:hAnsiTheme="minorHAnsi" w:cstheme="minorHAnsi"/>
                <w:b/>
              </w:rPr>
              <w:t>3.6 Sastanci rukovodstva</w:t>
            </w:r>
          </w:p>
        </w:tc>
        <w:tc>
          <w:tcPr>
            <w:tcW w:w="284" w:type="dxa"/>
            <w:shd w:val="clear" w:color="auto" w:fill="auto"/>
          </w:tcPr>
          <w:p w14:paraId="66AA11B5" w14:textId="77777777" w:rsidR="001A494F" w:rsidRPr="00E34FCD" w:rsidRDefault="001A494F" w:rsidP="005B6AB2">
            <w:pPr>
              <w:rPr>
                <w:rFonts w:asciiTheme="minorHAnsi" w:hAnsiTheme="minorHAnsi" w:cstheme="minorHAnsi"/>
                <w:b/>
              </w:rPr>
            </w:pPr>
          </w:p>
        </w:tc>
        <w:tc>
          <w:tcPr>
            <w:tcW w:w="7087" w:type="dxa"/>
            <w:shd w:val="clear" w:color="auto" w:fill="auto"/>
          </w:tcPr>
          <w:p w14:paraId="25764C6F" w14:textId="57D4BC99" w:rsidR="001A494F" w:rsidRPr="00E34FCD" w:rsidRDefault="001A494F" w:rsidP="005B6AB2">
            <w:pPr>
              <w:pStyle w:val="Zaglavlje"/>
              <w:spacing w:line="276" w:lineRule="auto"/>
              <w:rPr>
                <w:rFonts w:asciiTheme="minorHAnsi" w:hAnsiTheme="minorHAnsi" w:cstheme="minorHAnsi"/>
                <w:bCs/>
                <w:i/>
                <w:szCs w:val="22"/>
                <w:lang w:val="hr-HR"/>
              </w:rPr>
            </w:pPr>
            <w:r w:rsidRPr="00E34FCD">
              <w:rPr>
                <w:rFonts w:asciiTheme="minorHAnsi" w:hAnsiTheme="minorHAnsi" w:cstheme="minorHAnsi"/>
                <w:bCs/>
                <w:i/>
                <w:szCs w:val="22"/>
                <w:lang w:val="hr-HR"/>
              </w:rPr>
              <w:t>Doda</w:t>
            </w:r>
            <w:r w:rsidR="00963143" w:rsidRPr="00E34FCD">
              <w:rPr>
                <w:rFonts w:asciiTheme="minorHAnsi" w:hAnsiTheme="minorHAnsi" w:cstheme="minorHAnsi"/>
                <w:bCs/>
                <w:i/>
                <w:szCs w:val="22"/>
                <w:lang w:val="hr-HR"/>
              </w:rPr>
              <w:t xml:space="preserve">je se </w:t>
            </w:r>
            <w:r w:rsidRPr="00E34FCD">
              <w:rPr>
                <w:rFonts w:asciiTheme="minorHAnsi" w:hAnsiTheme="minorHAnsi" w:cstheme="minorHAnsi"/>
                <w:bCs/>
                <w:i/>
                <w:szCs w:val="22"/>
                <w:lang w:val="hr-HR"/>
              </w:rPr>
              <w:t>Članak 3.6:</w:t>
            </w:r>
          </w:p>
          <w:p w14:paraId="17541958" w14:textId="77777777" w:rsidR="00CC0A60" w:rsidRPr="00E34FCD" w:rsidRDefault="00CC0A60">
            <w:pPr>
              <w:pStyle w:val="Zaglavlje"/>
              <w:spacing w:line="276" w:lineRule="auto"/>
              <w:rPr>
                <w:rFonts w:asciiTheme="minorHAnsi" w:hAnsiTheme="minorHAnsi" w:cstheme="minorHAnsi"/>
                <w:bCs/>
                <w:i/>
                <w:szCs w:val="22"/>
                <w:lang w:val="hr-HR"/>
              </w:rPr>
            </w:pPr>
          </w:p>
          <w:p w14:paraId="465F110C" w14:textId="0B99D304" w:rsidR="001A494F" w:rsidRPr="00E34FCD" w:rsidRDefault="00963143">
            <w:pPr>
              <w:autoSpaceDE w:val="0"/>
              <w:autoSpaceDN w:val="0"/>
              <w:adjustRightInd w:val="0"/>
              <w:rPr>
                <w:rFonts w:asciiTheme="minorHAnsi" w:hAnsiTheme="minorHAnsi" w:cstheme="minorHAnsi"/>
              </w:rPr>
            </w:pPr>
            <w:r w:rsidRPr="00E34FCD">
              <w:rPr>
                <w:rFonts w:asciiTheme="minorHAnsi" w:hAnsiTheme="minorHAnsi" w:cstheme="minorHAnsi"/>
              </w:rPr>
              <w:t xml:space="preserve">Inženjer </w:t>
            </w:r>
            <w:r w:rsidR="001A494F" w:rsidRPr="00E34FCD">
              <w:rPr>
                <w:rFonts w:asciiTheme="minorHAnsi" w:hAnsiTheme="minorHAnsi" w:cstheme="minorHAnsi"/>
              </w:rPr>
              <w:t>ili Predstavnik Izvođača može od drugog zahtijevati da sudjeluje na sastancima rukovodstva u cilju razmatranja budućeg rada. Inženjer i Predstavnik Izvođača mogu pozvati i druge osobe da prisustvuju. Inženjer</w:t>
            </w:r>
            <w:r w:rsidR="00D31C07" w:rsidRPr="00E34FCD">
              <w:rPr>
                <w:rFonts w:asciiTheme="minorHAnsi" w:hAnsiTheme="minorHAnsi" w:cstheme="minorHAnsi"/>
              </w:rPr>
              <w:t xml:space="preserve"> ili osoba koju on za to zaduži</w:t>
            </w:r>
            <w:r w:rsidR="001A494F" w:rsidRPr="00E34FCD">
              <w:rPr>
                <w:rFonts w:asciiTheme="minorHAnsi" w:hAnsiTheme="minorHAnsi" w:cstheme="minorHAnsi"/>
              </w:rPr>
              <w:t xml:space="preserve"> će voditi zapisnik o sastanku. Inženjer i Predstavnik Izvođača su dužni </w:t>
            </w:r>
            <w:r w:rsidR="00D31C07" w:rsidRPr="00E34FCD">
              <w:rPr>
                <w:rFonts w:asciiTheme="minorHAnsi" w:hAnsiTheme="minorHAnsi" w:cstheme="minorHAnsi"/>
              </w:rPr>
              <w:t xml:space="preserve">obavijestiti Naručitelja o sastancima rukovodstva, a Naručitelj može na sastanke poslati svoje predstavnike uključivo Voditelja </w:t>
            </w:r>
            <w:r w:rsidR="001A494F" w:rsidRPr="00E34FCD">
              <w:rPr>
                <w:rFonts w:asciiTheme="minorHAnsi" w:hAnsiTheme="minorHAnsi" w:cstheme="minorHAnsi"/>
              </w:rPr>
              <w:t>projekta.</w:t>
            </w:r>
          </w:p>
          <w:p w14:paraId="481DC137" w14:textId="1E3605C5" w:rsidR="001A494F" w:rsidRPr="00E34FCD" w:rsidRDefault="00963143">
            <w:pPr>
              <w:autoSpaceDE w:val="0"/>
              <w:autoSpaceDN w:val="0"/>
              <w:adjustRightInd w:val="0"/>
              <w:rPr>
                <w:rFonts w:asciiTheme="minorHAnsi" w:hAnsiTheme="minorHAnsi" w:cstheme="minorHAnsi"/>
              </w:rPr>
            </w:pPr>
            <w:r w:rsidRPr="00E34FCD">
              <w:rPr>
                <w:rFonts w:asciiTheme="minorHAnsi" w:hAnsiTheme="minorHAnsi" w:cstheme="minorHAnsi"/>
                <w:color w:val="000000"/>
                <w:szCs w:val="20"/>
              </w:rPr>
              <w:t>Inženjer i Predstavnik Izvođača potpisat će zapisnike kao vjerodostojne zapise najkasnije do održavanja sljedećeg sastanka ili u roku od 7 (sedam) dana. Inženjer će dostaviti kopije zapisnika svima koji su sudjelovali na sastanku. Odgovornost za bilo koju</w:t>
            </w:r>
            <w:r w:rsidR="00E1752D">
              <w:rPr>
                <w:rFonts w:asciiTheme="minorHAnsi" w:hAnsiTheme="minorHAnsi" w:cstheme="minorHAnsi"/>
                <w:color w:val="000000"/>
                <w:szCs w:val="20"/>
              </w:rPr>
              <w:t xml:space="preserve"> aktivnost</w:t>
            </w:r>
            <w:r w:rsidRPr="00E34FCD">
              <w:rPr>
                <w:rFonts w:asciiTheme="minorHAnsi" w:hAnsiTheme="minorHAnsi" w:cstheme="minorHAnsi"/>
                <w:color w:val="000000"/>
                <w:szCs w:val="20"/>
              </w:rPr>
              <w:t xml:space="preserve"> koju treba poduzeti </w:t>
            </w:r>
            <w:r w:rsidR="00E1752D">
              <w:rPr>
                <w:rFonts w:asciiTheme="minorHAnsi" w:hAnsiTheme="minorHAnsi" w:cstheme="minorHAnsi"/>
                <w:color w:val="000000"/>
                <w:szCs w:val="20"/>
              </w:rPr>
              <w:t xml:space="preserve">a koja je </w:t>
            </w:r>
            <w:r w:rsidR="00E1752D" w:rsidRPr="00E34FCD">
              <w:rPr>
                <w:rFonts w:asciiTheme="minorHAnsi" w:hAnsiTheme="minorHAnsi" w:cstheme="minorHAnsi"/>
                <w:color w:val="000000"/>
                <w:szCs w:val="20"/>
              </w:rPr>
              <w:t>naveden</w:t>
            </w:r>
            <w:r w:rsidR="00E1752D">
              <w:rPr>
                <w:rFonts w:asciiTheme="minorHAnsi" w:hAnsiTheme="minorHAnsi" w:cstheme="minorHAnsi"/>
                <w:color w:val="000000"/>
                <w:szCs w:val="20"/>
              </w:rPr>
              <w:t>a</w:t>
            </w:r>
            <w:r w:rsidR="00E1752D" w:rsidRPr="00E34FCD">
              <w:rPr>
                <w:rFonts w:asciiTheme="minorHAnsi" w:hAnsiTheme="minorHAnsi" w:cstheme="minorHAnsi"/>
                <w:color w:val="000000"/>
                <w:szCs w:val="20"/>
              </w:rPr>
              <w:t xml:space="preserve"> </w:t>
            </w:r>
            <w:r w:rsidRPr="00E34FCD">
              <w:rPr>
                <w:rFonts w:asciiTheme="minorHAnsi" w:hAnsiTheme="minorHAnsi" w:cstheme="minorHAnsi"/>
                <w:color w:val="000000"/>
                <w:szCs w:val="20"/>
              </w:rPr>
              <w:t>u zapisniku, bit će u skladu s Ugovorom.</w:t>
            </w:r>
          </w:p>
          <w:p w14:paraId="388A3C3D"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Dnevni red takvog sastanka treba pokrivati pregled napredovanja, pregled programa i planova budućih aktivnosti, stanje Osoblja, tehničke poslove, sigurnost, Mehanizaciju, nabavu Materijala, plaćanja, sadašnje i predviđene poteškoće, suradnju s ostalim izvođačima, i ostale prikladne teme.</w:t>
            </w:r>
          </w:p>
          <w:p w14:paraId="2A35C129" w14:textId="3A546ED1"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Prije mobilizacije na Gradilište redoviti sastanci će se održavati mjesečno u uredu Izvođača</w:t>
            </w:r>
            <w:r w:rsidR="00C1284D" w:rsidRPr="00E34FCD">
              <w:rPr>
                <w:rFonts w:asciiTheme="minorHAnsi" w:hAnsiTheme="minorHAnsi" w:cstheme="minorHAnsi"/>
              </w:rPr>
              <w:t xml:space="preserve"> kojeg mora osigurati na području grada Zagreba </w:t>
            </w:r>
            <w:r w:rsidR="00E1752D">
              <w:rPr>
                <w:rFonts w:asciiTheme="minorHAnsi" w:hAnsiTheme="minorHAnsi" w:cstheme="minorHAnsi"/>
              </w:rPr>
              <w:t xml:space="preserve"> i/ili Općine Viškovo</w:t>
            </w:r>
            <w:r w:rsidRPr="00E34FCD">
              <w:rPr>
                <w:rFonts w:asciiTheme="minorHAnsi" w:hAnsiTheme="minorHAnsi" w:cstheme="minorHAnsi"/>
              </w:rPr>
              <w:t>, u cilju rasprave projektiranja i buduće logistike. Vrijeme i mjesto tih sastanaka bit će dogovoreno uzimajući u obzir teme koje će se raspravljati.</w:t>
            </w:r>
          </w:p>
          <w:p w14:paraId="6B4002EE"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Nakon početka radova na Gradilištu sastanci će se održavati tjedno.</w:t>
            </w:r>
          </w:p>
          <w:p w14:paraId="11BD57C7"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 xml:space="preserve">Ostali sastanci održavat će se po potrebi. </w:t>
            </w:r>
          </w:p>
          <w:p w14:paraId="27DD35C0" w14:textId="569ABE1E"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 xml:space="preserve">Vrijeme i mjesto sastanaka će se dogovoriti ovisno o temama o kojima će se raspravljati. Troškovi sastanaka smatraju se uključenima u </w:t>
            </w:r>
            <w:r w:rsidR="003359AA">
              <w:rPr>
                <w:rFonts w:asciiTheme="minorHAnsi" w:hAnsiTheme="minorHAnsi" w:cstheme="minorHAnsi"/>
              </w:rPr>
              <w:t>Prihvaćeni ugovorni iznos</w:t>
            </w:r>
            <w:r w:rsidRPr="00E34FCD">
              <w:rPr>
                <w:rFonts w:asciiTheme="minorHAnsi" w:hAnsiTheme="minorHAnsi" w:cstheme="minorHAnsi"/>
              </w:rPr>
              <w:t>.</w:t>
            </w:r>
          </w:p>
          <w:p w14:paraId="6C63D306" w14:textId="7F4DF19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Svaki zapisnik sastanka smatra se autoriziranim zapisom predmeta koji su raspravljani, ali ne nadomješta niti jednu odredbu u Ugovoru koja zahtijeva suglasnost, uputu</w:t>
            </w:r>
            <w:r w:rsidR="00E1752D">
              <w:rPr>
                <w:rFonts w:asciiTheme="minorHAnsi" w:hAnsiTheme="minorHAnsi" w:cstheme="minorHAnsi"/>
              </w:rPr>
              <w:t>, odobrenje, potvrdu, pristanak, obavijest, zahtjev</w:t>
            </w:r>
            <w:r w:rsidRPr="00E34FCD">
              <w:rPr>
                <w:rFonts w:asciiTheme="minorHAnsi" w:hAnsiTheme="minorHAnsi" w:cstheme="minorHAnsi"/>
              </w:rPr>
              <w:t xml:space="preserve"> ili odluku koja treba biti u pisanom obliku.</w:t>
            </w:r>
          </w:p>
        </w:tc>
      </w:tr>
      <w:tr w:rsidR="00963143" w:rsidRPr="00E34FCD" w14:paraId="2DC0962F" w14:textId="77777777" w:rsidTr="00963143">
        <w:tc>
          <w:tcPr>
            <w:tcW w:w="1951" w:type="dxa"/>
            <w:shd w:val="clear" w:color="auto" w:fill="auto"/>
          </w:tcPr>
          <w:p w14:paraId="3256D410" w14:textId="77777777" w:rsidR="00963143" w:rsidRPr="00E34FCD" w:rsidRDefault="00963143" w:rsidP="00F56F1C">
            <w:pPr>
              <w:jc w:val="left"/>
              <w:rPr>
                <w:rFonts w:asciiTheme="minorHAnsi" w:hAnsiTheme="minorHAnsi" w:cstheme="minorHAnsi"/>
                <w:b/>
              </w:rPr>
            </w:pPr>
            <w:r w:rsidRPr="00E34FCD">
              <w:rPr>
                <w:rFonts w:asciiTheme="minorHAnsi" w:hAnsiTheme="minorHAnsi" w:cstheme="minorHAnsi"/>
                <w:b/>
              </w:rPr>
              <w:t>3.7. Radno vrijeme Inženjera</w:t>
            </w:r>
          </w:p>
        </w:tc>
        <w:tc>
          <w:tcPr>
            <w:tcW w:w="284" w:type="dxa"/>
            <w:shd w:val="clear" w:color="auto" w:fill="auto"/>
          </w:tcPr>
          <w:p w14:paraId="48124394" w14:textId="77777777" w:rsidR="00963143" w:rsidRPr="00E34FCD" w:rsidRDefault="00963143" w:rsidP="005B6AB2">
            <w:pPr>
              <w:rPr>
                <w:rFonts w:asciiTheme="minorHAnsi" w:hAnsiTheme="minorHAnsi" w:cstheme="minorHAnsi"/>
                <w:b/>
              </w:rPr>
            </w:pPr>
          </w:p>
        </w:tc>
        <w:tc>
          <w:tcPr>
            <w:tcW w:w="7087" w:type="dxa"/>
            <w:shd w:val="clear" w:color="auto" w:fill="auto"/>
          </w:tcPr>
          <w:p w14:paraId="7FB74F77" w14:textId="77777777" w:rsidR="00963143" w:rsidRPr="00E34FCD" w:rsidRDefault="00963143" w:rsidP="005B6AB2">
            <w:pPr>
              <w:pStyle w:val="Zaglavlje"/>
              <w:spacing w:line="276" w:lineRule="auto"/>
              <w:rPr>
                <w:rFonts w:asciiTheme="minorHAnsi" w:hAnsiTheme="minorHAnsi" w:cstheme="minorHAnsi"/>
                <w:bCs/>
                <w:i/>
                <w:szCs w:val="22"/>
                <w:lang w:val="hr-HR"/>
              </w:rPr>
            </w:pPr>
            <w:r w:rsidRPr="00E34FCD">
              <w:rPr>
                <w:rFonts w:asciiTheme="minorHAnsi" w:hAnsiTheme="minorHAnsi" w:cstheme="minorHAnsi"/>
                <w:bCs/>
                <w:i/>
                <w:szCs w:val="22"/>
                <w:lang w:val="hr-HR"/>
              </w:rPr>
              <w:t>Dodaje se članak 3.7.:</w:t>
            </w:r>
          </w:p>
          <w:p w14:paraId="36708C1B" w14:textId="77777777" w:rsidR="00963143" w:rsidRPr="00E34FCD" w:rsidRDefault="00963143" w:rsidP="005B6AB2">
            <w:pPr>
              <w:pStyle w:val="Zaglavlje"/>
              <w:rPr>
                <w:rFonts w:asciiTheme="minorHAnsi" w:hAnsiTheme="minorHAnsi" w:cstheme="minorHAnsi"/>
                <w:bCs/>
                <w:i/>
                <w:szCs w:val="22"/>
                <w:lang w:val="hr-HR"/>
              </w:rPr>
            </w:pPr>
          </w:p>
          <w:p w14:paraId="16BBB5A9" w14:textId="09158085" w:rsidR="00963143" w:rsidRDefault="00963143" w:rsidP="005B6AB2">
            <w:pPr>
              <w:pStyle w:val="Zaglavlje"/>
              <w:rPr>
                <w:rFonts w:asciiTheme="minorHAnsi" w:hAnsiTheme="minorHAnsi" w:cstheme="minorHAnsi"/>
                <w:bCs/>
                <w:szCs w:val="22"/>
                <w:lang w:val="hr-HR"/>
              </w:rPr>
            </w:pPr>
            <w:r w:rsidRPr="00E34FCD">
              <w:rPr>
                <w:rFonts w:asciiTheme="minorHAnsi" w:hAnsiTheme="minorHAnsi" w:cstheme="minorHAnsi"/>
                <w:bCs/>
                <w:szCs w:val="22"/>
                <w:lang w:val="hr-HR"/>
              </w:rPr>
              <w:t xml:space="preserve">Izvođenje Stalnih radova biti </w:t>
            </w:r>
            <w:r w:rsidR="002F4C10" w:rsidRPr="00E34FCD">
              <w:rPr>
                <w:rFonts w:asciiTheme="minorHAnsi" w:hAnsiTheme="minorHAnsi" w:cstheme="minorHAnsi"/>
                <w:bCs/>
                <w:szCs w:val="22"/>
                <w:lang w:val="hr-HR"/>
              </w:rPr>
              <w:t xml:space="preserve">će </w:t>
            </w:r>
            <w:r w:rsidRPr="00E34FCD">
              <w:rPr>
                <w:rFonts w:asciiTheme="minorHAnsi" w:hAnsiTheme="minorHAnsi" w:cstheme="minorHAnsi"/>
                <w:bCs/>
                <w:szCs w:val="22"/>
                <w:lang w:val="hr-HR"/>
              </w:rPr>
              <w:t>pod neprekinutim nadzorom Nadzornih inženjera.</w:t>
            </w:r>
          </w:p>
          <w:p w14:paraId="144C8C61" w14:textId="77777777" w:rsidR="002D2409" w:rsidRDefault="002D2409" w:rsidP="002D2409">
            <w:pPr>
              <w:autoSpaceDE w:val="0"/>
              <w:autoSpaceDN w:val="0"/>
              <w:adjustRightInd w:val="0"/>
              <w:rPr>
                <w:rFonts w:asciiTheme="minorHAnsi" w:hAnsiTheme="minorHAnsi" w:cstheme="minorHAnsi"/>
                <w:szCs w:val="20"/>
              </w:rPr>
            </w:pPr>
            <w:r>
              <w:rPr>
                <w:rFonts w:asciiTheme="minorHAnsi" w:hAnsiTheme="minorHAnsi" w:cstheme="minorHAnsi"/>
                <w:szCs w:val="20"/>
              </w:rPr>
              <w:t xml:space="preserve">Prisustvo osoblja Inženjera na Gradilištu je ograničeno na Normalno radno vrijeme definirano u Dodatku ponudi. </w:t>
            </w:r>
          </w:p>
          <w:p w14:paraId="18F01CB3" w14:textId="57B21A83" w:rsidR="002D2409" w:rsidRPr="00E34FCD" w:rsidRDefault="002D2409" w:rsidP="002D2409">
            <w:pPr>
              <w:pStyle w:val="Zaglavlje"/>
              <w:rPr>
                <w:rFonts w:asciiTheme="minorHAnsi" w:hAnsiTheme="minorHAnsi" w:cstheme="minorHAnsi"/>
                <w:bCs/>
                <w:szCs w:val="22"/>
                <w:lang w:val="hr-HR"/>
              </w:rPr>
            </w:pPr>
            <w:r w:rsidRPr="00C019ED">
              <w:rPr>
                <w:rFonts w:asciiTheme="minorHAnsi" w:hAnsiTheme="minorHAnsi" w:cstheme="minorHAnsi"/>
                <w:bCs/>
                <w:szCs w:val="22"/>
                <w:lang w:val="hr-HR"/>
              </w:rPr>
              <w:t>Ako Izvođač zahtjeva prisustvo bilo kojeg od osoblja Inženjera izvan tog vremena zatražit će to 7 dana unaprijed. Voditelj tima Inženjera će odlučiti o potrebi prisustva. Izvođač će nadoknaditi troškove rada osoblja Inženjera izvan vremena iz prethodnog stavka, uključujući i sve dodatke određene Zakonom, kroz odgovarajući odbitak u Privremenim situacijama. Odbijeni iznos Naručitelj će platiti direktno Inženjeru.</w:t>
            </w:r>
          </w:p>
          <w:p w14:paraId="4B419366" w14:textId="77777777" w:rsidR="00963143" w:rsidRPr="00E34FCD" w:rsidRDefault="00963143">
            <w:pPr>
              <w:pStyle w:val="Zaglavlje"/>
              <w:rPr>
                <w:rFonts w:asciiTheme="minorHAnsi" w:hAnsiTheme="minorHAnsi" w:cstheme="minorHAnsi"/>
                <w:bCs/>
                <w:i/>
                <w:szCs w:val="22"/>
                <w:lang w:val="hr-HR"/>
              </w:rPr>
            </w:pPr>
          </w:p>
        </w:tc>
      </w:tr>
      <w:tr w:rsidR="002F266B" w:rsidRPr="00E34FCD" w14:paraId="7044FE4C" w14:textId="77777777" w:rsidTr="002F266B">
        <w:tc>
          <w:tcPr>
            <w:tcW w:w="1951" w:type="dxa"/>
            <w:shd w:val="clear" w:color="auto" w:fill="auto"/>
          </w:tcPr>
          <w:p w14:paraId="59FB5AA6" w14:textId="77777777" w:rsidR="002F266B" w:rsidRPr="00E34FCD" w:rsidRDefault="002F266B" w:rsidP="00F56F1C">
            <w:pPr>
              <w:jc w:val="left"/>
              <w:rPr>
                <w:rFonts w:asciiTheme="minorHAnsi" w:hAnsiTheme="minorHAnsi" w:cstheme="minorHAnsi"/>
                <w:b/>
              </w:rPr>
            </w:pPr>
            <w:r w:rsidRPr="00E34FCD">
              <w:rPr>
                <w:rFonts w:asciiTheme="minorHAnsi" w:hAnsiTheme="minorHAnsi" w:cstheme="minorHAnsi"/>
                <w:b/>
              </w:rPr>
              <w:t>3.8. Voditelj tima Inženjera</w:t>
            </w:r>
          </w:p>
        </w:tc>
        <w:tc>
          <w:tcPr>
            <w:tcW w:w="284" w:type="dxa"/>
            <w:shd w:val="clear" w:color="auto" w:fill="auto"/>
          </w:tcPr>
          <w:p w14:paraId="1AD17C55" w14:textId="77777777" w:rsidR="002F266B" w:rsidRPr="00E34FCD" w:rsidRDefault="002F266B" w:rsidP="005B6AB2">
            <w:pPr>
              <w:rPr>
                <w:rFonts w:asciiTheme="minorHAnsi" w:hAnsiTheme="minorHAnsi" w:cstheme="minorHAnsi"/>
                <w:b/>
              </w:rPr>
            </w:pPr>
          </w:p>
        </w:tc>
        <w:tc>
          <w:tcPr>
            <w:tcW w:w="7087" w:type="dxa"/>
            <w:shd w:val="clear" w:color="auto" w:fill="auto"/>
          </w:tcPr>
          <w:p w14:paraId="719B7D2D" w14:textId="77777777" w:rsidR="002F266B" w:rsidRPr="00E34FCD" w:rsidRDefault="002F266B" w:rsidP="005B6AB2">
            <w:pPr>
              <w:pStyle w:val="Zaglavlje"/>
              <w:spacing w:line="276" w:lineRule="auto"/>
              <w:rPr>
                <w:rFonts w:asciiTheme="minorHAnsi" w:hAnsiTheme="minorHAnsi" w:cstheme="minorHAnsi"/>
                <w:bCs/>
                <w:i/>
                <w:szCs w:val="22"/>
                <w:lang w:val="hr-HR"/>
              </w:rPr>
            </w:pPr>
            <w:r w:rsidRPr="00E34FCD">
              <w:rPr>
                <w:rFonts w:asciiTheme="minorHAnsi" w:hAnsiTheme="minorHAnsi" w:cstheme="minorHAnsi"/>
                <w:bCs/>
                <w:i/>
                <w:szCs w:val="22"/>
                <w:lang w:val="hr-HR"/>
              </w:rPr>
              <w:t>Dodaje se članak 3.8.:</w:t>
            </w:r>
          </w:p>
          <w:p w14:paraId="751E1F4E" w14:textId="77777777" w:rsidR="002F266B" w:rsidRPr="00E34FCD" w:rsidRDefault="002F266B">
            <w:pPr>
              <w:pStyle w:val="Zaglavlje"/>
              <w:spacing w:line="276" w:lineRule="auto"/>
              <w:rPr>
                <w:rFonts w:asciiTheme="minorHAnsi" w:hAnsiTheme="minorHAnsi" w:cstheme="minorHAnsi"/>
                <w:bCs/>
                <w:i/>
                <w:szCs w:val="22"/>
                <w:lang w:val="hr-HR"/>
              </w:rPr>
            </w:pPr>
          </w:p>
          <w:p w14:paraId="1FA3EC33" w14:textId="77777777" w:rsidR="002F266B" w:rsidRPr="00E34FCD" w:rsidRDefault="002F266B">
            <w:pPr>
              <w:pStyle w:val="Zaglavlje"/>
              <w:spacing w:line="276" w:lineRule="auto"/>
              <w:rPr>
                <w:rFonts w:asciiTheme="minorHAnsi" w:hAnsiTheme="minorHAnsi" w:cstheme="minorHAnsi"/>
                <w:bCs/>
                <w:szCs w:val="22"/>
                <w:lang w:val="hr-HR"/>
              </w:rPr>
            </w:pPr>
            <w:r w:rsidRPr="00E34FCD">
              <w:rPr>
                <w:rFonts w:asciiTheme="minorHAnsi" w:hAnsiTheme="minorHAnsi" w:cstheme="minorHAnsi"/>
                <w:bCs/>
                <w:szCs w:val="22"/>
                <w:lang w:val="hr-HR"/>
              </w:rPr>
              <w:t>Inženjer će imenovati Voditelja tima Inženjera i dati mu sve potrebne ovlasti kako bi mogao nastupati u ime Inženjera na Gradilištu. Inženjer će obavijestiti Izvođača i Naručitelja o imenovanju Voditelja tima Inženjera.</w:t>
            </w:r>
          </w:p>
          <w:p w14:paraId="6EA9138D" w14:textId="77777777" w:rsidR="002F266B" w:rsidRPr="00E34FCD" w:rsidRDefault="002F266B">
            <w:pPr>
              <w:pStyle w:val="Zaglavlje"/>
              <w:spacing w:line="276" w:lineRule="auto"/>
              <w:rPr>
                <w:rFonts w:asciiTheme="minorHAnsi" w:hAnsiTheme="minorHAnsi" w:cstheme="minorHAnsi"/>
                <w:bCs/>
                <w:szCs w:val="22"/>
                <w:lang w:val="hr-HR"/>
              </w:rPr>
            </w:pPr>
          </w:p>
          <w:p w14:paraId="675FFCCF" w14:textId="77777777" w:rsidR="002F266B" w:rsidRPr="00E34FCD" w:rsidRDefault="002F266B">
            <w:pPr>
              <w:pStyle w:val="Zaglavlje"/>
              <w:spacing w:line="276" w:lineRule="auto"/>
              <w:rPr>
                <w:rFonts w:asciiTheme="minorHAnsi" w:hAnsiTheme="minorHAnsi" w:cstheme="minorHAnsi"/>
                <w:bCs/>
                <w:szCs w:val="22"/>
                <w:lang w:val="hr-HR"/>
              </w:rPr>
            </w:pPr>
            <w:r w:rsidRPr="00E34FCD">
              <w:rPr>
                <w:rFonts w:asciiTheme="minorHAnsi" w:hAnsiTheme="minorHAnsi" w:cstheme="minorHAnsi"/>
                <w:bCs/>
                <w:szCs w:val="22"/>
                <w:lang w:val="hr-HR"/>
              </w:rPr>
              <w:t>Voditelj tima Inženjera može uz suglasnost Naručitelja ustupati dužnosti i prenijeti ovlasti svojim pomoćnicima i isto ih tako može opozvati.</w:t>
            </w:r>
          </w:p>
          <w:p w14:paraId="68728350" w14:textId="77777777" w:rsidR="002F266B" w:rsidRPr="00E34FCD" w:rsidRDefault="002F266B">
            <w:pPr>
              <w:pStyle w:val="Zaglavlje"/>
              <w:spacing w:line="276" w:lineRule="auto"/>
              <w:rPr>
                <w:rFonts w:asciiTheme="minorHAnsi" w:hAnsiTheme="minorHAnsi" w:cstheme="minorHAnsi"/>
                <w:bCs/>
                <w:szCs w:val="22"/>
                <w:lang w:val="hr-HR"/>
              </w:rPr>
            </w:pPr>
          </w:p>
          <w:p w14:paraId="0C248668" w14:textId="77777777" w:rsidR="002F266B" w:rsidRPr="00E34FCD" w:rsidRDefault="002F266B">
            <w:pPr>
              <w:pStyle w:val="Zaglavlje"/>
              <w:spacing w:line="276" w:lineRule="auto"/>
              <w:rPr>
                <w:rFonts w:asciiTheme="minorHAnsi" w:hAnsiTheme="minorHAnsi" w:cstheme="minorHAnsi"/>
                <w:bCs/>
                <w:i/>
                <w:szCs w:val="22"/>
                <w:lang w:val="hr-HR"/>
              </w:rPr>
            </w:pPr>
            <w:r w:rsidRPr="00E34FCD">
              <w:rPr>
                <w:rFonts w:asciiTheme="minorHAnsi" w:hAnsiTheme="minorHAnsi" w:cstheme="minorHAnsi"/>
                <w:bCs/>
                <w:szCs w:val="22"/>
                <w:lang w:val="hr-HR"/>
              </w:rPr>
              <w:t>Ako Voditelj tima Inženjera mora privremeno biti odsutan s Gradilišta tijekom izvođenja Radova, tada Inženjer treba, uz odobrenje Naručitelja, imenovati odgovarajuću zamjenu.</w:t>
            </w:r>
          </w:p>
        </w:tc>
      </w:tr>
    </w:tbl>
    <w:p w14:paraId="78FB41BC" w14:textId="021D12F4" w:rsidR="002F266B" w:rsidRPr="00E34FCD" w:rsidRDefault="002F266B" w:rsidP="00F56F1C">
      <w:pPr>
        <w:rPr>
          <w:rFonts w:asciiTheme="minorHAnsi" w:hAnsiTheme="minorHAnsi" w:cstheme="minorHAnsi"/>
        </w:rPr>
      </w:pPr>
    </w:p>
    <w:p w14:paraId="289F4B6B" w14:textId="108EBCBB" w:rsidR="00F463E6" w:rsidRPr="00E34FCD" w:rsidRDefault="002F266B">
      <w:pPr>
        <w:spacing w:after="0" w:line="240" w:lineRule="auto"/>
        <w:jc w:val="left"/>
        <w:rPr>
          <w:rFonts w:asciiTheme="minorHAnsi" w:hAnsiTheme="minorHAnsi" w:cstheme="minorHAnsi"/>
        </w:rPr>
      </w:pPr>
      <w:r w:rsidRPr="00E34FCD">
        <w:rPr>
          <w:rFonts w:asciiTheme="minorHAnsi" w:hAnsiTheme="minorHAnsi" w:cstheme="minorHAnsi"/>
        </w:rP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A494F" w:rsidRPr="00E34FCD" w14:paraId="12298F15" w14:textId="77777777" w:rsidTr="00F463E6">
        <w:tc>
          <w:tcPr>
            <w:tcW w:w="9214" w:type="dxa"/>
            <w:tcBorders>
              <w:top w:val="nil"/>
              <w:left w:val="nil"/>
              <w:bottom w:val="nil"/>
              <w:right w:val="nil"/>
            </w:tcBorders>
          </w:tcPr>
          <w:p w14:paraId="5719C1B8" w14:textId="78EB3E7E" w:rsidR="001A494F" w:rsidRPr="00E34FCD" w:rsidRDefault="001A494F">
            <w:pPr>
              <w:pStyle w:val="Naslov1"/>
              <w:rPr>
                <w:rFonts w:asciiTheme="minorHAnsi" w:hAnsiTheme="minorHAnsi" w:cstheme="minorHAnsi"/>
              </w:rPr>
            </w:pPr>
            <w:bookmarkStart w:id="10" w:name="_Toc2002174"/>
            <w:r w:rsidRPr="00E34FCD">
              <w:rPr>
                <w:rFonts w:asciiTheme="minorHAnsi" w:hAnsiTheme="minorHAnsi" w:cstheme="minorHAnsi"/>
              </w:rPr>
              <w:t>Izvođač</w:t>
            </w:r>
            <w:bookmarkEnd w:id="10"/>
          </w:p>
        </w:tc>
      </w:tr>
    </w:tbl>
    <w:p w14:paraId="5F62C6EF"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53757E" w:rsidRPr="00E34FCD" w14:paraId="775599C2" w14:textId="77777777" w:rsidTr="001A494F">
        <w:tc>
          <w:tcPr>
            <w:tcW w:w="1951" w:type="dxa"/>
          </w:tcPr>
          <w:p w14:paraId="6B76A267" w14:textId="77777777" w:rsidR="001A494F" w:rsidRPr="00E34FCD" w:rsidRDefault="001A494F" w:rsidP="005B6AB2">
            <w:pPr>
              <w:jc w:val="left"/>
              <w:rPr>
                <w:rFonts w:asciiTheme="minorHAnsi" w:hAnsiTheme="minorHAnsi" w:cstheme="minorHAnsi"/>
              </w:rPr>
            </w:pPr>
            <w:r w:rsidRPr="00E34FCD">
              <w:rPr>
                <w:rFonts w:asciiTheme="minorHAnsi" w:hAnsiTheme="minorHAnsi" w:cstheme="minorHAnsi"/>
                <w:b/>
              </w:rPr>
              <w:t>4.1 Opće obveze Izvođača</w:t>
            </w:r>
          </w:p>
        </w:tc>
        <w:tc>
          <w:tcPr>
            <w:tcW w:w="284" w:type="dxa"/>
          </w:tcPr>
          <w:p w14:paraId="4141329E" w14:textId="77777777" w:rsidR="001A494F" w:rsidRPr="00E34FCD" w:rsidRDefault="001A494F" w:rsidP="005B6AB2">
            <w:pPr>
              <w:jc w:val="center"/>
              <w:rPr>
                <w:rFonts w:asciiTheme="minorHAnsi" w:hAnsiTheme="minorHAnsi" w:cstheme="minorHAnsi"/>
                <w:b/>
                <w:bCs/>
              </w:rPr>
            </w:pPr>
          </w:p>
        </w:tc>
        <w:tc>
          <w:tcPr>
            <w:tcW w:w="7087" w:type="dxa"/>
          </w:tcPr>
          <w:p w14:paraId="7D3FB222" w14:textId="77777777" w:rsidR="001A494F" w:rsidRPr="00E34FCD" w:rsidRDefault="001A494F" w:rsidP="005B6AB2">
            <w:pPr>
              <w:rPr>
                <w:rFonts w:asciiTheme="minorHAnsi" w:hAnsiTheme="minorHAnsi" w:cstheme="minorHAnsi"/>
                <w:i/>
              </w:rPr>
            </w:pPr>
            <w:r w:rsidRPr="00E34FCD">
              <w:rPr>
                <w:rFonts w:asciiTheme="minorHAnsi" w:hAnsiTheme="minorHAnsi" w:cstheme="minorHAnsi"/>
                <w:i/>
              </w:rPr>
              <w:t>Dodati na kraju ovog Članka:</w:t>
            </w:r>
          </w:p>
          <w:p w14:paraId="0FA1C149" w14:textId="5BB58D79" w:rsidR="001A494F" w:rsidRPr="001D43F7" w:rsidRDefault="003D173C">
            <w:pPr>
              <w:rPr>
                <w:rFonts w:asciiTheme="minorHAnsi" w:hAnsiTheme="minorHAnsi" w:cstheme="minorHAnsi"/>
                <w:i/>
              </w:rPr>
            </w:pPr>
            <w:r w:rsidRPr="003D173C">
              <w:rPr>
                <w:rFonts w:asciiTheme="minorHAnsi" w:hAnsiTheme="minorHAnsi" w:cstheme="minorHAnsi"/>
              </w:rPr>
              <w:t>Ukoliko je Iz</w:t>
            </w:r>
            <w:r w:rsidR="00BC7102">
              <w:rPr>
                <w:rFonts w:asciiTheme="minorHAnsi" w:hAnsiTheme="minorHAnsi" w:cstheme="minorHAnsi"/>
              </w:rPr>
              <w:t>vođač</w:t>
            </w:r>
            <w:r w:rsidRPr="003D173C">
              <w:rPr>
                <w:rFonts w:asciiTheme="minorHAnsi" w:hAnsiTheme="minorHAnsi" w:cstheme="minorHAnsi"/>
              </w:rPr>
              <w:t xml:space="preserve"> </w:t>
            </w:r>
            <w:r>
              <w:rPr>
                <w:rFonts w:asciiTheme="minorHAnsi" w:hAnsiTheme="minorHAnsi" w:cstheme="minorHAnsi"/>
              </w:rPr>
              <w:t>z</w:t>
            </w:r>
            <w:r w:rsidR="0001327E" w:rsidRPr="00E34FCD">
              <w:rPr>
                <w:rFonts w:asciiTheme="minorHAnsi" w:hAnsiTheme="minorHAnsi" w:cstheme="minorHAnsi"/>
              </w:rPr>
              <w:t>ajednic</w:t>
            </w:r>
            <w:r w:rsidR="00307F16">
              <w:rPr>
                <w:rFonts w:asciiTheme="minorHAnsi" w:hAnsiTheme="minorHAnsi" w:cstheme="minorHAnsi"/>
              </w:rPr>
              <w:t>a</w:t>
            </w:r>
            <w:r w:rsidR="0001327E" w:rsidRPr="00E34FCD">
              <w:rPr>
                <w:rFonts w:asciiTheme="minorHAnsi" w:hAnsiTheme="minorHAnsi" w:cstheme="minorHAnsi"/>
              </w:rPr>
              <w:t xml:space="preserve"> gospodarskih subjekata</w:t>
            </w:r>
            <w:r>
              <w:rPr>
                <w:rFonts w:asciiTheme="minorHAnsi" w:hAnsiTheme="minorHAnsi" w:cstheme="minorHAnsi"/>
              </w:rPr>
              <w:t>,</w:t>
            </w:r>
            <w:r w:rsidR="0001327E" w:rsidRPr="00E34FCD">
              <w:rPr>
                <w:rFonts w:asciiTheme="minorHAnsi" w:hAnsiTheme="minorHAnsi" w:cstheme="minorHAnsi"/>
              </w:rPr>
              <w:t xml:space="preserve"> ista je dužna po potpisivanju Ugovora a prije Datuma početka </w:t>
            </w:r>
            <w:r w:rsidRPr="00E34FCD">
              <w:rPr>
                <w:rFonts w:asciiTheme="minorHAnsi" w:hAnsiTheme="minorHAnsi" w:cstheme="minorHAnsi"/>
              </w:rPr>
              <w:t xml:space="preserve">Naručitelju </w:t>
            </w:r>
            <w:r w:rsidR="0001327E" w:rsidRPr="00E34FCD">
              <w:rPr>
                <w:rFonts w:asciiTheme="minorHAnsi" w:hAnsiTheme="minorHAnsi" w:cstheme="minorHAnsi"/>
              </w:rPr>
              <w:t>dostaviti</w:t>
            </w:r>
            <w:r>
              <w:rPr>
                <w:rFonts w:asciiTheme="minorHAnsi" w:hAnsiTheme="minorHAnsi" w:cstheme="minorHAnsi"/>
              </w:rPr>
              <w:t xml:space="preserve"> dokument </w:t>
            </w:r>
            <w:r w:rsidRPr="00E34FCD">
              <w:rPr>
                <w:rFonts w:asciiTheme="minorHAnsi" w:hAnsiTheme="minorHAnsi" w:cstheme="minorHAnsi"/>
              </w:rPr>
              <w:t>(npr. međusobni sporazum, ugovor o poslovnoj suradnji ili slično)</w:t>
            </w:r>
            <w:r>
              <w:rPr>
                <w:rFonts w:asciiTheme="minorHAnsi" w:hAnsiTheme="minorHAnsi" w:cstheme="minorHAnsi"/>
              </w:rPr>
              <w:t xml:space="preserve">, iz kojeg će biti </w:t>
            </w:r>
            <w:r w:rsidR="0001327E" w:rsidRPr="00E34FCD">
              <w:rPr>
                <w:rFonts w:asciiTheme="minorHAnsi" w:hAnsiTheme="minorHAnsi" w:cstheme="minorHAnsi"/>
              </w:rPr>
              <w:t xml:space="preserve"> </w:t>
            </w:r>
            <w:r>
              <w:rPr>
                <w:rFonts w:asciiTheme="minorHAnsi" w:hAnsiTheme="minorHAnsi" w:cstheme="minorHAnsi"/>
              </w:rPr>
              <w:t xml:space="preserve">vidljiv </w:t>
            </w:r>
            <w:r w:rsidR="0001327E" w:rsidRPr="00E34FCD">
              <w:rPr>
                <w:rFonts w:asciiTheme="minorHAnsi" w:hAnsiTheme="minorHAnsi" w:cstheme="minorHAnsi"/>
              </w:rPr>
              <w:t xml:space="preserve">pravni oblik </w:t>
            </w:r>
            <w:r>
              <w:rPr>
                <w:rFonts w:asciiTheme="minorHAnsi" w:hAnsiTheme="minorHAnsi" w:cstheme="minorHAnsi"/>
              </w:rPr>
              <w:t xml:space="preserve">kojeg zajednica poprima </w:t>
            </w:r>
            <w:r w:rsidR="0001327E" w:rsidRPr="00E34FCD">
              <w:rPr>
                <w:rFonts w:asciiTheme="minorHAnsi" w:hAnsiTheme="minorHAnsi" w:cstheme="minorHAnsi"/>
              </w:rPr>
              <w:t xml:space="preserve">u mjeri u kojoj je to potrebno za zadovoljavajuće izvršenje Ugovora </w:t>
            </w:r>
            <w:r>
              <w:rPr>
                <w:rFonts w:asciiTheme="minorHAnsi" w:hAnsiTheme="minorHAnsi" w:cstheme="minorHAnsi"/>
              </w:rPr>
              <w:t>I</w:t>
            </w:r>
            <w:r w:rsidR="0001327E" w:rsidRPr="00E34FCD">
              <w:rPr>
                <w:rFonts w:asciiTheme="minorHAnsi" w:hAnsiTheme="minorHAnsi" w:cstheme="minorHAnsi"/>
              </w:rPr>
              <w:t xml:space="preserve">z </w:t>
            </w:r>
            <w:r>
              <w:rPr>
                <w:rFonts w:asciiTheme="minorHAnsi" w:hAnsiTheme="minorHAnsi" w:cstheme="minorHAnsi"/>
              </w:rPr>
              <w:t xml:space="preserve">dostavljenog dokumenta </w:t>
            </w:r>
            <w:r w:rsidR="0001327E" w:rsidRPr="00E34FCD">
              <w:rPr>
                <w:rFonts w:asciiTheme="minorHAnsi" w:hAnsiTheme="minorHAnsi" w:cstheme="minorHAnsi"/>
              </w:rPr>
              <w:t xml:space="preserve">mora biti vidljivo koji će dio </w:t>
            </w:r>
            <w:r>
              <w:rPr>
                <w:rFonts w:asciiTheme="minorHAnsi" w:hAnsiTheme="minorHAnsi" w:cstheme="minorHAnsi"/>
              </w:rPr>
              <w:t xml:space="preserve">Ugovora </w:t>
            </w:r>
            <w:r w:rsidR="0001327E" w:rsidRPr="00E34FCD">
              <w:rPr>
                <w:rFonts w:asciiTheme="minorHAnsi" w:hAnsiTheme="minorHAnsi" w:cstheme="minorHAnsi"/>
              </w:rPr>
              <w:t xml:space="preserve">izvoditi (izvršavati) svaki od članova </w:t>
            </w:r>
            <w:r>
              <w:rPr>
                <w:rFonts w:asciiTheme="minorHAnsi" w:hAnsiTheme="minorHAnsi" w:cstheme="minorHAnsi"/>
              </w:rPr>
              <w:t>z</w:t>
            </w:r>
            <w:r w:rsidR="0001327E" w:rsidRPr="00E34FCD">
              <w:rPr>
                <w:rFonts w:asciiTheme="minorHAnsi" w:hAnsiTheme="minorHAnsi" w:cstheme="minorHAnsi"/>
              </w:rPr>
              <w:t xml:space="preserve">ajednice gospodarskih subjekata. Navedeni </w:t>
            </w:r>
            <w:r>
              <w:rPr>
                <w:rFonts w:asciiTheme="minorHAnsi" w:hAnsiTheme="minorHAnsi" w:cstheme="minorHAnsi"/>
              </w:rPr>
              <w:t>dokument</w:t>
            </w:r>
            <w:r w:rsidRPr="00E34FCD">
              <w:rPr>
                <w:rFonts w:asciiTheme="minorHAnsi" w:hAnsiTheme="minorHAnsi" w:cstheme="minorHAnsi"/>
              </w:rPr>
              <w:t xml:space="preserve"> </w:t>
            </w:r>
            <w:r w:rsidR="0001327E" w:rsidRPr="00E34FCD">
              <w:rPr>
                <w:rFonts w:asciiTheme="minorHAnsi" w:hAnsiTheme="minorHAnsi" w:cstheme="minorHAnsi"/>
              </w:rPr>
              <w:t xml:space="preserve">mora biti potpisan i </w:t>
            </w:r>
            <w:r w:rsidR="00137ED7" w:rsidRPr="00E34FCD">
              <w:rPr>
                <w:rFonts w:asciiTheme="minorHAnsi" w:hAnsiTheme="minorHAnsi" w:cstheme="minorHAnsi"/>
              </w:rPr>
              <w:t xml:space="preserve">ovjeren </w:t>
            </w:r>
            <w:r w:rsidR="0001327E" w:rsidRPr="00E34FCD">
              <w:rPr>
                <w:rFonts w:asciiTheme="minorHAnsi" w:hAnsiTheme="minorHAnsi" w:cstheme="minorHAnsi"/>
              </w:rPr>
              <w:t>pečat</w:t>
            </w:r>
            <w:r w:rsidR="00137ED7" w:rsidRPr="00E34FCD">
              <w:rPr>
                <w:rFonts w:asciiTheme="minorHAnsi" w:hAnsiTheme="minorHAnsi" w:cstheme="minorHAnsi"/>
              </w:rPr>
              <w:t>om</w:t>
            </w:r>
            <w:r w:rsidR="0001327E" w:rsidRPr="00E34FCD">
              <w:rPr>
                <w:rFonts w:asciiTheme="minorHAnsi" w:hAnsiTheme="minorHAnsi" w:cstheme="minorHAnsi"/>
              </w:rPr>
              <w:t xml:space="preserve"> od </w:t>
            </w:r>
            <w:r w:rsidR="00137ED7" w:rsidRPr="00E34FCD">
              <w:rPr>
                <w:rFonts w:asciiTheme="minorHAnsi" w:hAnsiTheme="minorHAnsi" w:cstheme="minorHAnsi"/>
              </w:rPr>
              <w:t xml:space="preserve">strane </w:t>
            </w:r>
            <w:r w:rsidR="0001327E" w:rsidRPr="00E34FCD">
              <w:rPr>
                <w:rFonts w:asciiTheme="minorHAnsi" w:hAnsiTheme="minorHAnsi" w:cstheme="minorHAnsi"/>
              </w:rPr>
              <w:t>svih članova Zajednice gospodarskih subjekata.</w:t>
            </w:r>
            <w:r>
              <w:rPr>
                <w:rFonts w:asciiTheme="minorHAnsi" w:hAnsiTheme="minorHAnsi" w:cstheme="minorHAnsi"/>
              </w:rPr>
              <w:t xml:space="preserve"> </w:t>
            </w:r>
            <w:r w:rsidRPr="003D173C">
              <w:rPr>
                <w:rFonts w:asciiTheme="minorHAnsi" w:hAnsiTheme="minorHAnsi" w:cstheme="minorHAnsi"/>
              </w:rPr>
              <w:t xml:space="preserve">Neovisno o </w:t>
            </w:r>
            <w:r>
              <w:rPr>
                <w:rFonts w:asciiTheme="minorHAnsi" w:hAnsiTheme="minorHAnsi" w:cstheme="minorHAnsi"/>
              </w:rPr>
              <w:t>sadržaju tog dokumenta</w:t>
            </w:r>
            <w:r w:rsidRPr="003D173C">
              <w:rPr>
                <w:rFonts w:asciiTheme="minorHAnsi" w:hAnsiTheme="minorHAnsi" w:cstheme="minorHAnsi"/>
              </w:rPr>
              <w:t>, članovi zajednice Naručitelju solidarno odgovaraju za izvršenje Ugovora</w:t>
            </w:r>
            <w:r w:rsidR="007A7F7C">
              <w:rPr>
                <w:rFonts w:asciiTheme="minorHAnsi" w:hAnsiTheme="minorHAnsi" w:cstheme="minorHAnsi"/>
              </w:rPr>
              <w:t>.</w:t>
            </w:r>
          </w:p>
          <w:p w14:paraId="2BDA78B6" w14:textId="1DDC0A62" w:rsidR="002D2409" w:rsidRPr="00E34FCD" w:rsidRDefault="002D2409">
            <w:pPr>
              <w:rPr>
                <w:rFonts w:asciiTheme="minorHAnsi" w:hAnsiTheme="minorHAnsi" w:cstheme="minorHAnsi"/>
              </w:rPr>
            </w:pPr>
            <w:r>
              <w:rPr>
                <w:rFonts w:ascii="Calibri" w:hAnsi="Calibri" w:cs="Calibri"/>
              </w:rPr>
              <w:t xml:space="preserve">Izvođač mora poduzeti sve potrebne mjere da se osigura vidljivost financiranja ili sufinanciranja od strane Europske unije kako je to navedeno u dokumentu „Upute za korisnike sredstava - Informiranje, komunikacija i vidljivost projekata financiranih u okviru Europskog fonda za regionalni razvoj (EFRR), Europskog socijalnog fonda (ESF) i Kohezijskog fonda (KF) za razdoblje 2014.-2020.“ objavljenom na web stranici </w:t>
            </w:r>
            <w:hyperlink r:id="rId18" w:history="1">
              <w:r>
                <w:rPr>
                  <w:rStyle w:val="Hiperveza"/>
                  <w:rFonts w:ascii="Calibri" w:hAnsi="Calibri" w:cs="Calibri"/>
                </w:rPr>
                <w:t>https://strukturnifondovi.hr</w:t>
              </w:r>
            </w:hyperlink>
            <w:r>
              <w:rPr>
                <w:rFonts w:ascii="Calibri" w:hAnsi="Calibri" w:cs="Calibri"/>
              </w:rPr>
              <w:t xml:space="preserve">. </w:t>
            </w:r>
          </w:p>
        </w:tc>
      </w:tr>
      <w:tr w:rsidR="001A494F" w:rsidRPr="00E03050" w14:paraId="1FB93D18" w14:textId="77777777" w:rsidTr="001A494F">
        <w:tc>
          <w:tcPr>
            <w:tcW w:w="1951" w:type="dxa"/>
          </w:tcPr>
          <w:p w14:paraId="29F897CC" w14:textId="72B28431" w:rsidR="001A494F" w:rsidRPr="00E34FCD" w:rsidRDefault="001A494F" w:rsidP="00F56F1C">
            <w:pPr>
              <w:jc w:val="left"/>
              <w:rPr>
                <w:rFonts w:asciiTheme="minorHAnsi" w:hAnsiTheme="minorHAnsi" w:cstheme="minorHAnsi"/>
                <w:b/>
              </w:rPr>
            </w:pPr>
            <w:r w:rsidRPr="00C019ED">
              <w:rPr>
                <w:rFonts w:asciiTheme="minorHAnsi" w:hAnsiTheme="minorHAnsi" w:cstheme="minorHAnsi"/>
                <w:b/>
              </w:rPr>
              <w:t>4.2 Sredstvo osiguranja za izvršenje Ugovora</w:t>
            </w:r>
            <w:r w:rsidR="005B6AB2" w:rsidRPr="00C019ED">
              <w:rPr>
                <w:rFonts w:asciiTheme="minorHAnsi" w:hAnsiTheme="minorHAnsi" w:cstheme="minorHAnsi"/>
                <w:b/>
              </w:rPr>
              <w:t xml:space="preserve"> i</w:t>
            </w:r>
            <w:r w:rsidR="005B6AB2" w:rsidRPr="00C019ED">
              <w:rPr>
                <w:rFonts w:cs="Arial"/>
                <w:b/>
                <w:szCs w:val="20"/>
              </w:rPr>
              <w:t xml:space="preserve"> </w:t>
            </w:r>
            <w:r w:rsidR="005B6AB2" w:rsidRPr="00C019ED">
              <w:rPr>
                <w:rFonts w:asciiTheme="minorHAnsi" w:hAnsiTheme="minorHAnsi" w:cstheme="minorHAnsi"/>
                <w:b/>
              </w:rPr>
              <w:t>Sredstvo osiguranja za otklanjanje nedostataka</w:t>
            </w:r>
          </w:p>
          <w:p w14:paraId="40E42B60" w14:textId="77777777" w:rsidR="001A494F" w:rsidRPr="00E34FCD" w:rsidRDefault="001A494F" w:rsidP="005B6AB2">
            <w:pPr>
              <w:rPr>
                <w:rFonts w:asciiTheme="minorHAnsi" w:hAnsiTheme="minorHAnsi" w:cstheme="minorHAnsi"/>
              </w:rPr>
            </w:pPr>
          </w:p>
        </w:tc>
        <w:tc>
          <w:tcPr>
            <w:tcW w:w="284" w:type="dxa"/>
          </w:tcPr>
          <w:p w14:paraId="0C60D98B" w14:textId="77777777" w:rsidR="001A494F" w:rsidRPr="00E34FCD" w:rsidRDefault="001A494F" w:rsidP="005B6AB2">
            <w:pPr>
              <w:jc w:val="center"/>
              <w:rPr>
                <w:rFonts w:asciiTheme="minorHAnsi" w:hAnsiTheme="minorHAnsi" w:cstheme="minorHAnsi"/>
                <w:b/>
                <w:bCs/>
              </w:rPr>
            </w:pPr>
          </w:p>
        </w:tc>
        <w:tc>
          <w:tcPr>
            <w:tcW w:w="7087" w:type="dxa"/>
          </w:tcPr>
          <w:p w14:paraId="5B36CEF9" w14:textId="01B57B8F" w:rsidR="005B6AB2" w:rsidRDefault="00B802BA" w:rsidP="00F56F1C">
            <w:pPr>
              <w:keepLines/>
              <w:widowControl w:val="0"/>
              <w:rPr>
                <w:rFonts w:asciiTheme="minorHAnsi" w:hAnsiTheme="minorHAnsi" w:cstheme="minorHAnsi"/>
                <w:i/>
                <w:szCs w:val="20"/>
              </w:rPr>
            </w:pPr>
            <w:r w:rsidRPr="00252966">
              <w:rPr>
                <w:rFonts w:asciiTheme="minorHAnsi" w:hAnsiTheme="minorHAnsi" w:cstheme="minorHAnsi"/>
                <w:i/>
              </w:rPr>
              <w:t xml:space="preserve">Mijenja se naslov Članka </w:t>
            </w:r>
            <w:r>
              <w:rPr>
                <w:rFonts w:asciiTheme="minorHAnsi" w:hAnsiTheme="minorHAnsi" w:cstheme="minorHAnsi"/>
                <w:i/>
              </w:rPr>
              <w:t>4</w:t>
            </w:r>
            <w:r w:rsidRPr="00252966">
              <w:rPr>
                <w:rFonts w:asciiTheme="minorHAnsi" w:hAnsiTheme="minorHAnsi" w:cstheme="minorHAnsi"/>
                <w:i/>
              </w:rPr>
              <w:t>.</w:t>
            </w:r>
            <w:r>
              <w:rPr>
                <w:rFonts w:asciiTheme="minorHAnsi" w:hAnsiTheme="minorHAnsi" w:cstheme="minorHAnsi"/>
                <w:i/>
              </w:rPr>
              <w:t>2</w:t>
            </w:r>
            <w:r w:rsidRPr="00252966">
              <w:rPr>
                <w:rFonts w:asciiTheme="minorHAnsi" w:hAnsiTheme="minorHAnsi" w:cstheme="minorHAnsi"/>
                <w:i/>
              </w:rPr>
              <w:t>. „</w:t>
            </w:r>
            <w:r>
              <w:rPr>
                <w:rFonts w:asciiTheme="minorHAnsi" w:hAnsiTheme="minorHAnsi" w:cstheme="minorHAnsi"/>
                <w:i/>
              </w:rPr>
              <w:t>Sredstvo osiguranja za izvršenje Ugovora</w:t>
            </w:r>
            <w:r w:rsidRPr="00252966">
              <w:rPr>
                <w:rFonts w:asciiTheme="minorHAnsi" w:hAnsiTheme="minorHAnsi" w:cstheme="minorHAnsi"/>
                <w:i/>
              </w:rPr>
              <w:t xml:space="preserve">″ tako da isti sada glasi: </w:t>
            </w:r>
            <w:r w:rsidRPr="00B802BA">
              <w:rPr>
                <w:rFonts w:asciiTheme="minorHAnsi" w:hAnsiTheme="minorHAnsi" w:cstheme="minorHAnsi"/>
              </w:rPr>
              <w:t>„</w:t>
            </w:r>
            <w:r w:rsidRPr="00942CB8">
              <w:rPr>
                <w:rFonts w:asciiTheme="minorHAnsi" w:hAnsiTheme="minorHAnsi" w:cstheme="minorHAnsi"/>
                <w:i/>
              </w:rPr>
              <w:t>Sredstvo osiguranja za izvršenje Ugovora i Sredstvo osiguranja za otklanjanje nedostataka</w:t>
            </w:r>
            <w:r w:rsidRPr="00B802BA">
              <w:rPr>
                <w:rFonts w:asciiTheme="minorHAnsi" w:hAnsiTheme="minorHAnsi" w:cstheme="minorHAnsi"/>
                <w:i/>
              </w:rPr>
              <w:t xml:space="preserve"> ″</w:t>
            </w:r>
          </w:p>
          <w:p w14:paraId="501ADB09" w14:textId="7B0DCB22" w:rsidR="0014486F" w:rsidRPr="00E34FCD" w:rsidRDefault="0014486F" w:rsidP="005B6AB2">
            <w:pPr>
              <w:keepLines/>
              <w:widowControl w:val="0"/>
              <w:rPr>
                <w:rFonts w:asciiTheme="minorHAnsi" w:hAnsiTheme="minorHAnsi" w:cstheme="minorHAnsi"/>
                <w:bCs/>
                <w:i/>
                <w:color w:val="000000"/>
                <w:szCs w:val="20"/>
              </w:rPr>
            </w:pPr>
            <w:r w:rsidRPr="00E34FCD">
              <w:rPr>
                <w:rFonts w:asciiTheme="minorHAnsi" w:hAnsiTheme="minorHAnsi" w:cstheme="minorHAnsi"/>
                <w:i/>
                <w:szCs w:val="20"/>
              </w:rPr>
              <w:t>Promijeniti drugi stavak tako da glasi</w:t>
            </w:r>
            <w:r w:rsidRPr="00E34FCD">
              <w:rPr>
                <w:rFonts w:asciiTheme="minorHAnsi" w:hAnsiTheme="minorHAnsi" w:cstheme="minorHAnsi"/>
                <w:bCs/>
                <w:i/>
                <w:color w:val="000000"/>
                <w:szCs w:val="20"/>
              </w:rPr>
              <w:t>:</w:t>
            </w:r>
          </w:p>
          <w:p w14:paraId="3151CC00" w14:textId="621A94FE" w:rsidR="0014486F" w:rsidRPr="00E34FCD" w:rsidRDefault="0014486F">
            <w:pPr>
              <w:rPr>
                <w:rFonts w:asciiTheme="minorHAnsi" w:hAnsiTheme="minorHAnsi" w:cstheme="minorHAnsi"/>
                <w:szCs w:val="20"/>
              </w:rPr>
            </w:pPr>
            <w:r w:rsidRPr="002D2409">
              <w:rPr>
                <w:rFonts w:asciiTheme="minorHAnsi" w:hAnsiTheme="minorHAnsi" w:cstheme="minorHAnsi"/>
                <w:szCs w:val="20"/>
              </w:rPr>
              <w:t>Izvođač</w:t>
            </w:r>
            <w:r w:rsidRPr="00E34FCD">
              <w:rPr>
                <w:rFonts w:asciiTheme="minorHAnsi" w:hAnsiTheme="minorHAnsi" w:cstheme="minorHAnsi"/>
                <w:szCs w:val="20"/>
              </w:rPr>
              <w:t xml:space="preserve"> će Naručitelju dostaviti </w:t>
            </w:r>
            <w:r w:rsidRPr="009423A7">
              <w:rPr>
                <w:rFonts w:asciiTheme="minorHAnsi" w:hAnsiTheme="minorHAnsi" w:cstheme="minorHAnsi"/>
                <w:b/>
                <w:bCs/>
                <w:szCs w:val="20"/>
              </w:rPr>
              <w:t>Sredstvo osiguranja za izvršenje Ugovora</w:t>
            </w:r>
            <w:r w:rsidRPr="00E34FCD">
              <w:rPr>
                <w:rFonts w:asciiTheme="minorHAnsi" w:hAnsiTheme="minorHAnsi" w:cstheme="minorHAnsi"/>
                <w:szCs w:val="20"/>
              </w:rPr>
              <w:t xml:space="preserve"> zajedno s potpisanim Sporazumom kako je određeno Člankom 1.6.</w:t>
            </w:r>
            <w:r w:rsidRPr="00E34FCD">
              <w:rPr>
                <w:rFonts w:asciiTheme="minorHAnsi" w:hAnsiTheme="minorHAnsi" w:cstheme="minorHAnsi"/>
                <w:color w:val="000000"/>
                <w:szCs w:val="20"/>
              </w:rPr>
              <w:t>[Sporazum].</w:t>
            </w:r>
          </w:p>
          <w:p w14:paraId="2A0BECC6" w14:textId="6618CBF5" w:rsidR="0014486F" w:rsidRDefault="0014486F">
            <w:pPr>
              <w:keepLines/>
              <w:widowControl w:val="0"/>
              <w:rPr>
                <w:rFonts w:asciiTheme="minorHAnsi" w:hAnsiTheme="minorHAnsi" w:cstheme="minorHAnsi"/>
                <w:szCs w:val="20"/>
              </w:rPr>
            </w:pPr>
            <w:r w:rsidRPr="00E34FCD">
              <w:rPr>
                <w:rFonts w:asciiTheme="minorHAnsi" w:hAnsiTheme="minorHAnsi" w:cstheme="minorHAnsi"/>
                <w:szCs w:val="20"/>
              </w:rPr>
              <w:t xml:space="preserve">Sredstvo osiguranja za izvršenje Ugovora mora biti </w:t>
            </w:r>
            <w:r w:rsidR="00057D7E" w:rsidRPr="00057D7E">
              <w:rPr>
                <w:rFonts w:asciiTheme="minorHAnsi" w:hAnsiTheme="minorHAnsi" w:cstheme="minorHAnsi"/>
                <w:szCs w:val="20"/>
              </w:rPr>
              <w:t>sadržajno</w:t>
            </w:r>
            <w:r w:rsidR="00057D7E">
              <w:rPr>
                <w:rFonts w:asciiTheme="minorHAnsi" w:hAnsiTheme="minorHAnsi" w:cstheme="minorHAnsi"/>
                <w:szCs w:val="20"/>
              </w:rPr>
              <w:t xml:space="preserve"> </w:t>
            </w:r>
            <w:r w:rsidRPr="00E34FCD">
              <w:rPr>
                <w:rFonts w:asciiTheme="minorHAnsi" w:hAnsiTheme="minorHAnsi" w:cstheme="minorHAnsi"/>
                <w:szCs w:val="20"/>
              </w:rPr>
              <w:t>u obliku danom u</w:t>
            </w:r>
            <w:r w:rsidR="00EB25EF" w:rsidRPr="00E34FCD">
              <w:rPr>
                <w:rFonts w:asciiTheme="minorHAnsi" w:hAnsiTheme="minorHAnsi" w:cstheme="minorHAnsi"/>
                <w:szCs w:val="20"/>
              </w:rPr>
              <w:t xml:space="preserve"> ovoj</w:t>
            </w:r>
            <w:r w:rsidRPr="00E34FCD">
              <w:rPr>
                <w:rFonts w:asciiTheme="minorHAnsi" w:hAnsiTheme="minorHAnsi" w:cstheme="minorHAnsi"/>
                <w:szCs w:val="20"/>
              </w:rPr>
              <w:t xml:space="preserve"> Knjizi 2, Dokumentacije o nabavi</w:t>
            </w:r>
            <w:r w:rsidR="00366233">
              <w:rPr>
                <w:rFonts w:asciiTheme="minorHAnsi" w:hAnsiTheme="minorHAnsi" w:cstheme="minorHAnsi"/>
                <w:szCs w:val="20"/>
              </w:rPr>
              <w:t xml:space="preserve">, </w:t>
            </w:r>
            <w:r w:rsidR="00366233" w:rsidRPr="003D4A3F">
              <w:rPr>
                <w:rFonts w:asciiTheme="minorHAnsi" w:hAnsiTheme="minorHAnsi" w:cstheme="minorHAnsi"/>
                <w:szCs w:val="20"/>
              </w:rPr>
              <w:t>u visini od 10% (deset posto) od ukupne vrijednosti ugovora bez PDV-a</w:t>
            </w:r>
            <w:r w:rsidRPr="003D4A3F">
              <w:rPr>
                <w:rFonts w:asciiTheme="minorHAnsi" w:hAnsiTheme="minorHAnsi" w:cstheme="minorHAnsi"/>
                <w:szCs w:val="20"/>
              </w:rPr>
              <w:t>.</w:t>
            </w:r>
          </w:p>
          <w:p w14:paraId="26873A6D" w14:textId="41A5B698" w:rsidR="0014486F" w:rsidRPr="00E34FCD" w:rsidRDefault="0014486F">
            <w:pPr>
              <w:rPr>
                <w:rFonts w:asciiTheme="minorHAnsi" w:hAnsiTheme="minorHAnsi" w:cstheme="minorHAnsi"/>
                <w:szCs w:val="20"/>
              </w:rPr>
            </w:pPr>
            <w:r w:rsidRPr="00E34FCD">
              <w:rPr>
                <w:rFonts w:asciiTheme="minorHAnsi" w:hAnsiTheme="minorHAnsi" w:cstheme="minorHAnsi"/>
                <w:szCs w:val="20"/>
              </w:rPr>
              <w:t xml:space="preserve">Izvođač će osigurati da je Sredstvo osiguranja za izvršenje Ugovora valjano i izvršivo 70 dana nakon izdavanja Potvrde o </w:t>
            </w:r>
            <w:r w:rsidR="002B51F1">
              <w:rPr>
                <w:rFonts w:asciiTheme="minorHAnsi" w:hAnsiTheme="minorHAnsi" w:cstheme="minorHAnsi"/>
                <w:szCs w:val="20"/>
              </w:rPr>
              <w:t>preuzimanju sukladno članku 10. Ugovora</w:t>
            </w:r>
            <w:r w:rsidRPr="00E34FCD">
              <w:rPr>
                <w:rFonts w:asciiTheme="minorHAnsi" w:hAnsiTheme="minorHAnsi" w:cstheme="minorHAnsi"/>
                <w:szCs w:val="20"/>
              </w:rPr>
              <w:t>.</w:t>
            </w:r>
          </w:p>
          <w:p w14:paraId="2CD940EA" w14:textId="77777777" w:rsidR="0014486F" w:rsidRPr="00E34FCD" w:rsidRDefault="0014486F">
            <w:pPr>
              <w:rPr>
                <w:rFonts w:asciiTheme="minorHAnsi" w:hAnsiTheme="minorHAnsi" w:cstheme="minorHAnsi"/>
                <w:szCs w:val="20"/>
              </w:rPr>
            </w:pPr>
            <w:r w:rsidRPr="00E34FCD">
              <w:rPr>
                <w:rFonts w:asciiTheme="minorHAnsi" w:hAnsiTheme="minorHAnsi" w:cstheme="minorHAnsi"/>
                <w:szCs w:val="20"/>
              </w:rPr>
              <w:t xml:space="preserve">Ukoliko Naručitelj naplati bilo koji iznos na temelju Sredstva osiguranja za izvršenje ugovora sukladno ovom Ugovoru, </w:t>
            </w:r>
            <w:bookmarkStart w:id="11" w:name="_Hlk16076882"/>
            <w:r w:rsidRPr="00E34FCD">
              <w:rPr>
                <w:rFonts w:asciiTheme="minorHAnsi" w:hAnsiTheme="minorHAnsi" w:cstheme="minorHAnsi"/>
                <w:szCs w:val="20"/>
              </w:rPr>
              <w:t>Izvođač će u roku od 28 dana od naplate, ponovno uspostaviti Sredstvo osiguranja za izvršenje Ugovora na puni ugovoreni iznos</w:t>
            </w:r>
            <w:bookmarkEnd w:id="11"/>
            <w:r w:rsidRPr="00E34FCD">
              <w:rPr>
                <w:rFonts w:asciiTheme="minorHAnsi" w:hAnsiTheme="minorHAnsi" w:cstheme="minorHAnsi"/>
                <w:szCs w:val="20"/>
              </w:rPr>
              <w:t>.</w:t>
            </w:r>
          </w:p>
          <w:p w14:paraId="64EF67CB" w14:textId="3F444ED8" w:rsidR="004248FD" w:rsidRDefault="00EE1CAD">
            <w:pPr>
              <w:rPr>
                <w:rFonts w:asciiTheme="minorHAnsi" w:hAnsiTheme="minorHAnsi" w:cstheme="minorHAnsi"/>
                <w:szCs w:val="20"/>
              </w:rPr>
            </w:pPr>
            <w:r w:rsidRPr="00EE1CAD">
              <w:rPr>
                <w:rFonts w:asciiTheme="minorHAnsi" w:hAnsiTheme="minorHAnsi" w:cstheme="minorHAnsi"/>
                <w:szCs w:val="20"/>
              </w:rPr>
              <w:t xml:space="preserve">Sredstvo osiguranja za </w:t>
            </w:r>
            <w:r>
              <w:rPr>
                <w:rFonts w:asciiTheme="minorHAnsi" w:hAnsiTheme="minorHAnsi" w:cstheme="minorHAnsi"/>
                <w:szCs w:val="20"/>
              </w:rPr>
              <w:t>izvršenje Ugovor</w:t>
            </w:r>
            <w:r w:rsidRPr="00EE1CAD">
              <w:rPr>
                <w:rFonts w:asciiTheme="minorHAnsi" w:hAnsiTheme="minorHAnsi" w:cstheme="minorHAnsi"/>
                <w:szCs w:val="20"/>
              </w:rPr>
              <w:t xml:space="preserve">a mora biti u obliku bezuvjetne bankarske garancije, bez prigovora, naplative na prvi poziv, izdane od banke koja je dugoročno ocijenjena investicijskim rejtingom najmanje kod jednog od društava Fitch ili Moody’s ili S&amp;P. Ukoliko banka koja izdaje Sredstvo osiguranja za </w:t>
            </w:r>
            <w:r>
              <w:rPr>
                <w:rFonts w:asciiTheme="minorHAnsi" w:hAnsiTheme="minorHAnsi" w:cstheme="minorHAnsi"/>
                <w:szCs w:val="20"/>
              </w:rPr>
              <w:t>izvršenje Ugovora</w:t>
            </w:r>
            <w:r w:rsidRPr="00EE1CAD">
              <w:rPr>
                <w:rFonts w:asciiTheme="minorHAnsi" w:hAnsiTheme="minorHAnsi" w:cstheme="minorHAnsi"/>
                <w:szCs w:val="20"/>
              </w:rPr>
              <w:t xml:space="preserve"> ima sjedište izvan Republike Hrvatske, dužna je imati odgovarajuću banku na području Republike Hrvatske, kojoj se može predočiti bankarska garancija radi plaćanja. Prilikom dostave Sredstva osiguranja za odgovornost za nedostatke Izvođač je obvezan uz Sredstvo osiguranja za </w:t>
            </w:r>
            <w:r>
              <w:rPr>
                <w:rFonts w:asciiTheme="minorHAnsi" w:hAnsiTheme="minorHAnsi" w:cstheme="minorHAnsi"/>
                <w:szCs w:val="20"/>
              </w:rPr>
              <w:t>izvršenje Ugovora</w:t>
            </w:r>
            <w:r w:rsidRPr="00EE1CAD">
              <w:rPr>
                <w:rFonts w:asciiTheme="minorHAnsi" w:hAnsiTheme="minorHAnsi" w:cstheme="minorHAnsi"/>
                <w:szCs w:val="20"/>
              </w:rPr>
              <w:t xml:space="preserve"> dostaviti i potvrdu o kreditnom rejtingu banke izdavatelja, važećem na dan dostave Sredstva osiguranja za </w:t>
            </w:r>
            <w:r w:rsidR="004248FD">
              <w:rPr>
                <w:rFonts w:asciiTheme="minorHAnsi" w:hAnsiTheme="minorHAnsi" w:cstheme="minorHAnsi"/>
                <w:szCs w:val="20"/>
              </w:rPr>
              <w:t>izvršenje Ugovora.</w:t>
            </w:r>
          </w:p>
          <w:p w14:paraId="705BB893" w14:textId="30AF8363" w:rsidR="0014486F" w:rsidRDefault="0014486F">
            <w:pPr>
              <w:rPr>
                <w:rFonts w:asciiTheme="minorHAnsi" w:hAnsiTheme="minorHAnsi" w:cstheme="minorHAnsi"/>
                <w:szCs w:val="20"/>
              </w:rPr>
            </w:pPr>
            <w:bookmarkStart w:id="12" w:name="_Hlk525211683"/>
            <w:r w:rsidRPr="00E34FCD">
              <w:rPr>
                <w:rFonts w:asciiTheme="minorHAnsi" w:hAnsiTheme="minorHAnsi" w:cstheme="minorHAnsi"/>
                <w:szCs w:val="20"/>
              </w:rPr>
              <w:t>Izvođač može umjesto navedenog sredstva osiguranja uplatiti depozit na bankovni račun Naručitelja u istom traženom iznosu, a na koji Izvođač nema pravo zaračunavati bilo kakvu kamatu</w:t>
            </w:r>
            <w:bookmarkEnd w:id="12"/>
            <w:r w:rsidRPr="00E34FCD">
              <w:rPr>
                <w:rFonts w:asciiTheme="minorHAnsi" w:hAnsiTheme="minorHAnsi" w:cstheme="minorHAnsi"/>
                <w:szCs w:val="20"/>
              </w:rPr>
              <w:t>.</w:t>
            </w:r>
          </w:p>
          <w:p w14:paraId="09C4D15F" w14:textId="1EF96145" w:rsidR="0014486F" w:rsidRDefault="0014486F">
            <w:pPr>
              <w:widowControl w:val="0"/>
              <w:spacing w:after="240"/>
              <w:ind w:left="34"/>
              <w:rPr>
                <w:rFonts w:asciiTheme="minorHAnsi" w:hAnsiTheme="minorHAnsi" w:cstheme="minorHAnsi"/>
              </w:rPr>
            </w:pPr>
            <w:bookmarkStart w:id="13" w:name="_Hlk16104227"/>
            <w:r w:rsidRPr="00E34FCD">
              <w:rPr>
                <w:rFonts w:asciiTheme="minorHAnsi" w:hAnsiTheme="minorHAnsi" w:cstheme="minorHAnsi"/>
              </w:rPr>
              <w:t xml:space="preserve">U slučaju da Sredstvo osiguranja za izvršenje ugovora ističe prije izdavanja Potvrde o </w:t>
            </w:r>
            <w:r w:rsidR="002B51F1">
              <w:rPr>
                <w:rFonts w:asciiTheme="minorHAnsi" w:hAnsiTheme="minorHAnsi" w:cstheme="minorHAnsi"/>
              </w:rPr>
              <w:t>preuzimanju</w:t>
            </w:r>
            <w:r w:rsidRPr="00E34FCD">
              <w:rPr>
                <w:rFonts w:asciiTheme="minorHAnsi" w:hAnsiTheme="minorHAnsi" w:cstheme="minorHAnsi"/>
              </w:rPr>
              <w:t>, Izvođač će osigurati da banka koja ga je izdala, a prije datuma koji pada dvadeset</w:t>
            </w:r>
            <w:r w:rsidR="007847EA" w:rsidRPr="00E34FCD">
              <w:rPr>
                <w:rFonts w:asciiTheme="minorHAnsi" w:hAnsiTheme="minorHAnsi" w:cstheme="minorHAnsi"/>
              </w:rPr>
              <w:t xml:space="preserve"> </w:t>
            </w:r>
            <w:r w:rsidRPr="00E34FCD">
              <w:rPr>
                <w:rFonts w:asciiTheme="minorHAnsi" w:hAnsiTheme="minorHAnsi" w:cstheme="minorHAnsi"/>
              </w:rPr>
              <w:t>osam (28) dana prije isteka Sredstva osiguranja za izvršenje ugovora, izda zamjensko Sredstvo osiguranja za izvršenje ugovora u punom iznosu, koje će proizvoditi pravne učinke najmanje sedam (7) dana prije isteka Sredstva osiguranja za izvršenje ugovora koja se zamjenjuje</w:t>
            </w:r>
            <w:bookmarkEnd w:id="13"/>
            <w:r w:rsidRPr="00E34FCD">
              <w:rPr>
                <w:rFonts w:asciiTheme="minorHAnsi" w:hAnsiTheme="minorHAnsi" w:cstheme="minorHAnsi"/>
              </w:rPr>
              <w:t>.</w:t>
            </w:r>
          </w:p>
          <w:p w14:paraId="46EFE45F" w14:textId="07E425BD" w:rsidR="00366233" w:rsidRDefault="00366233" w:rsidP="00366233">
            <w:pPr>
              <w:rPr>
                <w:rFonts w:asciiTheme="minorHAnsi" w:hAnsiTheme="minorHAnsi" w:cstheme="minorHAnsi"/>
              </w:rPr>
            </w:pPr>
            <w:bookmarkStart w:id="14" w:name="_Hlk16077521"/>
            <w:r w:rsidRPr="003D4A3F">
              <w:rPr>
                <w:rFonts w:asciiTheme="minorHAnsi" w:hAnsiTheme="minorHAnsi" w:cstheme="minorHAnsi"/>
              </w:rPr>
              <w:t>Ukoliko dođe do povećanja cijene Ugovora, odabrani ponuditelj će dostaviti dopunu garancije/novu garanciju za uredno ispunjenje ugovora, koje će u ukupnom iznosu pokrivati iznos od 10% (deset posto) vrijednosti ukupno ugovorenih radova bez PDV-a. Navedena garancija/dopuna garancije bit će dostavljena Naručitelju unutar 14 (četrnaest) dana od povećanja ugovorne cijene, odnosno sklapanja dodatka Ugovoru.</w:t>
            </w:r>
            <w:bookmarkEnd w:id="14"/>
          </w:p>
          <w:p w14:paraId="344173F1" w14:textId="38DA8D2A" w:rsidR="0014486F" w:rsidRDefault="00FE517E" w:rsidP="00F56F1C">
            <w:pPr>
              <w:rPr>
                <w:rFonts w:asciiTheme="minorHAnsi" w:hAnsiTheme="minorHAnsi" w:cstheme="minorHAnsi"/>
              </w:rPr>
            </w:pPr>
            <w:r w:rsidRPr="003D4A3F">
              <w:rPr>
                <w:rFonts w:asciiTheme="minorHAnsi" w:hAnsiTheme="minorHAnsi" w:cstheme="minorHAnsi"/>
              </w:rPr>
              <w:t xml:space="preserve">Ako </w:t>
            </w:r>
            <w:r w:rsidR="0014486F" w:rsidRPr="003D4A3F">
              <w:rPr>
                <w:rFonts w:asciiTheme="minorHAnsi" w:hAnsiTheme="minorHAnsi" w:cstheme="minorHAnsi"/>
              </w:rPr>
              <w:t xml:space="preserve">Sredstvo osiguranja za izvršenje ugovora </w:t>
            </w:r>
            <w:r w:rsidRPr="003D4A3F">
              <w:rPr>
                <w:rFonts w:asciiTheme="minorHAnsi" w:hAnsiTheme="minorHAnsi" w:cstheme="minorHAnsi"/>
              </w:rPr>
              <w:t xml:space="preserve">ne bude naplaćeno, </w:t>
            </w:r>
            <w:r w:rsidR="0014486F" w:rsidRPr="003D4A3F">
              <w:rPr>
                <w:rFonts w:asciiTheme="minorHAnsi" w:hAnsiTheme="minorHAnsi" w:cstheme="minorHAnsi"/>
              </w:rPr>
              <w:t xml:space="preserve">vratit će se Izvođaču </w:t>
            </w:r>
            <w:r w:rsidRPr="003D4A3F">
              <w:rPr>
                <w:rFonts w:asciiTheme="minorHAnsi" w:hAnsiTheme="minorHAnsi" w:cstheme="minorHAnsi"/>
              </w:rPr>
              <w:t>nakon dostave Jamstva za otklanjanje nedostataka u jamstvenom roku</w:t>
            </w:r>
            <w:r w:rsidR="00532514" w:rsidRPr="003D4A3F">
              <w:rPr>
                <w:rFonts w:asciiTheme="minorHAnsi" w:hAnsiTheme="minorHAnsi" w:cstheme="minorHAnsi"/>
              </w:rPr>
              <w:t>.</w:t>
            </w:r>
          </w:p>
          <w:p w14:paraId="48DFC305" w14:textId="77777777" w:rsidR="00366233" w:rsidRDefault="00366233" w:rsidP="00F56F1C">
            <w:pPr>
              <w:rPr>
                <w:rFonts w:asciiTheme="minorHAnsi" w:hAnsiTheme="minorHAnsi" w:cstheme="minorHAnsi"/>
              </w:rPr>
            </w:pPr>
          </w:p>
          <w:p w14:paraId="661FE715" w14:textId="33664539" w:rsidR="00B802BA" w:rsidRPr="005A6C2C" w:rsidRDefault="00B802BA" w:rsidP="00B802BA">
            <w:pPr>
              <w:widowControl w:val="0"/>
              <w:spacing w:after="0"/>
              <w:ind w:left="33"/>
              <w:rPr>
                <w:rFonts w:asciiTheme="minorHAnsi" w:hAnsiTheme="minorHAnsi" w:cstheme="minorHAnsi"/>
              </w:rPr>
            </w:pPr>
            <w:r w:rsidRPr="005A6C2C">
              <w:rPr>
                <w:rFonts w:asciiTheme="minorHAnsi" w:hAnsiTheme="minorHAnsi" w:cstheme="minorHAnsi"/>
              </w:rPr>
              <w:t xml:space="preserve">Izvođač će o svom trošku ishoditi </w:t>
            </w:r>
            <w:r w:rsidRPr="00200DFC">
              <w:rPr>
                <w:rFonts w:asciiTheme="minorHAnsi" w:hAnsiTheme="minorHAnsi" w:cstheme="minorHAnsi"/>
                <w:b/>
                <w:bCs/>
              </w:rPr>
              <w:t>Sredstvo osiguranja za otklanjanje nedostataka</w:t>
            </w:r>
            <w:r w:rsidRPr="005A6C2C">
              <w:rPr>
                <w:rFonts w:asciiTheme="minorHAnsi" w:hAnsiTheme="minorHAnsi" w:cstheme="minorHAnsi"/>
              </w:rPr>
              <w:t xml:space="preserve"> u obliku bezuvjetne bankarske garancije plative na prvi poziv, u iznosu određenom u Dodatku ponudi, te će je dostaviti Naručitelju </w:t>
            </w:r>
            <w:r w:rsidRPr="005249A5">
              <w:rPr>
                <w:rFonts w:asciiTheme="minorHAnsi" w:hAnsiTheme="minorHAnsi" w:cstheme="minorHAnsi"/>
              </w:rPr>
              <w:t xml:space="preserve">u roku </w:t>
            </w:r>
            <w:r w:rsidRPr="003D4A3F">
              <w:rPr>
                <w:rFonts w:asciiTheme="minorHAnsi" w:hAnsiTheme="minorHAnsi" w:cstheme="minorHAnsi"/>
              </w:rPr>
              <w:t xml:space="preserve">od </w:t>
            </w:r>
            <w:r w:rsidR="00106289" w:rsidRPr="003D4A3F">
              <w:rPr>
                <w:rFonts w:asciiTheme="minorHAnsi" w:hAnsiTheme="minorHAnsi" w:cstheme="minorHAnsi"/>
              </w:rPr>
              <w:t xml:space="preserve">14 </w:t>
            </w:r>
            <w:r w:rsidRPr="003D4A3F">
              <w:rPr>
                <w:rFonts w:asciiTheme="minorHAnsi" w:hAnsiTheme="minorHAnsi" w:cstheme="minorHAnsi"/>
              </w:rPr>
              <w:t xml:space="preserve">dana </w:t>
            </w:r>
            <w:r w:rsidRPr="005249A5">
              <w:rPr>
                <w:rFonts w:asciiTheme="minorHAnsi" w:hAnsiTheme="minorHAnsi" w:cstheme="minorHAnsi"/>
              </w:rPr>
              <w:t>od dana primitka Potvrde o preuzimanju</w:t>
            </w:r>
            <w:r w:rsidRPr="005A6C2C">
              <w:rPr>
                <w:rFonts w:asciiTheme="minorHAnsi" w:hAnsiTheme="minorHAnsi" w:cstheme="minorHAnsi"/>
              </w:rPr>
              <w:t xml:space="preserve"> radova. </w:t>
            </w:r>
          </w:p>
          <w:p w14:paraId="70F10B95" w14:textId="77777777" w:rsidR="00B802BA" w:rsidRDefault="00B802BA" w:rsidP="00B802BA">
            <w:pPr>
              <w:widowControl w:val="0"/>
              <w:spacing w:after="0"/>
              <w:ind w:left="33"/>
              <w:rPr>
                <w:rFonts w:asciiTheme="minorHAnsi" w:hAnsiTheme="minorHAnsi" w:cstheme="minorHAnsi"/>
              </w:rPr>
            </w:pPr>
          </w:p>
          <w:p w14:paraId="5D7B8D49" w14:textId="420D0F28" w:rsidR="00AD6EA0" w:rsidRPr="00220A04" w:rsidRDefault="00B802BA" w:rsidP="00B802BA">
            <w:pPr>
              <w:rPr>
                <w:rFonts w:asciiTheme="minorHAnsi" w:hAnsiTheme="minorHAnsi" w:cstheme="minorHAnsi"/>
                <w:szCs w:val="20"/>
              </w:rPr>
            </w:pPr>
            <w:r w:rsidRPr="001D43F7">
              <w:rPr>
                <w:rFonts w:asciiTheme="minorHAnsi" w:hAnsiTheme="minorHAnsi" w:cstheme="minorHAnsi"/>
                <w:szCs w:val="20"/>
              </w:rPr>
              <w:t xml:space="preserve">Sredstvo osiguranja za otklanjanje nedostataka </w:t>
            </w:r>
            <w:r w:rsidR="00AD6EA0" w:rsidRPr="00AD6EA0">
              <w:rPr>
                <w:rFonts w:asciiTheme="minorHAnsi" w:hAnsiTheme="minorHAnsi" w:cstheme="minorHAnsi"/>
                <w:szCs w:val="20"/>
              </w:rPr>
              <w:t>mora biti u obliku bezuvjetne bankarske garancije, bez prigovora, naplative na prvi poziv, izdane od banke koja je dugoročno ocijenjena investicijskim rejtingom najmanje kod jednog od dru</w:t>
            </w:r>
            <w:r w:rsidR="00AD6EA0">
              <w:rPr>
                <w:rFonts w:asciiTheme="minorHAnsi" w:hAnsiTheme="minorHAnsi" w:cstheme="minorHAnsi"/>
                <w:szCs w:val="20"/>
              </w:rPr>
              <w:t>štava Fitch ili Moody’s ili S&amp;P</w:t>
            </w:r>
            <w:r w:rsidR="00D02B3E">
              <w:rPr>
                <w:rFonts w:asciiTheme="minorHAnsi" w:hAnsiTheme="minorHAnsi" w:cstheme="minorHAnsi"/>
                <w:szCs w:val="20"/>
              </w:rPr>
              <w:t xml:space="preserve">. </w:t>
            </w:r>
            <w:r w:rsidR="00AD6EA0" w:rsidRPr="00AD6EA0">
              <w:rPr>
                <w:rFonts w:asciiTheme="minorHAnsi" w:hAnsiTheme="minorHAnsi" w:cstheme="minorHAnsi"/>
                <w:szCs w:val="20"/>
              </w:rPr>
              <w:t xml:space="preserve">Ukoliko banka koja izdaje Sredstvo osiguranja za otklanjanje nedostataka ima sjedište izvan Republike Hrvatske, dužna je imati odgovarajuću banku na području Republike Hrvatske, kojoj se može predočiti bankarska garancija radi plaćanja. Prilikom dostave </w:t>
            </w:r>
            <w:r w:rsidR="00AD6EA0">
              <w:rPr>
                <w:rFonts w:asciiTheme="minorHAnsi" w:hAnsiTheme="minorHAnsi" w:cstheme="minorHAnsi"/>
                <w:szCs w:val="20"/>
              </w:rPr>
              <w:t>Sredstva</w:t>
            </w:r>
            <w:r w:rsidR="00AD6EA0" w:rsidRPr="00AD6EA0">
              <w:rPr>
                <w:rFonts w:asciiTheme="minorHAnsi" w:hAnsiTheme="minorHAnsi" w:cstheme="minorHAnsi"/>
                <w:szCs w:val="20"/>
              </w:rPr>
              <w:t xml:space="preserve"> osiguranja za </w:t>
            </w:r>
            <w:r w:rsidR="00AD6EA0">
              <w:rPr>
                <w:rFonts w:asciiTheme="minorHAnsi" w:hAnsiTheme="minorHAnsi" w:cstheme="minorHAnsi"/>
                <w:szCs w:val="20"/>
              </w:rPr>
              <w:t>odgovornost za nedostatke</w:t>
            </w:r>
            <w:r w:rsidR="00AD6EA0" w:rsidRPr="00AD6EA0">
              <w:rPr>
                <w:rFonts w:asciiTheme="minorHAnsi" w:hAnsiTheme="minorHAnsi" w:cstheme="minorHAnsi"/>
                <w:szCs w:val="20"/>
              </w:rPr>
              <w:t xml:space="preserve"> Izvođač je obvezan uz Sredstvo osiguranja za otklanjanje nedostataka dostaviti i potvrdu o kreditnom rejtingu banke izdavatelja, važećem na dan dostave </w:t>
            </w:r>
            <w:r w:rsidR="00AD6EA0">
              <w:rPr>
                <w:rFonts w:asciiTheme="minorHAnsi" w:hAnsiTheme="minorHAnsi" w:cstheme="minorHAnsi"/>
                <w:szCs w:val="20"/>
              </w:rPr>
              <w:t>Sredstva</w:t>
            </w:r>
            <w:r w:rsidR="00AD6EA0" w:rsidRPr="00AD6EA0">
              <w:rPr>
                <w:rFonts w:asciiTheme="minorHAnsi" w:hAnsiTheme="minorHAnsi" w:cstheme="minorHAnsi"/>
                <w:szCs w:val="20"/>
              </w:rPr>
              <w:t xml:space="preserve"> osigu</w:t>
            </w:r>
            <w:r w:rsidR="00AD6EA0">
              <w:rPr>
                <w:rFonts w:asciiTheme="minorHAnsi" w:hAnsiTheme="minorHAnsi" w:cstheme="minorHAnsi"/>
                <w:szCs w:val="20"/>
              </w:rPr>
              <w:t>ranja z</w:t>
            </w:r>
            <w:r w:rsidR="00EE1CAD">
              <w:rPr>
                <w:rFonts w:asciiTheme="minorHAnsi" w:hAnsiTheme="minorHAnsi" w:cstheme="minorHAnsi"/>
                <w:szCs w:val="20"/>
              </w:rPr>
              <w:t>a otklanjanje nedostat</w:t>
            </w:r>
            <w:r w:rsidR="00AD6EA0">
              <w:rPr>
                <w:rFonts w:asciiTheme="minorHAnsi" w:hAnsiTheme="minorHAnsi" w:cstheme="minorHAnsi"/>
                <w:szCs w:val="20"/>
              </w:rPr>
              <w:t>ke</w:t>
            </w:r>
            <w:r w:rsidR="00AD6EA0" w:rsidRPr="00AD6EA0">
              <w:rPr>
                <w:rFonts w:asciiTheme="minorHAnsi" w:hAnsiTheme="minorHAnsi" w:cstheme="minorHAnsi"/>
                <w:szCs w:val="20"/>
              </w:rPr>
              <w:t>.</w:t>
            </w:r>
          </w:p>
          <w:p w14:paraId="0D3210C5" w14:textId="77777777" w:rsidR="00B802BA" w:rsidRPr="00220A04" w:rsidRDefault="00B802BA" w:rsidP="00B802BA">
            <w:pPr>
              <w:rPr>
                <w:rFonts w:asciiTheme="minorHAnsi" w:hAnsiTheme="minorHAnsi" w:cstheme="minorHAnsi"/>
                <w:szCs w:val="20"/>
              </w:rPr>
            </w:pPr>
            <w:r w:rsidRPr="00220A04">
              <w:rPr>
                <w:rFonts w:asciiTheme="minorHAnsi" w:hAnsiTheme="minorHAnsi" w:cstheme="minorHAnsi"/>
                <w:szCs w:val="20"/>
              </w:rPr>
              <w:t>Izvođač može umjesto navedenog sredstva osiguranja uplatiti depozit na bankovni račun Naručitelja u istom traženom iznosu, a na koji Izvođač nema pravo zaračunavati bilo kakvu kamatu.</w:t>
            </w:r>
          </w:p>
          <w:p w14:paraId="54BA0991" w14:textId="0ECA69D2" w:rsidR="00B802BA" w:rsidRPr="005A6C2C" w:rsidRDefault="00B802BA" w:rsidP="00B802BA">
            <w:pPr>
              <w:widowControl w:val="0"/>
              <w:spacing w:after="0"/>
              <w:ind w:left="33"/>
              <w:rPr>
                <w:rFonts w:asciiTheme="minorHAnsi" w:hAnsiTheme="minorHAnsi" w:cstheme="minorHAnsi"/>
              </w:rPr>
            </w:pPr>
            <w:r w:rsidRPr="005A6C2C">
              <w:rPr>
                <w:rFonts w:asciiTheme="minorHAnsi" w:hAnsiTheme="minorHAnsi" w:cstheme="minorHAnsi"/>
              </w:rPr>
              <w:t xml:space="preserve">Sredstvo osiguranja za </w:t>
            </w:r>
            <w:r>
              <w:rPr>
                <w:rFonts w:asciiTheme="minorHAnsi" w:hAnsiTheme="minorHAnsi" w:cstheme="minorHAnsi"/>
                <w:szCs w:val="20"/>
              </w:rPr>
              <w:t>otklanjanje nedostataka</w:t>
            </w:r>
            <w:r w:rsidRPr="005A6C2C">
              <w:rPr>
                <w:rFonts w:asciiTheme="minorHAnsi" w:hAnsiTheme="minorHAnsi" w:cstheme="minorHAnsi"/>
              </w:rPr>
              <w:t xml:space="preserve"> bit će valjano </w:t>
            </w:r>
            <w:r>
              <w:rPr>
                <w:rFonts w:asciiTheme="minorHAnsi" w:hAnsiTheme="minorHAnsi" w:cstheme="minorHAnsi"/>
              </w:rPr>
              <w:t>minimalno 28</w:t>
            </w:r>
            <w:r w:rsidRPr="005A6C2C">
              <w:rPr>
                <w:rFonts w:asciiTheme="minorHAnsi" w:hAnsiTheme="minorHAnsi" w:cstheme="minorHAnsi"/>
              </w:rPr>
              <w:t xml:space="preserve"> dana </w:t>
            </w:r>
            <w:r>
              <w:rPr>
                <w:rFonts w:asciiTheme="minorHAnsi" w:hAnsiTheme="minorHAnsi" w:cstheme="minorHAnsi"/>
              </w:rPr>
              <w:t>dulje od</w:t>
            </w:r>
            <w:r w:rsidRPr="005A6C2C">
              <w:rPr>
                <w:rFonts w:asciiTheme="minorHAnsi" w:hAnsiTheme="minorHAnsi" w:cstheme="minorHAnsi"/>
              </w:rPr>
              <w:t xml:space="preserve"> očekivanog datuma isteka </w:t>
            </w:r>
            <w:r>
              <w:rPr>
                <w:rFonts w:asciiTheme="minorHAnsi" w:hAnsiTheme="minorHAnsi" w:cstheme="minorHAnsi"/>
              </w:rPr>
              <w:t>Jamstvenog roka</w:t>
            </w:r>
            <w:r w:rsidRPr="005A6C2C">
              <w:rPr>
                <w:rFonts w:asciiTheme="minorHAnsi" w:hAnsiTheme="minorHAnsi" w:cstheme="minorHAnsi"/>
              </w:rPr>
              <w:t>.</w:t>
            </w:r>
          </w:p>
          <w:p w14:paraId="000DDBC4" w14:textId="77777777" w:rsidR="00B802BA" w:rsidRDefault="00B802BA" w:rsidP="00B802BA">
            <w:pPr>
              <w:widowControl w:val="0"/>
              <w:spacing w:after="0"/>
              <w:ind w:left="33"/>
              <w:rPr>
                <w:rFonts w:asciiTheme="minorHAnsi" w:hAnsiTheme="minorHAnsi" w:cstheme="minorHAnsi"/>
              </w:rPr>
            </w:pPr>
          </w:p>
          <w:p w14:paraId="2EB4AABF" w14:textId="002A5404" w:rsidR="00B802BA" w:rsidRDefault="00B802BA" w:rsidP="00B802BA">
            <w:pPr>
              <w:widowControl w:val="0"/>
              <w:spacing w:after="240"/>
              <w:ind w:left="34"/>
              <w:rPr>
                <w:rFonts w:asciiTheme="minorHAnsi" w:hAnsiTheme="minorHAnsi" w:cstheme="minorHAnsi"/>
              </w:rPr>
            </w:pPr>
            <w:r w:rsidRPr="005A6C2C">
              <w:rPr>
                <w:rFonts w:asciiTheme="minorHAnsi" w:hAnsiTheme="minorHAnsi" w:cstheme="minorHAnsi"/>
              </w:rPr>
              <w:t xml:space="preserve">U slučaju da Sredstvo osiguranja za </w:t>
            </w:r>
            <w:r>
              <w:rPr>
                <w:rFonts w:asciiTheme="minorHAnsi" w:hAnsiTheme="minorHAnsi" w:cstheme="minorHAnsi"/>
                <w:szCs w:val="20"/>
              </w:rPr>
              <w:t>otklanjanje nedostataka</w:t>
            </w:r>
            <w:r w:rsidRPr="005A6C2C">
              <w:rPr>
                <w:rFonts w:asciiTheme="minorHAnsi" w:hAnsiTheme="minorHAnsi" w:cstheme="minorHAnsi"/>
              </w:rPr>
              <w:t xml:space="preserve"> ističe prije isteka </w:t>
            </w:r>
            <w:r>
              <w:rPr>
                <w:rFonts w:asciiTheme="minorHAnsi" w:hAnsiTheme="minorHAnsi" w:cstheme="minorHAnsi"/>
              </w:rPr>
              <w:t>Jamstvenog roka</w:t>
            </w:r>
            <w:r w:rsidRPr="005A6C2C">
              <w:rPr>
                <w:rFonts w:asciiTheme="minorHAnsi" w:hAnsiTheme="minorHAnsi" w:cstheme="minorHAnsi"/>
              </w:rPr>
              <w:t xml:space="preserve">, Izvođač će osigurati da banka </w:t>
            </w:r>
            <w:r>
              <w:rPr>
                <w:rFonts w:asciiTheme="minorHAnsi" w:hAnsiTheme="minorHAnsi" w:cstheme="minorHAnsi"/>
              </w:rPr>
              <w:t>koja ga je izdala</w:t>
            </w:r>
            <w:r w:rsidRPr="005A6C2C">
              <w:rPr>
                <w:rFonts w:asciiTheme="minorHAnsi" w:hAnsiTheme="minorHAnsi" w:cstheme="minorHAnsi"/>
              </w:rPr>
              <w:t xml:space="preserve">, a prije datuma koji pada 28 dana prije isteka Sredstva osiguranja za odgovornost za nedostatke, izda zamjensko Sredstvo osiguranja za </w:t>
            </w:r>
            <w:r>
              <w:rPr>
                <w:rFonts w:asciiTheme="minorHAnsi" w:hAnsiTheme="minorHAnsi" w:cstheme="minorHAnsi"/>
                <w:szCs w:val="20"/>
              </w:rPr>
              <w:t>otklanjanje nedostataka</w:t>
            </w:r>
            <w:r w:rsidRPr="005A6C2C">
              <w:rPr>
                <w:rFonts w:asciiTheme="minorHAnsi" w:hAnsiTheme="minorHAnsi" w:cstheme="minorHAnsi"/>
              </w:rPr>
              <w:t xml:space="preserve"> u punom iznosu, koje će proizvoditi pravne učinke najmanje sedam (7) dana prije isteka Sredstva osiguranja za odgovornost za nedostatke koje se zamjenjuje. </w:t>
            </w:r>
          </w:p>
          <w:p w14:paraId="386DC4B3" w14:textId="2DBEC93A" w:rsidR="00B802BA" w:rsidRDefault="00B802BA" w:rsidP="00B802BA">
            <w:pPr>
              <w:rPr>
                <w:rFonts w:asciiTheme="minorHAnsi" w:hAnsiTheme="minorHAnsi" w:cstheme="minorHAnsi"/>
              </w:rPr>
            </w:pPr>
            <w:r w:rsidRPr="005A6C2C">
              <w:rPr>
                <w:rFonts w:asciiTheme="minorHAnsi" w:hAnsiTheme="minorHAnsi" w:cstheme="minorHAnsi"/>
              </w:rPr>
              <w:t xml:space="preserve">Sredstvo osiguranja za </w:t>
            </w:r>
            <w:r>
              <w:rPr>
                <w:rFonts w:asciiTheme="minorHAnsi" w:hAnsiTheme="minorHAnsi" w:cstheme="minorHAnsi"/>
                <w:szCs w:val="20"/>
              </w:rPr>
              <w:t>otklanjanje nedostataka</w:t>
            </w:r>
            <w:r w:rsidRPr="005A6C2C">
              <w:rPr>
                <w:rFonts w:asciiTheme="minorHAnsi" w:hAnsiTheme="minorHAnsi" w:cstheme="minorHAnsi"/>
              </w:rPr>
              <w:t xml:space="preserve"> vratit će se Izvođaču u roku od 14 dana po isteku njegovog roka valjanosti ili po osiguranju zamjenskog Sredstva osiguranja za odgovornost za nedostatke koje se predaje sukladno članku 4.2 (ovisno o tome koja okolnost nastupi ranije).</w:t>
            </w:r>
          </w:p>
          <w:p w14:paraId="0269A84C" w14:textId="77777777" w:rsidR="000D7CDF" w:rsidRPr="00E34FCD" w:rsidRDefault="000D7CDF" w:rsidP="00B802BA">
            <w:pPr>
              <w:rPr>
                <w:rFonts w:asciiTheme="minorHAnsi" w:hAnsiTheme="minorHAnsi" w:cstheme="minorHAnsi"/>
              </w:rPr>
            </w:pPr>
          </w:p>
          <w:p w14:paraId="0EFF7A25" w14:textId="77777777" w:rsidR="0014486F" w:rsidRPr="00E34FCD" w:rsidRDefault="0014486F">
            <w:pPr>
              <w:rPr>
                <w:rFonts w:asciiTheme="minorHAnsi" w:hAnsiTheme="minorHAnsi" w:cstheme="minorHAnsi"/>
                <w:i/>
                <w:color w:val="000000"/>
                <w:szCs w:val="20"/>
              </w:rPr>
            </w:pPr>
            <w:r w:rsidRPr="00E34FCD">
              <w:rPr>
                <w:rFonts w:asciiTheme="minorHAnsi" w:hAnsiTheme="minorHAnsi" w:cstheme="minorHAnsi"/>
                <w:i/>
                <w:color w:val="000000"/>
                <w:szCs w:val="20"/>
              </w:rPr>
              <w:t>Stavak četiri ovog Članka mijenja se i sada glasi:</w:t>
            </w:r>
          </w:p>
          <w:p w14:paraId="79FDA54B" w14:textId="6B835EE0" w:rsidR="0014486F" w:rsidRPr="00E34FCD" w:rsidRDefault="0014486F">
            <w:pPr>
              <w:autoSpaceDE w:val="0"/>
              <w:autoSpaceDN w:val="0"/>
              <w:adjustRightInd w:val="0"/>
              <w:rPr>
                <w:rFonts w:asciiTheme="minorHAnsi" w:hAnsiTheme="minorHAnsi" w:cstheme="minorHAnsi"/>
                <w:sz w:val="18"/>
                <w:szCs w:val="20"/>
              </w:rPr>
            </w:pPr>
            <w:r w:rsidRPr="00E34FCD">
              <w:rPr>
                <w:rFonts w:asciiTheme="minorHAnsi" w:hAnsiTheme="minorHAnsi" w:cstheme="minorHAnsi"/>
              </w:rPr>
              <w:t xml:space="preserve">Naručitelj neće postaviti zahtjev iz Sredstva osiguranja za izvršenje Ugovora </w:t>
            </w:r>
            <w:r w:rsidR="00AA7849">
              <w:rPr>
                <w:rFonts w:asciiTheme="minorHAnsi" w:hAnsiTheme="minorHAnsi" w:cstheme="minorHAnsi"/>
              </w:rPr>
              <w:t xml:space="preserve">i Sredstva osiguranja za otklanjanje nedostataka </w:t>
            </w:r>
            <w:r w:rsidRPr="00E34FCD">
              <w:rPr>
                <w:rFonts w:asciiTheme="minorHAnsi" w:hAnsiTheme="minorHAnsi" w:cstheme="minorHAnsi"/>
              </w:rPr>
              <w:t>osim iznosa na koje Naručitelj ima pravo prema Ugovoru i to u slučaju:</w:t>
            </w:r>
          </w:p>
          <w:p w14:paraId="12BB35DF" w14:textId="469043A8" w:rsidR="0014486F" w:rsidRPr="00E34FCD" w:rsidRDefault="0014486F">
            <w:pPr>
              <w:pStyle w:val="Odlomakpopisa"/>
              <w:framePr w:hSpace="180" w:wrap="around" w:vAnchor="text" w:hAnchor="margin" w:y="1"/>
              <w:numPr>
                <w:ilvl w:val="0"/>
                <w:numId w:val="47"/>
              </w:numPr>
              <w:autoSpaceDE w:val="0"/>
              <w:autoSpaceDN w:val="0"/>
              <w:adjustRightInd w:val="0"/>
              <w:spacing w:after="160"/>
              <w:jc w:val="left"/>
              <w:rPr>
                <w:rFonts w:asciiTheme="minorHAnsi" w:hAnsiTheme="minorHAnsi" w:cstheme="minorHAnsi"/>
                <w:sz w:val="18"/>
                <w:szCs w:val="20"/>
              </w:rPr>
            </w:pPr>
            <w:r w:rsidRPr="00E34FCD">
              <w:rPr>
                <w:rFonts w:asciiTheme="minorHAnsi" w:hAnsiTheme="minorHAnsi" w:cstheme="minorHAnsi"/>
              </w:rPr>
              <w:t>propusta Izvođača da produlji važenje Sredstva osiguranja kako je to opisano u ovom članku, u kojem slučaju Naručitelj može potraživati puni iznos Sredstvo osiguranja;</w:t>
            </w:r>
          </w:p>
          <w:p w14:paraId="67864C3D" w14:textId="55E21D9A" w:rsidR="0014486F" w:rsidRPr="00E34FCD" w:rsidRDefault="0014486F">
            <w:pPr>
              <w:pStyle w:val="Odlomakpopisa"/>
              <w:framePr w:hSpace="180" w:wrap="around" w:vAnchor="text" w:hAnchor="margin" w:y="1"/>
              <w:numPr>
                <w:ilvl w:val="0"/>
                <w:numId w:val="47"/>
              </w:numPr>
              <w:autoSpaceDE w:val="0"/>
              <w:autoSpaceDN w:val="0"/>
              <w:adjustRightInd w:val="0"/>
              <w:spacing w:after="160"/>
              <w:jc w:val="left"/>
              <w:rPr>
                <w:rFonts w:asciiTheme="minorHAnsi" w:hAnsiTheme="minorHAnsi" w:cstheme="minorHAnsi"/>
                <w:sz w:val="18"/>
                <w:szCs w:val="20"/>
              </w:rPr>
            </w:pPr>
            <w:r w:rsidRPr="00E34FCD">
              <w:rPr>
                <w:rFonts w:asciiTheme="minorHAnsi" w:hAnsiTheme="minorHAnsi" w:cstheme="minorHAnsi"/>
                <w:szCs w:val="20"/>
              </w:rPr>
              <w:t xml:space="preserve">propusta Izvođača da Naručitelju plati dužni iznos, bilo da je to dogovoreno s Izvođačem ili je to utvrđeno u skladu s člankom 2.5. [Potraživanja Naručitelja] ili člankom 20. [Potraživanja, sporovi i arbitraža], u roku od </w:t>
            </w:r>
            <w:r w:rsidR="00137ED7" w:rsidRPr="00E34FCD">
              <w:rPr>
                <w:rFonts w:asciiTheme="minorHAnsi" w:hAnsiTheme="minorHAnsi" w:cstheme="minorHAnsi"/>
                <w:szCs w:val="20"/>
              </w:rPr>
              <w:t xml:space="preserve">14 </w:t>
            </w:r>
            <w:r w:rsidRPr="00E34FCD">
              <w:rPr>
                <w:rFonts w:asciiTheme="minorHAnsi" w:hAnsiTheme="minorHAnsi" w:cstheme="minorHAnsi"/>
                <w:szCs w:val="20"/>
              </w:rPr>
              <w:t>dana nakon takvog dogovora ili utvrđivanja</w:t>
            </w:r>
            <w:r w:rsidRPr="00E34FCD">
              <w:rPr>
                <w:rFonts w:asciiTheme="minorHAnsi" w:hAnsiTheme="minorHAnsi" w:cstheme="minorHAnsi"/>
              </w:rPr>
              <w:t>;</w:t>
            </w:r>
          </w:p>
          <w:p w14:paraId="3AFDC481" w14:textId="75F384FC" w:rsidR="0014486F" w:rsidRPr="00E34FCD" w:rsidRDefault="0014486F">
            <w:pPr>
              <w:pStyle w:val="Odlomakpopisa"/>
              <w:framePr w:hSpace="180" w:wrap="around" w:vAnchor="text" w:hAnchor="margin" w:y="1"/>
              <w:numPr>
                <w:ilvl w:val="0"/>
                <w:numId w:val="47"/>
              </w:numPr>
              <w:autoSpaceDE w:val="0"/>
              <w:autoSpaceDN w:val="0"/>
              <w:adjustRightInd w:val="0"/>
              <w:spacing w:after="160"/>
              <w:jc w:val="left"/>
              <w:rPr>
                <w:rFonts w:asciiTheme="minorHAnsi" w:hAnsiTheme="minorHAnsi" w:cstheme="minorHAnsi"/>
                <w:sz w:val="18"/>
                <w:szCs w:val="20"/>
              </w:rPr>
            </w:pPr>
            <w:r w:rsidRPr="00E34FCD">
              <w:rPr>
                <w:rFonts w:asciiTheme="minorHAnsi" w:hAnsiTheme="minorHAnsi" w:cstheme="minorHAnsi"/>
                <w:szCs w:val="20"/>
              </w:rPr>
              <w:t>propusta Izvođača da otkloni povredu Ugovora u roku od 42 dana nakon što primi obavijest Naručitelja kojom se traži da se povreda otkloni;</w:t>
            </w:r>
            <w:r w:rsidR="00E03050" w:rsidRPr="00E34FCD">
              <w:rPr>
                <w:rFonts w:asciiTheme="minorHAnsi" w:hAnsiTheme="minorHAnsi" w:cstheme="minorHAnsi"/>
                <w:szCs w:val="20"/>
              </w:rPr>
              <w:t xml:space="preserve"> </w:t>
            </w:r>
          </w:p>
          <w:p w14:paraId="2077A968" w14:textId="0EDE5D1D" w:rsidR="0014486F" w:rsidRPr="00E34FCD" w:rsidRDefault="0014486F">
            <w:pPr>
              <w:pStyle w:val="Odlomakpopisa"/>
              <w:framePr w:hSpace="180" w:wrap="around" w:vAnchor="text" w:hAnchor="margin" w:y="1"/>
              <w:numPr>
                <w:ilvl w:val="0"/>
                <w:numId w:val="47"/>
              </w:numPr>
              <w:autoSpaceDE w:val="0"/>
              <w:autoSpaceDN w:val="0"/>
              <w:adjustRightInd w:val="0"/>
              <w:spacing w:after="160"/>
              <w:jc w:val="left"/>
              <w:rPr>
                <w:rFonts w:asciiTheme="minorHAnsi" w:hAnsiTheme="minorHAnsi" w:cstheme="minorHAnsi"/>
                <w:sz w:val="18"/>
                <w:szCs w:val="20"/>
              </w:rPr>
            </w:pPr>
            <w:r w:rsidRPr="00E34FCD">
              <w:rPr>
                <w:rFonts w:asciiTheme="minorHAnsi" w:hAnsiTheme="minorHAnsi" w:cstheme="minorHAnsi"/>
                <w:szCs w:val="20"/>
              </w:rPr>
              <w:t>u slučaju da Izvođač duguje kaznu za zakašnjenje sukladno članku 8.7.;</w:t>
            </w:r>
            <w:r w:rsidR="002D2409">
              <w:rPr>
                <w:rFonts w:asciiTheme="minorHAnsi" w:hAnsiTheme="minorHAnsi" w:cstheme="minorHAnsi"/>
                <w:szCs w:val="20"/>
              </w:rPr>
              <w:t xml:space="preserve"> ili</w:t>
            </w:r>
          </w:p>
          <w:p w14:paraId="29AAB4ED" w14:textId="77777777" w:rsidR="0014486F" w:rsidRPr="00E34FCD" w:rsidRDefault="0014486F">
            <w:pPr>
              <w:pStyle w:val="Odlomakpopisa"/>
              <w:framePr w:hSpace="180" w:wrap="around" w:vAnchor="text" w:hAnchor="margin" w:y="1"/>
              <w:numPr>
                <w:ilvl w:val="0"/>
                <w:numId w:val="47"/>
              </w:numPr>
              <w:autoSpaceDE w:val="0"/>
              <w:autoSpaceDN w:val="0"/>
              <w:adjustRightInd w:val="0"/>
              <w:spacing w:after="160"/>
              <w:jc w:val="left"/>
              <w:rPr>
                <w:rFonts w:asciiTheme="minorHAnsi" w:hAnsiTheme="minorHAnsi" w:cstheme="minorHAnsi"/>
                <w:sz w:val="18"/>
                <w:szCs w:val="20"/>
              </w:rPr>
            </w:pPr>
            <w:r w:rsidRPr="00E34FCD">
              <w:rPr>
                <w:rFonts w:asciiTheme="minorHAnsi" w:hAnsiTheme="minorHAnsi" w:cstheme="minorHAnsi"/>
                <w:szCs w:val="20"/>
              </w:rPr>
              <w:t>u slučaju da Izvođač duguje Naručitelju naknadu za troškove otklanjanja nedostataka i oštećenja ili za pretrpljene štete nastale uslijed nedostataka tijekom Jamstvenog roka.</w:t>
            </w:r>
          </w:p>
          <w:p w14:paraId="66E97780" w14:textId="0A001640" w:rsidR="00E03050" w:rsidRPr="00E03050" w:rsidRDefault="00E03050">
            <w:pPr>
              <w:autoSpaceDE w:val="0"/>
              <w:autoSpaceDN w:val="0"/>
              <w:adjustRightInd w:val="0"/>
              <w:rPr>
                <w:rFonts w:asciiTheme="minorHAnsi" w:hAnsiTheme="minorHAnsi" w:cstheme="minorHAnsi"/>
                <w:color w:val="000000"/>
                <w:szCs w:val="20"/>
              </w:rPr>
            </w:pPr>
            <w:r>
              <w:rPr>
                <w:rFonts w:asciiTheme="minorHAnsi" w:hAnsiTheme="minorHAnsi" w:cstheme="minorHAnsi"/>
                <w:szCs w:val="20"/>
              </w:rPr>
              <w:t xml:space="preserve">U slučaju </w:t>
            </w:r>
            <w:r w:rsidRPr="00E34FCD">
              <w:rPr>
                <w:rFonts w:asciiTheme="minorHAnsi" w:hAnsiTheme="minorHAnsi" w:cstheme="minorHAnsi"/>
                <w:szCs w:val="20"/>
              </w:rPr>
              <w:t>okolnosti koje daju pravo Naručitelju da raskine ugovor prema članku 15.2. [Raskid od strane Naručitelja]</w:t>
            </w:r>
            <w:r w:rsidR="00FE00F1">
              <w:rPr>
                <w:rFonts w:asciiTheme="minorHAnsi" w:hAnsiTheme="minorHAnsi" w:cstheme="minorHAnsi"/>
                <w:szCs w:val="20"/>
              </w:rPr>
              <w:t>,</w:t>
            </w:r>
            <w:r w:rsidRPr="00E34FCD">
              <w:rPr>
                <w:rFonts w:asciiTheme="minorHAnsi" w:hAnsiTheme="minorHAnsi" w:cstheme="minorHAnsi"/>
                <w:szCs w:val="20"/>
              </w:rPr>
              <w:t xml:space="preserve"> bez obzira na to je li obavijest</w:t>
            </w:r>
            <w:r>
              <w:rPr>
                <w:rFonts w:asciiTheme="minorHAnsi" w:hAnsiTheme="minorHAnsi" w:cstheme="minorHAnsi"/>
                <w:szCs w:val="20"/>
              </w:rPr>
              <w:t xml:space="preserve"> o raskidu dostavljena ili nije, Naručitelj ima pravo na naplatu Sredstva osiguranja u punom iznosu, </w:t>
            </w:r>
            <w:r w:rsidRPr="00E03050">
              <w:rPr>
                <w:rFonts w:asciiTheme="minorHAnsi" w:hAnsiTheme="minorHAnsi" w:cstheme="minorHAnsi"/>
                <w:szCs w:val="20"/>
              </w:rPr>
              <w:t xml:space="preserve">bez </w:t>
            </w:r>
            <w:r>
              <w:rPr>
                <w:rFonts w:asciiTheme="minorHAnsi" w:hAnsiTheme="minorHAnsi" w:cstheme="minorHAnsi"/>
                <w:szCs w:val="20"/>
              </w:rPr>
              <w:t xml:space="preserve">potrebe </w:t>
            </w:r>
            <w:r w:rsidRPr="00E03050">
              <w:rPr>
                <w:rFonts w:asciiTheme="minorHAnsi" w:hAnsiTheme="minorHAnsi" w:cstheme="minorHAnsi"/>
                <w:szCs w:val="20"/>
              </w:rPr>
              <w:t>dokazivanja iznosa na koje Naručitelj ima pravo po Ugovoru</w:t>
            </w:r>
            <w:r w:rsidR="004D73ED">
              <w:rPr>
                <w:rFonts w:asciiTheme="minorHAnsi" w:hAnsiTheme="minorHAnsi" w:cstheme="minorHAnsi"/>
                <w:szCs w:val="20"/>
              </w:rPr>
              <w:t xml:space="preserve"> i neovisno je li mu nastala šteta ili nije</w:t>
            </w:r>
            <w:r>
              <w:rPr>
                <w:rFonts w:asciiTheme="minorHAnsi" w:hAnsiTheme="minorHAnsi" w:cstheme="minorHAnsi"/>
                <w:szCs w:val="20"/>
              </w:rPr>
              <w:t>.</w:t>
            </w:r>
          </w:p>
          <w:p w14:paraId="14EBC024" w14:textId="77777777" w:rsidR="0014486F" w:rsidRPr="00E34FCD" w:rsidRDefault="0014486F">
            <w:pPr>
              <w:autoSpaceDE w:val="0"/>
              <w:autoSpaceDN w:val="0"/>
              <w:adjustRightInd w:val="0"/>
              <w:rPr>
                <w:rFonts w:asciiTheme="minorHAnsi" w:hAnsiTheme="minorHAnsi" w:cstheme="minorHAnsi"/>
                <w:i/>
                <w:color w:val="000000"/>
                <w:szCs w:val="20"/>
              </w:rPr>
            </w:pPr>
            <w:r w:rsidRPr="00E34FCD">
              <w:rPr>
                <w:rFonts w:asciiTheme="minorHAnsi" w:hAnsiTheme="minorHAnsi" w:cstheme="minorHAnsi"/>
                <w:i/>
                <w:color w:val="000000"/>
                <w:szCs w:val="20"/>
              </w:rPr>
              <w:t>Dodati na kraju ovog Članka:</w:t>
            </w:r>
          </w:p>
          <w:p w14:paraId="3336E8F7" w14:textId="29DBB1BC" w:rsidR="0014486F" w:rsidRPr="00E34FCD" w:rsidRDefault="0014486F">
            <w:pPr>
              <w:rPr>
                <w:rFonts w:asciiTheme="minorHAnsi" w:hAnsiTheme="minorHAnsi" w:cstheme="minorHAnsi"/>
                <w:szCs w:val="20"/>
              </w:rPr>
            </w:pPr>
            <w:r w:rsidRPr="00E34FCD">
              <w:rPr>
                <w:rFonts w:asciiTheme="minorHAnsi" w:hAnsiTheme="minorHAnsi" w:cstheme="minorHAnsi"/>
                <w:szCs w:val="20"/>
              </w:rPr>
              <w:t>Kada se Prihvaćeni ugovorni iznos, temeljem odluka Inženjera sukladno članku 3</w:t>
            </w:r>
            <w:r w:rsidR="00DB6BC5">
              <w:rPr>
                <w:rFonts w:asciiTheme="minorHAnsi" w:hAnsiTheme="minorHAnsi" w:cstheme="minorHAnsi"/>
                <w:szCs w:val="20"/>
              </w:rPr>
              <w:t>.5</w:t>
            </w:r>
            <w:r w:rsidR="00AA7849">
              <w:rPr>
                <w:rFonts w:asciiTheme="minorHAnsi" w:hAnsiTheme="minorHAnsi" w:cstheme="minorHAnsi"/>
                <w:szCs w:val="20"/>
              </w:rPr>
              <w:t xml:space="preserve"> </w:t>
            </w:r>
            <w:r w:rsidR="00E03050">
              <w:rPr>
                <w:rFonts w:asciiTheme="minorHAnsi" w:hAnsiTheme="minorHAnsi" w:cstheme="minorHAnsi"/>
                <w:szCs w:val="20"/>
              </w:rPr>
              <w:t xml:space="preserve">ili bilo kojoj drugoj ugovornoj osnovi </w:t>
            </w:r>
            <w:r w:rsidRPr="00E34FCD">
              <w:rPr>
                <w:rFonts w:asciiTheme="minorHAnsi" w:hAnsiTheme="minorHAnsi" w:cstheme="minorHAnsi"/>
                <w:szCs w:val="20"/>
              </w:rPr>
              <w:t>poveća za više od 5%, iznos Sredstva osiguranja za izvršenje Ugovora povećat će se za odgovarajući iznos.</w:t>
            </w:r>
          </w:p>
          <w:p w14:paraId="4CDEF065" w14:textId="42304BAA" w:rsidR="001A494F" w:rsidRPr="00E03050" w:rsidRDefault="00E03050">
            <w:pPr>
              <w:rPr>
                <w:rFonts w:asciiTheme="minorHAnsi" w:hAnsiTheme="minorHAnsi"/>
                <w:sz w:val="22"/>
              </w:rPr>
            </w:pPr>
            <w:r w:rsidRPr="00E03050">
              <w:rPr>
                <w:rFonts w:asciiTheme="minorHAnsi" w:hAnsiTheme="minorHAnsi" w:cstheme="minorHAnsi"/>
                <w:szCs w:val="20"/>
              </w:rPr>
              <w:t xml:space="preserve">U slučaju Zajednice gospodarskih subjekata, </w:t>
            </w:r>
            <w:r w:rsidR="007C6F98">
              <w:rPr>
                <w:rFonts w:asciiTheme="minorHAnsi" w:hAnsiTheme="minorHAnsi" w:cstheme="minorHAnsi"/>
                <w:szCs w:val="20"/>
              </w:rPr>
              <w:t>Sredstvo osiguranja</w:t>
            </w:r>
            <w:r w:rsidR="007C6F98" w:rsidRPr="00E03050">
              <w:rPr>
                <w:rFonts w:asciiTheme="minorHAnsi" w:hAnsiTheme="minorHAnsi" w:cstheme="minorHAnsi"/>
                <w:szCs w:val="20"/>
              </w:rPr>
              <w:t xml:space="preserve"> </w:t>
            </w:r>
            <w:r w:rsidRPr="00E03050">
              <w:rPr>
                <w:rFonts w:asciiTheme="minorHAnsi" w:hAnsiTheme="minorHAnsi" w:cstheme="minorHAnsi"/>
                <w:szCs w:val="20"/>
              </w:rPr>
              <w:t xml:space="preserve">za </w:t>
            </w:r>
            <w:r w:rsidR="007C6F98">
              <w:rPr>
                <w:rFonts w:asciiTheme="minorHAnsi" w:hAnsiTheme="minorHAnsi" w:cstheme="minorHAnsi"/>
                <w:szCs w:val="20"/>
              </w:rPr>
              <w:t>izvršenje</w:t>
            </w:r>
            <w:r w:rsidRPr="00E03050">
              <w:rPr>
                <w:rFonts w:asciiTheme="minorHAnsi" w:hAnsiTheme="minorHAnsi" w:cstheme="minorHAnsi"/>
                <w:szCs w:val="20"/>
              </w:rPr>
              <w:t xml:space="preserve"> </w:t>
            </w:r>
            <w:r w:rsidR="007C6F98">
              <w:rPr>
                <w:rFonts w:asciiTheme="minorHAnsi" w:hAnsiTheme="minorHAnsi" w:cstheme="minorHAnsi"/>
                <w:szCs w:val="20"/>
              </w:rPr>
              <w:t>U</w:t>
            </w:r>
            <w:r w:rsidR="007C6F98" w:rsidRPr="00E03050">
              <w:rPr>
                <w:rFonts w:asciiTheme="minorHAnsi" w:hAnsiTheme="minorHAnsi" w:cstheme="minorHAnsi"/>
                <w:szCs w:val="20"/>
              </w:rPr>
              <w:t>govora</w:t>
            </w:r>
            <w:r w:rsidR="007C6F98">
              <w:rPr>
                <w:rFonts w:asciiTheme="minorHAnsi" w:hAnsiTheme="minorHAnsi" w:cstheme="minorHAnsi"/>
                <w:szCs w:val="20"/>
              </w:rPr>
              <w:t xml:space="preserve"> i/ili Sredstvo </w:t>
            </w:r>
            <w:r w:rsidR="007C6F98">
              <w:rPr>
                <w:rFonts w:asciiTheme="minorHAnsi" w:hAnsiTheme="minorHAnsi" w:cstheme="minorHAnsi"/>
              </w:rPr>
              <w:t xml:space="preserve">osiguranja za otklanjanje nedostataka </w:t>
            </w:r>
            <w:r w:rsidRPr="00E03050">
              <w:rPr>
                <w:rFonts w:asciiTheme="minorHAnsi" w:hAnsiTheme="minorHAnsi" w:cstheme="minorHAnsi"/>
                <w:szCs w:val="20"/>
              </w:rPr>
              <w:t>može dati bilo koji ili svi članovi z</w:t>
            </w:r>
            <w:r w:rsidR="00CA6C85">
              <w:rPr>
                <w:rFonts w:asciiTheme="minorHAnsi" w:hAnsiTheme="minorHAnsi" w:cstheme="minorHAnsi"/>
                <w:szCs w:val="20"/>
              </w:rPr>
              <w:t>ajednice gospodarskih subjekata - u</w:t>
            </w:r>
            <w:r w:rsidRPr="00E03050">
              <w:rPr>
                <w:rFonts w:asciiTheme="minorHAnsi" w:hAnsiTheme="minorHAnsi" w:cstheme="minorHAnsi"/>
                <w:szCs w:val="20"/>
              </w:rPr>
              <w:t xml:space="preserve"> </w:t>
            </w:r>
            <w:r w:rsidR="00CA6C85">
              <w:rPr>
                <w:rFonts w:asciiTheme="minorHAnsi" w:hAnsiTheme="minorHAnsi" w:cstheme="minorHAnsi"/>
                <w:szCs w:val="20"/>
              </w:rPr>
              <w:t>potonjem</w:t>
            </w:r>
            <w:r w:rsidRPr="00E03050">
              <w:rPr>
                <w:rFonts w:asciiTheme="minorHAnsi" w:hAnsiTheme="minorHAnsi" w:cstheme="minorHAnsi"/>
                <w:szCs w:val="20"/>
              </w:rPr>
              <w:t xml:space="preserve"> slučaju Naručitelju se dostavljaju pojedinačn</w:t>
            </w:r>
            <w:r w:rsidR="00647FD1">
              <w:rPr>
                <w:rFonts w:asciiTheme="minorHAnsi" w:hAnsiTheme="minorHAnsi" w:cstheme="minorHAnsi"/>
                <w:szCs w:val="20"/>
              </w:rPr>
              <w:t>a Sredstva osiguranj</w:t>
            </w:r>
            <w:r w:rsidR="00393BBA">
              <w:rPr>
                <w:rFonts w:asciiTheme="minorHAnsi" w:hAnsiTheme="minorHAnsi" w:cstheme="minorHAnsi"/>
                <w:szCs w:val="20"/>
              </w:rPr>
              <w:t>a</w:t>
            </w:r>
            <w:r w:rsidR="00647FD1">
              <w:rPr>
                <w:rFonts w:asciiTheme="minorHAnsi" w:hAnsiTheme="minorHAnsi" w:cstheme="minorHAnsi"/>
                <w:szCs w:val="20"/>
              </w:rPr>
              <w:t>.</w:t>
            </w:r>
            <w:r w:rsidR="00C019ED">
              <w:rPr>
                <w:rFonts w:asciiTheme="minorHAnsi" w:hAnsiTheme="minorHAnsi" w:cstheme="minorHAnsi"/>
                <w:szCs w:val="20"/>
              </w:rPr>
              <w:t xml:space="preserve"> </w:t>
            </w:r>
            <w:r w:rsidRPr="00E03050">
              <w:rPr>
                <w:rFonts w:asciiTheme="minorHAnsi" w:hAnsiTheme="minorHAnsi" w:cstheme="minorHAnsi"/>
                <w:szCs w:val="20"/>
              </w:rPr>
              <w:t xml:space="preserve">Ako članovi zajednice gospodarskih subjekata dostavljaju </w:t>
            </w:r>
            <w:r w:rsidR="00647FD1">
              <w:rPr>
                <w:rFonts w:asciiTheme="minorHAnsi" w:hAnsiTheme="minorHAnsi" w:cstheme="minorHAnsi"/>
                <w:szCs w:val="20"/>
              </w:rPr>
              <w:t xml:space="preserve">Sredstva osiguranja </w:t>
            </w:r>
            <w:r w:rsidRPr="00E03050">
              <w:rPr>
                <w:rFonts w:asciiTheme="minorHAnsi" w:hAnsiTheme="minorHAnsi" w:cstheme="minorHAnsi"/>
                <w:szCs w:val="20"/>
              </w:rPr>
              <w:t xml:space="preserve">pojedinačno, zbroj svih pojedinačnih iznosa iz pojedinačnih </w:t>
            </w:r>
            <w:r w:rsidR="00647FD1">
              <w:rPr>
                <w:rFonts w:asciiTheme="minorHAnsi" w:hAnsiTheme="minorHAnsi" w:cstheme="minorHAnsi"/>
                <w:szCs w:val="20"/>
              </w:rPr>
              <w:t>Sredst</w:t>
            </w:r>
            <w:r w:rsidR="00C019ED">
              <w:rPr>
                <w:rFonts w:asciiTheme="minorHAnsi" w:hAnsiTheme="minorHAnsi" w:cstheme="minorHAnsi"/>
                <w:szCs w:val="20"/>
              </w:rPr>
              <w:t>a</w:t>
            </w:r>
            <w:r w:rsidR="00647FD1">
              <w:rPr>
                <w:rFonts w:asciiTheme="minorHAnsi" w:hAnsiTheme="minorHAnsi" w:cstheme="minorHAnsi"/>
                <w:szCs w:val="20"/>
              </w:rPr>
              <w:t>va</w:t>
            </w:r>
            <w:r w:rsidRPr="00E03050">
              <w:rPr>
                <w:rFonts w:asciiTheme="minorHAnsi" w:hAnsiTheme="minorHAnsi" w:cstheme="minorHAnsi"/>
                <w:szCs w:val="20"/>
              </w:rPr>
              <w:t xml:space="preserve"> </w:t>
            </w:r>
            <w:r w:rsidR="00647FD1">
              <w:rPr>
                <w:rFonts w:asciiTheme="minorHAnsi" w:hAnsiTheme="minorHAnsi" w:cstheme="minorHAnsi"/>
                <w:szCs w:val="20"/>
              </w:rPr>
              <w:t>osiguranja</w:t>
            </w:r>
            <w:r w:rsidRPr="00E03050">
              <w:rPr>
                <w:rFonts w:asciiTheme="minorHAnsi" w:hAnsiTheme="minorHAnsi" w:cstheme="minorHAnsi"/>
                <w:szCs w:val="20"/>
              </w:rPr>
              <w:t xml:space="preserve"> mora odgovarati iznosu u kunama, tražen</w:t>
            </w:r>
            <w:r w:rsidR="00C019ED">
              <w:rPr>
                <w:rFonts w:asciiTheme="minorHAnsi" w:hAnsiTheme="minorHAnsi" w:cstheme="minorHAnsi"/>
                <w:szCs w:val="20"/>
              </w:rPr>
              <w:t>om</w:t>
            </w:r>
            <w:r w:rsidRPr="00E03050">
              <w:rPr>
                <w:rFonts w:asciiTheme="minorHAnsi" w:hAnsiTheme="minorHAnsi" w:cstheme="minorHAnsi"/>
                <w:szCs w:val="20"/>
              </w:rPr>
              <w:t xml:space="preserve"> ovim Ugovorom. Svaki član zajednice u svom </w:t>
            </w:r>
            <w:r w:rsidR="00647FD1">
              <w:rPr>
                <w:rFonts w:asciiTheme="minorHAnsi" w:hAnsiTheme="minorHAnsi" w:cstheme="minorHAnsi"/>
                <w:szCs w:val="20"/>
              </w:rPr>
              <w:t>Sredstvu osiguranja</w:t>
            </w:r>
            <w:r w:rsidR="00647FD1" w:rsidRPr="00E03050">
              <w:rPr>
                <w:rFonts w:asciiTheme="minorHAnsi" w:hAnsiTheme="minorHAnsi" w:cstheme="minorHAnsi"/>
                <w:szCs w:val="20"/>
              </w:rPr>
              <w:t xml:space="preserve"> </w:t>
            </w:r>
            <w:r w:rsidRPr="00E03050">
              <w:rPr>
                <w:rFonts w:asciiTheme="minorHAnsi" w:hAnsiTheme="minorHAnsi" w:cstheme="minorHAnsi"/>
                <w:szCs w:val="20"/>
              </w:rPr>
              <w:t xml:space="preserve">mora navesti da je </w:t>
            </w:r>
            <w:r w:rsidR="00407EFA">
              <w:rPr>
                <w:rFonts w:asciiTheme="minorHAnsi" w:hAnsiTheme="minorHAnsi" w:cstheme="minorHAnsi"/>
                <w:szCs w:val="20"/>
              </w:rPr>
              <w:t>Izvođač</w:t>
            </w:r>
            <w:r w:rsidR="00407EFA" w:rsidRPr="00E03050">
              <w:rPr>
                <w:rFonts w:asciiTheme="minorHAnsi" w:hAnsiTheme="minorHAnsi" w:cstheme="minorHAnsi"/>
                <w:szCs w:val="20"/>
              </w:rPr>
              <w:t xml:space="preserve"> </w:t>
            </w:r>
            <w:r w:rsidRPr="00E03050">
              <w:rPr>
                <w:rFonts w:asciiTheme="minorHAnsi" w:hAnsiTheme="minorHAnsi" w:cstheme="minorHAnsi"/>
                <w:szCs w:val="20"/>
              </w:rPr>
              <w:t>Zajednica gospodarskih subjekata.</w:t>
            </w:r>
            <w:r w:rsidRPr="000710ED">
              <w:rPr>
                <w:rFonts w:asciiTheme="minorHAnsi" w:hAnsiTheme="minorHAnsi"/>
                <w:sz w:val="22"/>
              </w:rPr>
              <w:t xml:space="preserve"> </w:t>
            </w:r>
            <w:r w:rsidRPr="00E03050">
              <w:rPr>
                <w:rFonts w:asciiTheme="minorHAnsi" w:hAnsiTheme="minorHAnsi" w:cstheme="minorHAnsi"/>
                <w:szCs w:val="20"/>
              </w:rPr>
              <w:t xml:space="preserve">Naručitelj ima pravo naplate </w:t>
            </w:r>
            <w:r w:rsidR="00647FD1">
              <w:rPr>
                <w:rFonts w:asciiTheme="minorHAnsi" w:hAnsiTheme="minorHAnsi" w:cstheme="minorHAnsi"/>
                <w:szCs w:val="20"/>
              </w:rPr>
              <w:t xml:space="preserve">Sredstva osiguranja </w:t>
            </w:r>
            <w:r w:rsidRPr="00E03050">
              <w:rPr>
                <w:rFonts w:asciiTheme="minorHAnsi" w:hAnsiTheme="minorHAnsi" w:cstheme="minorHAnsi"/>
                <w:szCs w:val="20"/>
              </w:rPr>
              <w:t xml:space="preserve">neovisno o tome koji član zajednice je dao </w:t>
            </w:r>
            <w:r w:rsidR="00647FD1">
              <w:rPr>
                <w:rFonts w:asciiTheme="minorHAnsi" w:hAnsiTheme="minorHAnsi" w:cstheme="minorHAnsi"/>
                <w:szCs w:val="20"/>
              </w:rPr>
              <w:t>Sredstvo osiguranja</w:t>
            </w:r>
            <w:r w:rsidR="00647FD1" w:rsidRPr="00E03050">
              <w:rPr>
                <w:rFonts w:asciiTheme="minorHAnsi" w:hAnsiTheme="minorHAnsi" w:cstheme="minorHAnsi"/>
                <w:szCs w:val="20"/>
              </w:rPr>
              <w:t xml:space="preserve"> </w:t>
            </w:r>
            <w:r w:rsidRPr="00E03050">
              <w:rPr>
                <w:rFonts w:asciiTheme="minorHAnsi" w:hAnsiTheme="minorHAnsi" w:cstheme="minorHAnsi"/>
                <w:szCs w:val="20"/>
              </w:rPr>
              <w:t>i neovisno koji član je načinio propust u izvršenju ugovorenih usluga</w:t>
            </w:r>
            <w:r w:rsidR="00AA7849">
              <w:rPr>
                <w:rFonts w:asciiTheme="minorHAnsi" w:hAnsiTheme="minorHAnsi" w:cstheme="minorHAnsi"/>
                <w:szCs w:val="20"/>
              </w:rPr>
              <w:t>.</w:t>
            </w:r>
            <w:r w:rsidRPr="00E03050" w:rsidDel="00E03050">
              <w:rPr>
                <w:rFonts w:asciiTheme="minorHAnsi" w:hAnsiTheme="minorHAnsi"/>
                <w:sz w:val="22"/>
              </w:rPr>
              <w:t xml:space="preserve"> </w:t>
            </w:r>
          </w:p>
        </w:tc>
      </w:tr>
    </w:tbl>
    <w:p w14:paraId="20697280" w14:textId="4F6DB84D" w:rsidR="001A494F" w:rsidRPr="00E03050" w:rsidRDefault="001A494F" w:rsidP="00F56F1C">
      <w:pPr>
        <w:rPr>
          <w:rFonts w:asciiTheme="minorHAnsi" w:hAnsiTheme="minorHAnsi"/>
          <w:sz w:val="22"/>
        </w:rPr>
      </w:pPr>
    </w:p>
    <w:tbl>
      <w:tblPr>
        <w:tblW w:w="9322" w:type="dxa"/>
        <w:tblLayout w:type="fixed"/>
        <w:tblLook w:val="0000" w:firstRow="0" w:lastRow="0" w:firstColumn="0" w:lastColumn="0" w:noHBand="0" w:noVBand="0"/>
      </w:tblPr>
      <w:tblGrid>
        <w:gridCol w:w="1951"/>
        <w:gridCol w:w="284"/>
        <w:gridCol w:w="7087"/>
      </w:tblGrid>
      <w:tr w:rsidR="001A494F" w:rsidRPr="00E34FCD" w14:paraId="1A8CE75A" w14:textId="77777777" w:rsidTr="001A494F">
        <w:trPr>
          <w:trHeight w:val="1381"/>
        </w:trPr>
        <w:tc>
          <w:tcPr>
            <w:tcW w:w="1951" w:type="dxa"/>
          </w:tcPr>
          <w:p w14:paraId="085A557F" w14:textId="77777777" w:rsidR="001A494F" w:rsidRPr="00F24828" w:rsidRDefault="001A494F" w:rsidP="005B6AB2">
            <w:pPr>
              <w:jc w:val="left"/>
              <w:rPr>
                <w:rFonts w:asciiTheme="minorHAnsi" w:hAnsiTheme="minorHAnsi" w:cstheme="minorHAnsi"/>
                <w:b/>
              </w:rPr>
            </w:pPr>
            <w:r w:rsidRPr="00F24828">
              <w:rPr>
                <w:rFonts w:asciiTheme="minorHAnsi" w:hAnsiTheme="minorHAnsi" w:cstheme="minorHAnsi"/>
                <w:b/>
              </w:rPr>
              <w:t>4.3 Predstavnik Izvođača</w:t>
            </w:r>
          </w:p>
        </w:tc>
        <w:tc>
          <w:tcPr>
            <w:tcW w:w="284" w:type="dxa"/>
          </w:tcPr>
          <w:p w14:paraId="0C8E9712" w14:textId="77777777" w:rsidR="001A494F" w:rsidRPr="00E03050" w:rsidRDefault="001A494F" w:rsidP="005B6AB2">
            <w:pPr>
              <w:rPr>
                <w:rFonts w:asciiTheme="minorHAnsi" w:hAnsiTheme="minorHAnsi"/>
                <w:sz w:val="22"/>
              </w:rPr>
            </w:pPr>
          </w:p>
        </w:tc>
        <w:tc>
          <w:tcPr>
            <w:tcW w:w="7087" w:type="dxa"/>
          </w:tcPr>
          <w:p w14:paraId="7256E9F3" w14:textId="77777777" w:rsidR="0014486F" w:rsidRPr="00F24828" w:rsidRDefault="0014486F">
            <w:pPr>
              <w:rPr>
                <w:rFonts w:asciiTheme="minorHAnsi" w:hAnsiTheme="minorHAnsi" w:cstheme="minorHAnsi"/>
                <w:i/>
                <w:color w:val="000000"/>
                <w:szCs w:val="20"/>
              </w:rPr>
            </w:pPr>
            <w:r w:rsidRPr="00F24828">
              <w:rPr>
                <w:rFonts w:asciiTheme="minorHAnsi" w:hAnsiTheme="minorHAnsi" w:cstheme="minorHAnsi"/>
                <w:i/>
                <w:color w:val="000000"/>
                <w:szCs w:val="20"/>
              </w:rPr>
              <w:t xml:space="preserve">Dodati na kraju ovog Članka: </w:t>
            </w:r>
          </w:p>
          <w:p w14:paraId="71671491" w14:textId="3A1D9851" w:rsidR="001A494F" w:rsidRPr="002A6733" w:rsidRDefault="0014486F">
            <w:pPr>
              <w:autoSpaceDE w:val="0"/>
              <w:autoSpaceDN w:val="0"/>
              <w:adjustRightInd w:val="0"/>
              <w:rPr>
                <w:rFonts w:asciiTheme="minorHAnsi" w:hAnsiTheme="minorHAnsi" w:cstheme="minorHAnsi"/>
                <w:color w:val="000000"/>
                <w:szCs w:val="20"/>
              </w:rPr>
            </w:pPr>
            <w:r w:rsidRPr="00D517E6">
              <w:rPr>
                <w:rFonts w:asciiTheme="minorHAnsi" w:hAnsiTheme="minorHAnsi" w:cstheme="minorHAnsi"/>
                <w:color w:val="000000"/>
                <w:szCs w:val="20"/>
              </w:rPr>
              <w:t>Predstavnik Izvođača mora vladati hrvatskim jezikom na razini B2 što dokazuje odgovarajućim certifikatom, osim ako mu je hrvat</w:t>
            </w:r>
            <w:r w:rsidRPr="00E34FCD">
              <w:rPr>
                <w:rFonts w:asciiTheme="minorHAnsi" w:hAnsiTheme="minorHAnsi" w:cstheme="minorHAnsi"/>
                <w:color w:val="000000"/>
                <w:szCs w:val="20"/>
              </w:rPr>
              <w:t>ski materinji jezik. Ako Predstavnik Izvođača ne vlada hrvatskim jezikom, Izvođač mora na Gradilištu kroz radno vrijeme imati kompetentnog prevoditelja kako bi osigurao valjani prijenos uputa i informacija.</w:t>
            </w:r>
          </w:p>
        </w:tc>
      </w:tr>
    </w:tbl>
    <w:p w14:paraId="2A943818"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6D832B29" w14:textId="77777777" w:rsidTr="001A494F">
        <w:tc>
          <w:tcPr>
            <w:tcW w:w="1951" w:type="dxa"/>
          </w:tcPr>
          <w:p w14:paraId="1338C6BD" w14:textId="59D44E67" w:rsidR="001A494F" w:rsidRPr="00E34FCD" w:rsidRDefault="002B1088" w:rsidP="005B6AB2">
            <w:pPr>
              <w:rPr>
                <w:rFonts w:asciiTheme="minorHAnsi" w:hAnsiTheme="minorHAnsi" w:cstheme="minorHAnsi"/>
                <w:b/>
              </w:rPr>
            </w:pPr>
            <w:r w:rsidRPr="00E34FCD">
              <w:rPr>
                <w:rFonts w:asciiTheme="minorHAnsi" w:hAnsiTheme="minorHAnsi" w:cstheme="minorHAnsi"/>
                <w:b/>
              </w:rPr>
              <w:t>4.4 Pod</w:t>
            </w:r>
            <w:r w:rsidR="00225526" w:rsidRPr="00E34FCD">
              <w:rPr>
                <w:rFonts w:asciiTheme="minorHAnsi" w:hAnsiTheme="minorHAnsi" w:cstheme="minorHAnsi"/>
                <w:b/>
              </w:rPr>
              <w:t>izvođači</w:t>
            </w:r>
          </w:p>
          <w:p w14:paraId="042D0838" w14:textId="77777777" w:rsidR="001A494F" w:rsidRPr="00E34FCD" w:rsidRDefault="001A494F" w:rsidP="005B6AB2">
            <w:pPr>
              <w:rPr>
                <w:rFonts w:asciiTheme="minorHAnsi" w:hAnsiTheme="minorHAnsi" w:cstheme="minorHAnsi"/>
                <w:b/>
              </w:rPr>
            </w:pPr>
          </w:p>
        </w:tc>
        <w:tc>
          <w:tcPr>
            <w:tcW w:w="284" w:type="dxa"/>
          </w:tcPr>
          <w:p w14:paraId="4EA111BA" w14:textId="77777777" w:rsidR="001A494F" w:rsidRPr="00E34FCD" w:rsidRDefault="001A494F">
            <w:pPr>
              <w:jc w:val="center"/>
              <w:rPr>
                <w:rFonts w:asciiTheme="minorHAnsi" w:hAnsiTheme="minorHAnsi" w:cstheme="minorHAnsi"/>
                <w:b/>
                <w:bCs/>
              </w:rPr>
            </w:pPr>
          </w:p>
        </w:tc>
        <w:tc>
          <w:tcPr>
            <w:tcW w:w="7087" w:type="dxa"/>
          </w:tcPr>
          <w:p w14:paraId="1431EE0E" w14:textId="77777777" w:rsidR="001A494F" w:rsidRPr="00E34FCD" w:rsidRDefault="001A494F">
            <w:pPr>
              <w:rPr>
                <w:rFonts w:asciiTheme="minorHAnsi" w:hAnsiTheme="minorHAnsi" w:cstheme="minorHAnsi"/>
                <w:i/>
              </w:rPr>
            </w:pPr>
            <w:r w:rsidRPr="00E34FCD">
              <w:rPr>
                <w:rFonts w:asciiTheme="minorHAnsi" w:hAnsiTheme="minorHAnsi" w:cstheme="minorHAnsi"/>
                <w:i/>
              </w:rPr>
              <w:t>Dodati na kraju ovog Članka:</w:t>
            </w:r>
          </w:p>
          <w:p w14:paraId="57BFE1D3" w14:textId="0ACC4ABA" w:rsidR="001A494F" w:rsidRPr="00E34FCD" w:rsidRDefault="001A494F">
            <w:pPr>
              <w:rPr>
                <w:rFonts w:asciiTheme="minorHAnsi" w:hAnsiTheme="minorHAnsi" w:cstheme="minorHAnsi"/>
              </w:rPr>
            </w:pPr>
            <w:r w:rsidRPr="00E34FCD">
              <w:rPr>
                <w:rFonts w:asciiTheme="minorHAnsi" w:hAnsiTheme="minorHAnsi" w:cstheme="minorHAnsi"/>
              </w:rPr>
              <w:t>Izvođač će osigurati da se zahtjevi koji se odnose na Izvođača prema Članku 1.12 [Povjerljivi podaci] na isti način odnose na sve Pod</w:t>
            </w:r>
            <w:r w:rsidR="00225526" w:rsidRPr="00E34FCD">
              <w:rPr>
                <w:rFonts w:asciiTheme="minorHAnsi" w:hAnsiTheme="minorHAnsi" w:cstheme="minorHAnsi"/>
              </w:rPr>
              <w:t>izvođač</w:t>
            </w:r>
            <w:r w:rsidR="002B1088" w:rsidRPr="00E34FCD">
              <w:rPr>
                <w:rFonts w:asciiTheme="minorHAnsi" w:hAnsiTheme="minorHAnsi" w:cstheme="minorHAnsi"/>
              </w:rPr>
              <w:t>e</w:t>
            </w:r>
            <w:r w:rsidRPr="00E34FCD">
              <w:rPr>
                <w:rFonts w:asciiTheme="minorHAnsi" w:hAnsiTheme="minorHAnsi" w:cstheme="minorHAnsi"/>
              </w:rPr>
              <w:t>.</w:t>
            </w:r>
          </w:p>
          <w:p w14:paraId="774739D6" w14:textId="3927AE97" w:rsidR="001868F2" w:rsidRPr="00E34FCD" w:rsidRDefault="001868F2">
            <w:pPr>
              <w:rPr>
                <w:rFonts w:asciiTheme="minorHAnsi" w:hAnsiTheme="minorHAnsi" w:cstheme="minorHAnsi"/>
              </w:rPr>
            </w:pPr>
            <w:r w:rsidRPr="00E34FCD">
              <w:rPr>
                <w:rFonts w:asciiTheme="minorHAnsi" w:hAnsiTheme="minorHAnsi" w:cstheme="minorHAnsi"/>
              </w:rPr>
              <w:t xml:space="preserve">Izvođač je dužan osigurati sve uvjete za izvršenje obveze Naručitelja da plaća neposredno </w:t>
            </w:r>
            <w:r w:rsidR="00225526" w:rsidRPr="00E34FCD">
              <w:rPr>
                <w:rFonts w:asciiTheme="minorHAnsi" w:hAnsiTheme="minorHAnsi" w:cstheme="minorHAnsi"/>
              </w:rPr>
              <w:t>Podizvođač</w:t>
            </w:r>
            <w:r w:rsidR="002B1088" w:rsidRPr="00E34FCD">
              <w:rPr>
                <w:rFonts w:asciiTheme="minorHAnsi" w:hAnsiTheme="minorHAnsi" w:cstheme="minorHAnsi"/>
              </w:rPr>
              <w:t>e</w:t>
            </w:r>
            <w:r w:rsidRPr="00E34FCD">
              <w:rPr>
                <w:rFonts w:asciiTheme="minorHAnsi" w:hAnsiTheme="minorHAnsi" w:cstheme="minorHAnsi"/>
              </w:rPr>
              <w:t xml:space="preserve"> za izvedene radove, isporučenu robu ili pružene usluge, sukladno zakonu kojim se uređuje javna nabava.</w:t>
            </w:r>
          </w:p>
          <w:p w14:paraId="6A319076" w14:textId="77777777" w:rsidR="001868F2" w:rsidRPr="00E34FCD" w:rsidRDefault="001868F2">
            <w:pPr>
              <w:rPr>
                <w:rFonts w:asciiTheme="minorHAnsi" w:hAnsiTheme="minorHAnsi" w:cstheme="minorHAnsi"/>
              </w:rPr>
            </w:pPr>
            <w:r w:rsidRPr="00E34FCD">
              <w:rPr>
                <w:rFonts w:asciiTheme="minorHAnsi" w:hAnsiTheme="minorHAnsi" w:cstheme="minorHAnsi"/>
              </w:rPr>
              <w:t>Izvođač može tijekom izvršenja ovog Ugovora od Naručitelja zahtijevati:</w:t>
            </w:r>
          </w:p>
          <w:p w14:paraId="0A7FE2D4" w14:textId="3651CA88" w:rsidR="001868F2" w:rsidRPr="00E34FCD" w:rsidRDefault="001868F2">
            <w:pPr>
              <w:numPr>
                <w:ilvl w:val="0"/>
                <w:numId w:val="41"/>
              </w:numPr>
              <w:spacing w:before="240" w:after="0"/>
              <w:rPr>
                <w:rFonts w:asciiTheme="minorHAnsi" w:hAnsiTheme="minorHAnsi" w:cstheme="minorHAnsi"/>
              </w:rPr>
            </w:pPr>
            <w:r w:rsidRPr="00E34FCD">
              <w:rPr>
                <w:rFonts w:asciiTheme="minorHAnsi" w:hAnsiTheme="minorHAnsi" w:cstheme="minorHAnsi"/>
              </w:rPr>
              <w:t xml:space="preserve">promjenu </w:t>
            </w:r>
            <w:r w:rsidR="00225526" w:rsidRPr="00E34FCD">
              <w:rPr>
                <w:rFonts w:asciiTheme="minorHAnsi" w:hAnsiTheme="minorHAnsi" w:cstheme="minorHAnsi"/>
              </w:rPr>
              <w:t>Podizvođač</w:t>
            </w:r>
            <w:r w:rsidR="00F43D6E" w:rsidRPr="00E34FCD">
              <w:rPr>
                <w:rFonts w:asciiTheme="minorHAnsi" w:hAnsiTheme="minorHAnsi" w:cstheme="minorHAnsi"/>
              </w:rPr>
              <w:t>a</w:t>
            </w:r>
            <w:r w:rsidRPr="00E34FCD">
              <w:rPr>
                <w:rFonts w:asciiTheme="minorHAnsi" w:hAnsiTheme="minorHAnsi" w:cstheme="minorHAnsi"/>
              </w:rPr>
              <w:t xml:space="preserve"> za onaj dio Ugovora koji je prethodno podugovorio,</w:t>
            </w:r>
          </w:p>
          <w:p w14:paraId="672D8EF8" w14:textId="77777777" w:rsidR="001868F2" w:rsidRPr="00E34FCD" w:rsidRDefault="001868F2">
            <w:pPr>
              <w:numPr>
                <w:ilvl w:val="0"/>
                <w:numId w:val="41"/>
              </w:numPr>
              <w:spacing w:after="0"/>
              <w:rPr>
                <w:rFonts w:asciiTheme="minorHAnsi" w:hAnsiTheme="minorHAnsi" w:cstheme="minorHAnsi"/>
              </w:rPr>
            </w:pPr>
            <w:r w:rsidRPr="00E34FCD">
              <w:rPr>
                <w:rFonts w:asciiTheme="minorHAnsi" w:hAnsiTheme="minorHAnsi" w:cstheme="minorHAnsi"/>
              </w:rPr>
              <w:t>preuzimanje izvršenja dijela Ugovora koji je prethodno podugovorio,</w:t>
            </w:r>
          </w:p>
          <w:p w14:paraId="59D2A386" w14:textId="1FDA72E0" w:rsidR="001868F2" w:rsidRPr="00E34FCD" w:rsidRDefault="001868F2">
            <w:pPr>
              <w:numPr>
                <w:ilvl w:val="0"/>
                <w:numId w:val="41"/>
              </w:numPr>
              <w:spacing w:after="0"/>
              <w:rPr>
                <w:rFonts w:asciiTheme="minorHAnsi" w:hAnsiTheme="minorHAnsi" w:cstheme="minorHAnsi"/>
              </w:rPr>
            </w:pPr>
            <w:r w:rsidRPr="00E34FCD">
              <w:rPr>
                <w:rFonts w:asciiTheme="minorHAnsi" w:hAnsiTheme="minorHAnsi" w:cstheme="minorHAnsi"/>
              </w:rPr>
              <w:t xml:space="preserve">uvođenje jednog ili više novih </w:t>
            </w:r>
            <w:r w:rsidR="00225526" w:rsidRPr="00E34FCD">
              <w:rPr>
                <w:rFonts w:asciiTheme="minorHAnsi" w:hAnsiTheme="minorHAnsi" w:cstheme="minorHAnsi"/>
              </w:rPr>
              <w:t>Podizvođač</w:t>
            </w:r>
            <w:r w:rsidRPr="00E34FCD">
              <w:rPr>
                <w:rFonts w:asciiTheme="minorHAnsi" w:hAnsiTheme="minorHAnsi" w:cstheme="minorHAnsi"/>
              </w:rPr>
              <w:t>a čiji ukupni udio ne smije prijeći 30% vrijednosti Ugovora neovisno o tome je li prethodno podugovorio dio Ugovora.</w:t>
            </w:r>
          </w:p>
          <w:p w14:paraId="10C5D5B4" w14:textId="2AB68BFB" w:rsidR="007F3FFC" w:rsidRDefault="007F3FFC">
            <w:pPr>
              <w:spacing w:before="240"/>
              <w:rPr>
                <w:rFonts w:asciiTheme="minorHAnsi" w:hAnsiTheme="minorHAnsi" w:cstheme="minorHAnsi"/>
                <w:color w:val="000000"/>
                <w:szCs w:val="20"/>
              </w:rPr>
            </w:pPr>
            <w:r>
              <w:rPr>
                <w:rFonts w:asciiTheme="minorHAnsi" w:hAnsiTheme="minorHAnsi" w:cstheme="minorHAnsi"/>
                <w:color w:val="000000"/>
                <w:szCs w:val="20"/>
              </w:rPr>
              <w:t xml:space="preserve">Za svaki od prethodno navedenih slučajeva ugovorne strane potpisati će dodatak </w:t>
            </w:r>
            <w:r w:rsidR="00896583">
              <w:rPr>
                <w:rFonts w:asciiTheme="minorHAnsi" w:hAnsiTheme="minorHAnsi" w:cstheme="minorHAnsi"/>
                <w:color w:val="000000"/>
                <w:szCs w:val="20"/>
              </w:rPr>
              <w:t>U</w:t>
            </w:r>
            <w:r>
              <w:rPr>
                <w:rFonts w:asciiTheme="minorHAnsi" w:hAnsiTheme="minorHAnsi" w:cstheme="minorHAnsi"/>
                <w:color w:val="000000"/>
                <w:szCs w:val="20"/>
              </w:rPr>
              <w:t>govor</w:t>
            </w:r>
            <w:r w:rsidR="00896583">
              <w:rPr>
                <w:rFonts w:asciiTheme="minorHAnsi" w:hAnsiTheme="minorHAnsi" w:cstheme="minorHAnsi"/>
                <w:color w:val="000000"/>
                <w:szCs w:val="20"/>
              </w:rPr>
              <w:t>u</w:t>
            </w:r>
            <w:r>
              <w:rPr>
                <w:rFonts w:asciiTheme="minorHAnsi" w:hAnsiTheme="minorHAnsi" w:cstheme="minorHAnsi"/>
                <w:color w:val="000000"/>
                <w:szCs w:val="20"/>
              </w:rPr>
              <w:t xml:space="preserve"> sukladno članku 13.9. </w:t>
            </w:r>
          </w:p>
          <w:p w14:paraId="43586977" w14:textId="303F8B0A" w:rsidR="00810299" w:rsidRPr="00E34FCD" w:rsidRDefault="00810299">
            <w:pPr>
              <w:spacing w:before="240"/>
              <w:rPr>
                <w:rFonts w:asciiTheme="minorHAnsi" w:hAnsiTheme="minorHAnsi" w:cstheme="minorHAnsi"/>
                <w:color w:val="000000"/>
                <w:szCs w:val="20"/>
              </w:rPr>
            </w:pPr>
            <w:r w:rsidRPr="00E34FCD">
              <w:rPr>
                <w:rFonts w:asciiTheme="minorHAnsi" w:hAnsiTheme="minorHAnsi" w:cstheme="minorHAnsi"/>
                <w:color w:val="000000"/>
                <w:szCs w:val="20"/>
              </w:rPr>
              <w:t>Uz zahtjev iz prethodnog stavka ovoga članka, Izvođač je obvezan Naručitelju dostaviti slijedeće podatke za novog Podizvođača:</w:t>
            </w:r>
          </w:p>
          <w:p w14:paraId="31D2CC6E" w14:textId="77777777" w:rsidR="00810299" w:rsidRPr="00E34FCD" w:rsidRDefault="00810299">
            <w:pPr>
              <w:numPr>
                <w:ilvl w:val="0"/>
                <w:numId w:val="42"/>
              </w:numPr>
              <w:spacing w:before="240" w:after="0" w:line="240" w:lineRule="auto"/>
              <w:jc w:val="left"/>
              <w:rPr>
                <w:rFonts w:asciiTheme="minorHAnsi" w:hAnsiTheme="minorHAnsi" w:cstheme="minorHAnsi"/>
                <w:color w:val="000000"/>
                <w:szCs w:val="20"/>
              </w:rPr>
            </w:pPr>
            <w:r w:rsidRPr="00E34FCD">
              <w:rPr>
                <w:rFonts w:asciiTheme="minorHAnsi" w:hAnsiTheme="minorHAnsi" w:cstheme="minorHAnsi"/>
                <w:color w:val="000000"/>
                <w:szCs w:val="20"/>
              </w:rPr>
              <w:t>naziv ili tvrtka, sjedište, OIB (ili nacionalni identifikacijski broj prema zemlji sjedišta Podizvođača, ako je primjenjivo) i broj računa Podizvođača, i</w:t>
            </w:r>
          </w:p>
          <w:p w14:paraId="298FDA3B" w14:textId="77777777" w:rsidR="00F24828" w:rsidRDefault="00810299">
            <w:pPr>
              <w:numPr>
                <w:ilvl w:val="0"/>
                <w:numId w:val="42"/>
              </w:numPr>
              <w:spacing w:after="0" w:line="240" w:lineRule="auto"/>
              <w:jc w:val="left"/>
              <w:rPr>
                <w:rFonts w:asciiTheme="minorHAnsi" w:hAnsiTheme="minorHAnsi" w:cstheme="minorHAnsi"/>
                <w:color w:val="000000"/>
                <w:szCs w:val="20"/>
              </w:rPr>
            </w:pPr>
            <w:r w:rsidRPr="00E34FCD">
              <w:rPr>
                <w:rFonts w:asciiTheme="minorHAnsi" w:hAnsiTheme="minorHAnsi" w:cstheme="minorHAnsi"/>
                <w:color w:val="000000"/>
                <w:szCs w:val="20"/>
              </w:rPr>
              <w:t>predmet, količina, vrijednost podugovora i postotni dio ugovora koji se daje u podugovor</w:t>
            </w:r>
            <w:r w:rsidR="00F24828">
              <w:rPr>
                <w:rFonts w:asciiTheme="minorHAnsi" w:hAnsiTheme="minorHAnsi" w:cstheme="minorHAnsi"/>
                <w:color w:val="000000"/>
                <w:szCs w:val="20"/>
              </w:rPr>
              <w:t>,</w:t>
            </w:r>
          </w:p>
          <w:p w14:paraId="7EF95566" w14:textId="78D5F0BA" w:rsidR="00810299" w:rsidRDefault="00F24828">
            <w:pPr>
              <w:numPr>
                <w:ilvl w:val="0"/>
                <w:numId w:val="42"/>
              </w:numPr>
              <w:spacing w:after="0" w:line="240" w:lineRule="auto"/>
              <w:jc w:val="left"/>
              <w:rPr>
                <w:rFonts w:asciiTheme="minorHAnsi" w:hAnsiTheme="minorHAnsi" w:cstheme="minorHAnsi"/>
                <w:color w:val="000000"/>
                <w:szCs w:val="20"/>
              </w:rPr>
            </w:pPr>
            <w:r w:rsidRPr="00F24828">
              <w:rPr>
                <w:rFonts w:asciiTheme="minorHAnsi" w:hAnsiTheme="minorHAnsi" w:cstheme="minorHAnsi"/>
                <w:color w:val="000000"/>
                <w:szCs w:val="20"/>
              </w:rPr>
              <w:t xml:space="preserve">europsku jedinstvenu dokumentaciju o nabavi </w:t>
            </w:r>
            <w:r>
              <w:rPr>
                <w:rFonts w:asciiTheme="minorHAnsi" w:hAnsiTheme="minorHAnsi" w:cstheme="minorHAnsi"/>
                <w:color w:val="000000"/>
                <w:szCs w:val="20"/>
              </w:rPr>
              <w:t>(</w:t>
            </w:r>
            <w:r w:rsidRPr="00F24828">
              <w:rPr>
                <w:rFonts w:asciiTheme="minorHAnsi" w:hAnsiTheme="minorHAnsi" w:cstheme="minorHAnsi"/>
                <w:color w:val="000000"/>
                <w:szCs w:val="20"/>
              </w:rPr>
              <w:t>ESPD</w:t>
            </w:r>
            <w:r>
              <w:rPr>
                <w:rFonts w:asciiTheme="minorHAnsi" w:hAnsiTheme="minorHAnsi" w:cstheme="minorHAnsi"/>
                <w:color w:val="000000"/>
                <w:szCs w:val="20"/>
              </w:rPr>
              <w:t>)</w:t>
            </w:r>
            <w:r w:rsidRPr="00F24828">
              <w:rPr>
                <w:rFonts w:asciiTheme="minorHAnsi" w:hAnsiTheme="minorHAnsi" w:cstheme="minorHAnsi"/>
                <w:color w:val="000000"/>
                <w:szCs w:val="20"/>
              </w:rPr>
              <w:t xml:space="preserve"> za </w:t>
            </w:r>
            <w:r>
              <w:rPr>
                <w:rFonts w:asciiTheme="minorHAnsi" w:hAnsiTheme="minorHAnsi" w:cstheme="minorHAnsi"/>
                <w:color w:val="000000"/>
                <w:szCs w:val="20"/>
              </w:rPr>
              <w:t>Podizvođače</w:t>
            </w:r>
            <w:r w:rsidR="00810299" w:rsidRPr="00E34FCD">
              <w:rPr>
                <w:rFonts w:asciiTheme="minorHAnsi" w:hAnsiTheme="minorHAnsi" w:cstheme="minorHAnsi"/>
                <w:color w:val="000000"/>
                <w:szCs w:val="20"/>
              </w:rPr>
              <w:t>.</w:t>
            </w:r>
            <w:r w:rsidR="003D5A54">
              <w:rPr>
                <w:rFonts w:asciiTheme="minorHAnsi" w:hAnsiTheme="minorHAnsi" w:cstheme="minorHAnsi"/>
                <w:color w:val="000000"/>
                <w:szCs w:val="20"/>
              </w:rPr>
              <w:t xml:space="preserve"> </w:t>
            </w:r>
          </w:p>
          <w:p w14:paraId="21DF509F" w14:textId="77777777" w:rsidR="003D5A54" w:rsidRDefault="003D5A54">
            <w:pPr>
              <w:spacing w:after="0" w:line="240" w:lineRule="auto"/>
              <w:jc w:val="left"/>
              <w:rPr>
                <w:rFonts w:asciiTheme="minorHAnsi" w:hAnsiTheme="minorHAnsi" w:cstheme="minorHAnsi"/>
                <w:color w:val="000000"/>
                <w:szCs w:val="20"/>
              </w:rPr>
            </w:pPr>
          </w:p>
          <w:p w14:paraId="5A864EA0" w14:textId="51D38CD4" w:rsidR="001868F2" w:rsidRPr="00C019ED" w:rsidRDefault="002A6733" w:rsidP="00C019ED">
            <w:pPr>
              <w:spacing w:after="0" w:line="240" w:lineRule="auto"/>
              <w:jc w:val="left"/>
              <w:rPr>
                <w:rFonts w:asciiTheme="minorHAnsi" w:hAnsiTheme="minorHAnsi" w:cstheme="minorHAnsi"/>
                <w:color w:val="000000"/>
                <w:szCs w:val="20"/>
              </w:rPr>
            </w:pPr>
            <w:r w:rsidRPr="00BE1FA4">
              <w:rPr>
                <w:rFonts w:asciiTheme="minorHAnsi" w:hAnsiTheme="minorHAnsi" w:cstheme="minorHAnsi"/>
                <w:color w:val="000000"/>
                <w:szCs w:val="20"/>
              </w:rPr>
              <w:t>Pri izračunu vrijednosti udjela Radova koji se ustupaju u podugovor, računati će se vrijednost svih elemenata izvedbe toga dijela Radova tj. troškove rada, ugrađenih materijala i opreme</w:t>
            </w:r>
            <w:r w:rsidR="00D34292">
              <w:rPr>
                <w:rFonts w:asciiTheme="minorHAnsi" w:hAnsiTheme="minorHAnsi" w:cstheme="minorHAnsi"/>
                <w:color w:val="000000"/>
                <w:szCs w:val="20"/>
              </w:rPr>
              <w:t xml:space="preserve"> te</w:t>
            </w:r>
            <w:r w:rsidR="00D34292" w:rsidRPr="00BE1FA4">
              <w:rPr>
                <w:rFonts w:asciiTheme="minorHAnsi" w:hAnsiTheme="minorHAnsi" w:cstheme="minorHAnsi"/>
                <w:color w:val="000000"/>
                <w:szCs w:val="20"/>
              </w:rPr>
              <w:t xml:space="preserve"> </w:t>
            </w:r>
            <w:r w:rsidRPr="00BE1FA4">
              <w:rPr>
                <w:rFonts w:asciiTheme="minorHAnsi" w:hAnsiTheme="minorHAnsi" w:cstheme="minorHAnsi"/>
                <w:color w:val="000000"/>
                <w:szCs w:val="20"/>
              </w:rPr>
              <w:t>pripadajućih usluga.</w:t>
            </w:r>
          </w:p>
        </w:tc>
      </w:tr>
    </w:tbl>
    <w:p w14:paraId="5C1BB855" w14:textId="0EB3C335"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5C7A0194" w14:textId="77777777" w:rsidTr="001A494F">
        <w:tc>
          <w:tcPr>
            <w:tcW w:w="1951" w:type="dxa"/>
          </w:tcPr>
          <w:p w14:paraId="2E7B7936" w14:textId="2B5152F5"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 xml:space="preserve">4.5. Imenovani </w:t>
            </w:r>
            <w:r w:rsidR="00225526" w:rsidRPr="00E34FCD">
              <w:rPr>
                <w:rFonts w:asciiTheme="minorHAnsi" w:hAnsiTheme="minorHAnsi" w:cstheme="minorHAnsi"/>
                <w:b/>
              </w:rPr>
              <w:t>Podizvođač</w:t>
            </w:r>
            <w:r w:rsidR="00F43D6E" w:rsidRPr="00E34FCD">
              <w:rPr>
                <w:rFonts w:asciiTheme="minorHAnsi" w:hAnsiTheme="minorHAnsi" w:cstheme="minorHAnsi"/>
                <w:b/>
              </w:rPr>
              <w:t>i</w:t>
            </w:r>
          </w:p>
        </w:tc>
        <w:tc>
          <w:tcPr>
            <w:tcW w:w="284" w:type="dxa"/>
          </w:tcPr>
          <w:p w14:paraId="51E5C869" w14:textId="77777777" w:rsidR="001A494F" w:rsidRPr="00E34FCD" w:rsidRDefault="001A494F" w:rsidP="005B6AB2">
            <w:pPr>
              <w:jc w:val="center"/>
              <w:rPr>
                <w:rFonts w:asciiTheme="minorHAnsi" w:hAnsiTheme="minorHAnsi" w:cstheme="minorHAnsi"/>
                <w:b/>
                <w:bCs/>
              </w:rPr>
            </w:pPr>
          </w:p>
        </w:tc>
        <w:tc>
          <w:tcPr>
            <w:tcW w:w="7087" w:type="dxa"/>
          </w:tcPr>
          <w:p w14:paraId="77463C08" w14:textId="77777777" w:rsidR="001A494F" w:rsidRPr="00E34FCD" w:rsidRDefault="001A494F">
            <w:pPr>
              <w:pStyle w:val="Default"/>
              <w:spacing w:line="276" w:lineRule="auto"/>
              <w:jc w:val="both"/>
              <w:rPr>
                <w:rFonts w:asciiTheme="minorHAnsi" w:eastAsia="Calibri" w:hAnsiTheme="minorHAnsi" w:cstheme="minorHAnsi"/>
                <w:i/>
                <w:color w:val="auto"/>
                <w:sz w:val="20"/>
                <w:szCs w:val="22"/>
                <w:lang w:val="hr-HR"/>
              </w:rPr>
            </w:pPr>
            <w:r w:rsidRPr="00E34FCD">
              <w:rPr>
                <w:rFonts w:asciiTheme="minorHAnsi" w:eastAsia="Calibri" w:hAnsiTheme="minorHAnsi" w:cstheme="minorHAnsi"/>
                <w:i/>
                <w:color w:val="auto"/>
                <w:sz w:val="20"/>
                <w:szCs w:val="22"/>
                <w:lang w:val="hr-HR"/>
              </w:rPr>
              <w:t>Članak 4.5. briše se u cijelosti.</w:t>
            </w:r>
          </w:p>
        </w:tc>
      </w:tr>
    </w:tbl>
    <w:p w14:paraId="4F9B8293"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0A3C7715" w14:textId="77777777" w:rsidTr="001A494F">
        <w:tc>
          <w:tcPr>
            <w:tcW w:w="1951" w:type="dxa"/>
          </w:tcPr>
          <w:p w14:paraId="1BED2C41"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rPr>
              <w:t>4.6 Suradnja</w:t>
            </w:r>
          </w:p>
        </w:tc>
        <w:tc>
          <w:tcPr>
            <w:tcW w:w="284" w:type="dxa"/>
          </w:tcPr>
          <w:p w14:paraId="74C76DD6" w14:textId="77777777" w:rsidR="001A494F" w:rsidRPr="00E34FCD" w:rsidRDefault="001A494F" w:rsidP="005B6AB2">
            <w:pPr>
              <w:jc w:val="center"/>
              <w:rPr>
                <w:rFonts w:asciiTheme="minorHAnsi" w:hAnsiTheme="minorHAnsi" w:cstheme="minorHAnsi"/>
                <w:b/>
                <w:bCs/>
              </w:rPr>
            </w:pPr>
          </w:p>
        </w:tc>
        <w:tc>
          <w:tcPr>
            <w:tcW w:w="7087" w:type="dxa"/>
          </w:tcPr>
          <w:p w14:paraId="0DC1D921" w14:textId="77777777" w:rsidR="00810299" w:rsidRPr="00E34FCD" w:rsidRDefault="00810299">
            <w:pPr>
              <w:autoSpaceDE w:val="0"/>
              <w:autoSpaceDN w:val="0"/>
              <w:adjustRightInd w:val="0"/>
              <w:rPr>
                <w:rFonts w:asciiTheme="minorHAnsi" w:eastAsia="Calibri" w:hAnsiTheme="minorHAnsi" w:cstheme="minorHAnsi"/>
                <w:i/>
                <w:sz w:val="18"/>
                <w:szCs w:val="20"/>
              </w:rPr>
            </w:pPr>
            <w:r w:rsidRPr="00E34FCD">
              <w:rPr>
                <w:rFonts w:asciiTheme="minorHAnsi" w:eastAsia="Calibri" w:hAnsiTheme="minorHAnsi" w:cstheme="minorHAnsi"/>
                <w:bCs/>
                <w:i/>
              </w:rPr>
              <w:t xml:space="preserve">Točke (b) i (c) </w:t>
            </w:r>
            <w:r w:rsidRPr="00E34FCD">
              <w:rPr>
                <w:rFonts w:asciiTheme="minorHAnsi" w:eastAsia="Calibri" w:hAnsiTheme="minorHAnsi" w:cstheme="minorHAnsi"/>
                <w:i/>
              </w:rPr>
              <w:t>prvog stavka mijenjaju se na sljedeći način:</w:t>
            </w:r>
          </w:p>
          <w:p w14:paraId="60B39284" w14:textId="3C3D5636" w:rsidR="00810299" w:rsidRPr="00E34FCD" w:rsidRDefault="00810299">
            <w:pPr>
              <w:pStyle w:val="Default"/>
              <w:numPr>
                <w:ilvl w:val="0"/>
                <w:numId w:val="48"/>
              </w:numPr>
              <w:spacing w:after="160" w:line="276" w:lineRule="auto"/>
              <w:jc w:val="both"/>
              <w:rPr>
                <w:rFonts w:asciiTheme="minorHAnsi" w:eastAsia="Calibri" w:hAnsiTheme="minorHAnsi" w:cstheme="minorHAnsi"/>
                <w:sz w:val="20"/>
                <w:szCs w:val="20"/>
              </w:rPr>
            </w:pPr>
            <w:r w:rsidRPr="00E34FCD">
              <w:rPr>
                <w:rFonts w:asciiTheme="minorHAnsi" w:eastAsia="Calibri" w:hAnsiTheme="minorHAnsi" w:cstheme="minorHAnsi"/>
                <w:sz w:val="20"/>
                <w:szCs w:val="20"/>
              </w:rPr>
              <w:t>svim drugim izvođačima i dobavljačima opreme koje angažira Naručitelj i</w:t>
            </w:r>
          </w:p>
          <w:p w14:paraId="67DC51D6" w14:textId="6408AF63" w:rsidR="001A494F" w:rsidRPr="00E34FCD" w:rsidRDefault="00810299">
            <w:pPr>
              <w:pStyle w:val="Default"/>
              <w:numPr>
                <w:ilvl w:val="0"/>
                <w:numId w:val="48"/>
              </w:numPr>
              <w:spacing w:after="160" w:line="276" w:lineRule="auto"/>
              <w:jc w:val="both"/>
              <w:rPr>
                <w:rFonts w:asciiTheme="minorHAnsi" w:eastAsia="Calibri" w:hAnsiTheme="minorHAnsi" w:cstheme="minorHAnsi"/>
                <w:sz w:val="20"/>
                <w:szCs w:val="20"/>
              </w:rPr>
            </w:pPr>
            <w:r w:rsidRPr="00E34FCD">
              <w:rPr>
                <w:rFonts w:asciiTheme="minorHAnsi" w:eastAsia="Calibri" w:hAnsiTheme="minorHAnsi" w:cstheme="minorHAnsi"/>
                <w:sz w:val="20"/>
                <w:szCs w:val="20"/>
              </w:rPr>
              <w:t>osoblju svakog zakonski konstituiranog javnog tijela ili isporučitelja komunalnih usluga.</w:t>
            </w:r>
          </w:p>
        </w:tc>
      </w:tr>
    </w:tbl>
    <w:p w14:paraId="4CB1092A"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231CFD67" w14:textId="77777777" w:rsidTr="001A494F">
        <w:tc>
          <w:tcPr>
            <w:tcW w:w="1951" w:type="dxa"/>
          </w:tcPr>
          <w:p w14:paraId="3EB9745D"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rPr>
              <w:t>4.7 Iskolčenje</w:t>
            </w:r>
          </w:p>
        </w:tc>
        <w:tc>
          <w:tcPr>
            <w:tcW w:w="284" w:type="dxa"/>
          </w:tcPr>
          <w:p w14:paraId="6BB1E109" w14:textId="77777777" w:rsidR="001A494F" w:rsidRPr="00E34FCD" w:rsidRDefault="001A494F" w:rsidP="005B6AB2">
            <w:pPr>
              <w:rPr>
                <w:rFonts w:asciiTheme="minorHAnsi" w:hAnsiTheme="minorHAnsi" w:cstheme="minorHAnsi"/>
                <w:b/>
                <w:bCs/>
              </w:rPr>
            </w:pPr>
          </w:p>
        </w:tc>
        <w:tc>
          <w:tcPr>
            <w:tcW w:w="7087" w:type="dxa"/>
          </w:tcPr>
          <w:p w14:paraId="5A970C1F" w14:textId="77777777" w:rsidR="00810299" w:rsidRPr="00E34FCD" w:rsidRDefault="00810299">
            <w:pPr>
              <w:rPr>
                <w:rFonts w:asciiTheme="minorHAnsi" w:hAnsiTheme="minorHAnsi" w:cstheme="minorHAnsi"/>
                <w:bCs/>
                <w:i/>
                <w:color w:val="000000"/>
                <w:szCs w:val="20"/>
              </w:rPr>
            </w:pPr>
            <w:r w:rsidRPr="00E34FCD">
              <w:rPr>
                <w:rFonts w:asciiTheme="minorHAnsi" w:hAnsiTheme="minorHAnsi" w:cstheme="minorHAnsi"/>
                <w:bCs/>
                <w:i/>
                <w:color w:val="000000"/>
                <w:szCs w:val="20"/>
              </w:rPr>
              <w:t>Dodati na kraju prvog stavka:</w:t>
            </w:r>
          </w:p>
          <w:p w14:paraId="4D21C204" w14:textId="21E5E88B" w:rsidR="001A494F" w:rsidRPr="00E34FCD" w:rsidRDefault="00810299">
            <w:pPr>
              <w:rPr>
                <w:rFonts w:asciiTheme="minorHAnsi" w:hAnsiTheme="minorHAnsi" w:cstheme="minorHAnsi"/>
              </w:rPr>
            </w:pPr>
            <w:r w:rsidRPr="00E34FCD">
              <w:rPr>
                <w:rFonts w:asciiTheme="minorHAnsi" w:hAnsiTheme="minorHAnsi" w:cstheme="minorHAnsi"/>
                <w:color w:val="000000"/>
                <w:szCs w:val="20"/>
              </w:rPr>
              <w:t>Izvođač će osigurati da iskolčenje izvede osoba ovlaštena prema članku 58. Zakona o gradnji (Narodne novine br. 153/13, 20/17</w:t>
            </w:r>
            <w:r w:rsidR="003B066F">
              <w:rPr>
                <w:rFonts w:asciiTheme="minorHAnsi" w:hAnsiTheme="minorHAnsi" w:cstheme="minorHAnsi"/>
                <w:color w:val="000000"/>
                <w:szCs w:val="20"/>
              </w:rPr>
              <w:t>, 39/19</w:t>
            </w:r>
            <w:r w:rsidR="00E4698E" w:rsidRPr="00E34FCD">
              <w:rPr>
                <w:rFonts w:asciiTheme="minorHAnsi" w:hAnsiTheme="minorHAnsi" w:cstheme="minorHAnsi"/>
                <w:szCs w:val="20"/>
              </w:rPr>
              <w:t xml:space="preserve"> s izmjenama i dopunama</w:t>
            </w:r>
            <w:r w:rsidRPr="00E34FCD">
              <w:rPr>
                <w:rFonts w:asciiTheme="minorHAnsi" w:hAnsiTheme="minorHAnsi" w:cstheme="minorHAnsi"/>
                <w:color w:val="000000"/>
                <w:szCs w:val="20"/>
              </w:rPr>
              <w:t>).</w:t>
            </w:r>
          </w:p>
        </w:tc>
      </w:tr>
    </w:tbl>
    <w:p w14:paraId="2A322C1D"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373315CF" w14:textId="77777777" w:rsidTr="001A494F">
        <w:tc>
          <w:tcPr>
            <w:tcW w:w="1951" w:type="dxa"/>
          </w:tcPr>
          <w:p w14:paraId="61D32A40" w14:textId="77777777" w:rsidR="001A494F" w:rsidRPr="00E34FCD" w:rsidRDefault="001A494F" w:rsidP="005B6AB2">
            <w:pPr>
              <w:jc w:val="left"/>
              <w:rPr>
                <w:rFonts w:asciiTheme="minorHAnsi" w:hAnsiTheme="minorHAnsi" w:cstheme="minorHAnsi"/>
              </w:rPr>
            </w:pPr>
            <w:r w:rsidRPr="00E34FCD">
              <w:rPr>
                <w:rFonts w:asciiTheme="minorHAnsi" w:hAnsiTheme="minorHAnsi" w:cstheme="minorHAnsi"/>
                <w:b/>
              </w:rPr>
              <w:t>4.8 Sigurnosni postupci</w:t>
            </w:r>
          </w:p>
        </w:tc>
        <w:tc>
          <w:tcPr>
            <w:tcW w:w="284" w:type="dxa"/>
          </w:tcPr>
          <w:p w14:paraId="7D08D1A8" w14:textId="77777777" w:rsidR="001A494F" w:rsidRPr="00E34FCD" w:rsidRDefault="001A494F" w:rsidP="005B6AB2">
            <w:pPr>
              <w:jc w:val="center"/>
              <w:rPr>
                <w:rFonts w:asciiTheme="minorHAnsi" w:hAnsiTheme="minorHAnsi" w:cstheme="minorHAnsi"/>
                <w:b/>
                <w:bCs/>
              </w:rPr>
            </w:pPr>
          </w:p>
        </w:tc>
        <w:tc>
          <w:tcPr>
            <w:tcW w:w="7087" w:type="dxa"/>
          </w:tcPr>
          <w:p w14:paraId="56601643" w14:textId="77777777" w:rsidR="001A494F" w:rsidRPr="00E34FCD" w:rsidRDefault="001A494F" w:rsidP="005B6AB2">
            <w:pPr>
              <w:keepLines/>
              <w:widowControl w:val="0"/>
              <w:rPr>
                <w:rFonts w:asciiTheme="minorHAnsi" w:hAnsiTheme="minorHAnsi" w:cstheme="minorHAnsi"/>
                <w:bCs/>
                <w:i/>
              </w:rPr>
            </w:pPr>
            <w:r w:rsidRPr="00E34FCD">
              <w:rPr>
                <w:rFonts w:asciiTheme="minorHAnsi" w:hAnsiTheme="minorHAnsi" w:cstheme="minorHAnsi"/>
                <w:i/>
              </w:rPr>
              <w:t>Promijeniti točku (a) ovog Članka tako da glasi</w:t>
            </w:r>
            <w:r w:rsidRPr="00E34FCD">
              <w:rPr>
                <w:rFonts w:asciiTheme="minorHAnsi" w:hAnsiTheme="minorHAnsi" w:cstheme="minorHAnsi"/>
                <w:bCs/>
                <w:i/>
              </w:rPr>
              <w:t>:</w:t>
            </w:r>
          </w:p>
          <w:p w14:paraId="3F42E879" w14:textId="7A1182FE" w:rsidR="001A494F" w:rsidRDefault="001A494F">
            <w:pPr>
              <w:autoSpaceDE w:val="0"/>
              <w:autoSpaceDN w:val="0"/>
              <w:adjustRightInd w:val="0"/>
              <w:spacing w:after="0"/>
              <w:rPr>
                <w:rFonts w:asciiTheme="minorHAnsi" w:hAnsiTheme="minorHAnsi" w:cstheme="minorHAnsi"/>
              </w:rPr>
            </w:pPr>
            <w:r w:rsidRPr="00E34FCD">
              <w:rPr>
                <w:rFonts w:asciiTheme="minorHAnsi" w:hAnsiTheme="minorHAnsi" w:cstheme="minorHAnsi"/>
              </w:rPr>
              <w:t>„zadovoljavati sve odgovarajuće sigurnosne propise, pravila i specifikacije, naročito Zakon</w:t>
            </w:r>
            <w:r w:rsidR="00FF46CB">
              <w:rPr>
                <w:rFonts w:asciiTheme="minorHAnsi" w:hAnsiTheme="minorHAnsi" w:cstheme="minorHAnsi"/>
              </w:rPr>
              <w:t>a</w:t>
            </w:r>
            <w:r w:rsidRPr="00E34FCD">
              <w:rPr>
                <w:rFonts w:asciiTheme="minorHAnsi" w:hAnsiTheme="minorHAnsi" w:cstheme="minorHAnsi"/>
              </w:rPr>
              <w:t xml:space="preserve"> o zaštiti na radu (Narodne novine br. </w:t>
            </w:r>
            <w:r w:rsidR="0095399B" w:rsidRPr="00E34FCD">
              <w:rPr>
                <w:rFonts w:asciiTheme="minorHAnsi" w:hAnsiTheme="minorHAnsi" w:cstheme="minorHAnsi"/>
              </w:rPr>
              <w:t>71/14, 118/14, 154/14</w:t>
            </w:r>
            <w:r w:rsidR="00D01B78" w:rsidRPr="00D01B78">
              <w:rPr>
                <w:rFonts w:asciiTheme="minorHAnsi" w:hAnsiTheme="minorHAnsi" w:cstheme="minorHAnsi"/>
              </w:rPr>
              <w:t xml:space="preserve">, </w:t>
            </w:r>
            <w:r w:rsidR="00D01B78" w:rsidRPr="00D01B78">
              <w:rPr>
                <w:rFonts w:ascii="Calibri" w:hAnsi="Calibri" w:cs="Calibri"/>
              </w:rPr>
              <w:t>94/18, 96/18 s izmjenama i dopunama</w:t>
            </w:r>
            <w:r w:rsidRPr="00D01B78">
              <w:rPr>
                <w:rFonts w:asciiTheme="minorHAnsi" w:hAnsiTheme="minorHAnsi" w:cstheme="minorHAnsi"/>
              </w:rPr>
              <w:t>)</w:t>
            </w:r>
            <w:r w:rsidRPr="00E34FCD">
              <w:rPr>
                <w:rFonts w:asciiTheme="minorHAnsi" w:hAnsiTheme="minorHAnsi" w:cstheme="minorHAnsi"/>
              </w:rPr>
              <w:t xml:space="preserve"> u vezi svih mjera, postupaka i administrativnih koraka potrebnih za potpunu zaštitu na radu.“ </w:t>
            </w:r>
          </w:p>
          <w:p w14:paraId="1B25F31C" w14:textId="0F4E09FF" w:rsidR="00FF46CB" w:rsidRPr="00E34FCD" w:rsidRDefault="00FF46CB">
            <w:pPr>
              <w:autoSpaceDE w:val="0"/>
              <w:autoSpaceDN w:val="0"/>
              <w:adjustRightInd w:val="0"/>
              <w:spacing w:after="0"/>
              <w:rPr>
                <w:rFonts w:asciiTheme="minorHAnsi" w:hAnsiTheme="minorHAnsi" w:cstheme="minorHAnsi"/>
                <w:i/>
              </w:rPr>
            </w:pPr>
          </w:p>
          <w:p w14:paraId="04DD4586" w14:textId="77777777" w:rsidR="001A494F" w:rsidRPr="00E34FCD" w:rsidRDefault="001A494F">
            <w:pPr>
              <w:autoSpaceDE w:val="0"/>
              <w:autoSpaceDN w:val="0"/>
              <w:adjustRightInd w:val="0"/>
              <w:spacing w:after="0"/>
              <w:ind w:left="-393"/>
              <w:rPr>
                <w:rFonts w:asciiTheme="minorHAnsi" w:hAnsiTheme="minorHAnsi" w:cstheme="minorHAnsi"/>
                <w:i/>
              </w:rPr>
            </w:pPr>
          </w:p>
          <w:p w14:paraId="37C0D7CF" w14:textId="77777777" w:rsidR="00D16EB9" w:rsidRPr="00E34FCD" w:rsidRDefault="00D16EB9">
            <w:pPr>
              <w:autoSpaceDE w:val="0"/>
              <w:autoSpaceDN w:val="0"/>
              <w:adjustRightInd w:val="0"/>
              <w:spacing w:after="0"/>
              <w:ind w:left="-393"/>
              <w:rPr>
                <w:rFonts w:asciiTheme="minorHAnsi" w:hAnsiTheme="minorHAnsi" w:cstheme="minorHAnsi"/>
                <w:i/>
              </w:rPr>
            </w:pPr>
          </w:p>
          <w:p w14:paraId="7C23E787" w14:textId="77777777" w:rsidR="001A494F" w:rsidRPr="00E34FCD" w:rsidRDefault="001A494F">
            <w:pPr>
              <w:autoSpaceDE w:val="0"/>
              <w:autoSpaceDN w:val="0"/>
              <w:adjustRightInd w:val="0"/>
              <w:ind w:left="33"/>
              <w:rPr>
                <w:rFonts w:asciiTheme="minorHAnsi" w:hAnsiTheme="minorHAnsi" w:cstheme="minorHAnsi"/>
                <w:i/>
              </w:rPr>
            </w:pPr>
            <w:r w:rsidRPr="00E34FCD">
              <w:rPr>
                <w:rFonts w:asciiTheme="minorHAnsi" w:hAnsiTheme="minorHAnsi" w:cstheme="minorHAnsi"/>
                <w:i/>
              </w:rPr>
              <w:t>Dodati na kraju ovog Članka:</w:t>
            </w:r>
          </w:p>
          <w:p w14:paraId="08762340" w14:textId="624579D7" w:rsidR="001A494F" w:rsidRPr="00E34FCD" w:rsidRDefault="001A494F">
            <w:pPr>
              <w:autoSpaceDE w:val="0"/>
              <w:autoSpaceDN w:val="0"/>
              <w:adjustRightInd w:val="0"/>
              <w:ind w:left="33"/>
              <w:rPr>
                <w:rFonts w:asciiTheme="minorHAnsi" w:hAnsiTheme="minorHAnsi" w:cstheme="minorHAnsi"/>
                <w:bCs/>
              </w:rPr>
            </w:pPr>
            <w:r w:rsidRPr="00E34FCD">
              <w:rPr>
                <w:rFonts w:asciiTheme="minorHAnsi" w:hAnsiTheme="minorHAnsi" w:cstheme="minorHAnsi"/>
              </w:rPr>
              <w:t xml:space="preserve">Sigurnost mora biti na dnevnom redu svih gradilišnih sastanaka i planovi za </w:t>
            </w:r>
            <w:r w:rsidR="00810299" w:rsidRPr="00E34FCD">
              <w:rPr>
                <w:rFonts w:asciiTheme="minorHAnsi" w:hAnsiTheme="minorHAnsi" w:cstheme="minorHAnsi"/>
              </w:rPr>
              <w:t>izbjegavanje</w:t>
            </w:r>
            <w:r w:rsidRPr="00E34FCD">
              <w:rPr>
                <w:rFonts w:asciiTheme="minorHAnsi" w:hAnsiTheme="minorHAnsi" w:cstheme="minorHAnsi"/>
              </w:rPr>
              <w:t xml:space="preserve"> rizika moraju biti dogovoreni između Inženjera i Predstavnika Izvođača i uključeni u prijedlog Izvođačeve organizacije i metode građenja koje podnosi sukladno Članku 4.1 [Opće obveze Izvođača].</w:t>
            </w:r>
          </w:p>
        </w:tc>
      </w:tr>
    </w:tbl>
    <w:p w14:paraId="3DD86B95"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1A276244" w14:textId="77777777" w:rsidTr="001A494F">
        <w:tc>
          <w:tcPr>
            <w:tcW w:w="1951" w:type="dxa"/>
          </w:tcPr>
          <w:p w14:paraId="32A4149D" w14:textId="77777777" w:rsidR="001A494F" w:rsidRPr="00E34FCD" w:rsidRDefault="001A494F" w:rsidP="005B6AB2">
            <w:pPr>
              <w:jc w:val="left"/>
              <w:rPr>
                <w:rFonts w:asciiTheme="minorHAnsi" w:hAnsiTheme="minorHAnsi" w:cstheme="minorHAnsi"/>
                <w:sz w:val="18"/>
              </w:rPr>
            </w:pPr>
            <w:r w:rsidRPr="00E34FCD">
              <w:rPr>
                <w:rFonts w:asciiTheme="minorHAnsi" w:hAnsiTheme="minorHAnsi" w:cstheme="minorHAnsi"/>
                <w:b/>
              </w:rPr>
              <w:t>4.9 Osiguranje kvalitete</w:t>
            </w:r>
          </w:p>
        </w:tc>
        <w:tc>
          <w:tcPr>
            <w:tcW w:w="284" w:type="dxa"/>
          </w:tcPr>
          <w:p w14:paraId="5BB78A93" w14:textId="77777777" w:rsidR="001A494F" w:rsidRPr="00E34FCD" w:rsidRDefault="001A494F" w:rsidP="005B6AB2">
            <w:pPr>
              <w:jc w:val="center"/>
              <w:rPr>
                <w:rFonts w:asciiTheme="minorHAnsi" w:hAnsiTheme="minorHAnsi" w:cstheme="minorHAnsi"/>
                <w:b/>
                <w:bCs/>
              </w:rPr>
            </w:pPr>
          </w:p>
        </w:tc>
        <w:tc>
          <w:tcPr>
            <w:tcW w:w="7087" w:type="dxa"/>
          </w:tcPr>
          <w:p w14:paraId="50078777" w14:textId="77777777" w:rsidR="00810299" w:rsidRPr="00E34FCD" w:rsidRDefault="00810299">
            <w:pPr>
              <w:rPr>
                <w:rFonts w:asciiTheme="minorHAnsi" w:hAnsiTheme="minorHAnsi" w:cstheme="minorHAnsi"/>
                <w:bCs/>
                <w:i/>
                <w:color w:val="000000"/>
                <w:szCs w:val="20"/>
              </w:rPr>
            </w:pPr>
            <w:r w:rsidRPr="00E34FCD">
              <w:rPr>
                <w:rFonts w:asciiTheme="minorHAnsi" w:hAnsiTheme="minorHAnsi" w:cstheme="minorHAnsi"/>
                <w:bCs/>
                <w:i/>
                <w:color w:val="000000"/>
                <w:szCs w:val="20"/>
              </w:rPr>
              <w:t>Dodati na kraju ovog Članka:</w:t>
            </w:r>
          </w:p>
          <w:p w14:paraId="4BE4B68C" w14:textId="77777777" w:rsidR="00810299" w:rsidRPr="00E34FCD" w:rsidRDefault="00810299">
            <w:pPr>
              <w:widowControl w:val="0"/>
              <w:rPr>
                <w:rFonts w:asciiTheme="minorHAnsi" w:hAnsiTheme="minorHAnsi" w:cstheme="minorHAnsi"/>
                <w:szCs w:val="20"/>
              </w:rPr>
            </w:pPr>
            <w:r w:rsidRPr="00E34FCD">
              <w:rPr>
                <w:rFonts w:asciiTheme="minorHAnsi" w:hAnsiTheme="minorHAnsi" w:cstheme="minorHAnsi"/>
                <w:szCs w:val="20"/>
              </w:rPr>
              <w:t>Izvođač će dostaviti Inženjeru na odobrenje Sustav osiguranja kvalitete posebno napravljen za ovaj Ugovor. Sustav će obuhvaćati najmanje (prema standardu serije ISO 9000):</w:t>
            </w:r>
          </w:p>
          <w:p w14:paraId="203BFC4B" w14:textId="77777777" w:rsidR="00810299" w:rsidRPr="00E34FCD" w:rsidRDefault="00810299">
            <w:pPr>
              <w:pStyle w:val="Odlomakpopisa"/>
              <w:widowControl w:val="0"/>
              <w:numPr>
                <w:ilvl w:val="0"/>
                <w:numId w:val="49"/>
              </w:numPr>
              <w:spacing w:after="0" w:line="240" w:lineRule="auto"/>
              <w:jc w:val="left"/>
              <w:rPr>
                <w:rFonts w:asciiTheme="minorHAnsi" w:hAnsiTheme="minorHAnsi" w:cstheme="minorHAnsi"/>
                <w:noProof/>
                <w:szCs w:val="20"/>
              </w:rPr>
            </w:pPr>
            <w:r w:rsidRPr="00E34FCD">
              <w:rPr>
                <w:rFonts w:asciiTheme="minorHAnsi" w:hAnsiTheme="minorHAnsi" w:cstheme="minorHAnsi"/>
                <w:noProof/>
                <w:szCs w:val="20"/>
              </w:rPr>
              <w:t>Organizacijsku strukturu Izvođača,</w:t>
            </w:r>
          </w:p>
          <w:p w14:paraId="384A7E25" w14:textId="77777777" w:rsidR="00810299" w:rsidRPr="00E34FCD" w:rsidRDefault="00810299">
            <w:pPr>
              <w:pStyle w:val="Odlomakpopisa"/>
              <w:widowControl w:val="0"/>
              <w:numPr>
                <w:ilvl w:val="0"/>
                <w:numId w:val="49"/>
              </w:numPr>
              <w:spacing w:after="0" w:line="240" w:lineRule="auto"/>
              <w:jc w:val="left"/>
              <w:rPr>
                <w:rFonts w:asciiTheme="minorHAnsi" w:hAnsiTheme="minorHAnsi" w:cstheme="minorHAnsi"/>
                <w:noProof/>
                <w:szCs w:val="20"/>
              </w:rPr>
            </w:pPr>
            <w:r w:rsidRPr="00E34FCD">
              <w:rPr>
                <w:rFonts w:asciiTheme="minorHAnsi" w:hAnsiTheme="minorHAnsi" w:cstheme="minorHAnsi"/>
                <w:noProof/>
                <w:szCs w:val="20"/>
              </w:rPr>
              <w:t>Rukovodnu strukturu i ovlaštenja,</w:t>
            </w:r>
          </w:p>
          <w:p w14:paraId="1CD6346D" w14:textId="77777777" w:rsidR="00810299" w:rsidRPr="00E34FCD" w:rsidRDefault="00810299">
            <w:pPr>
              <w:pStyle w:val="Odlomakpopisa"/>
              <w:widowControl w:val="0"/>
              <w:numPr>
                <w:ilvl w:val="0"/>
                <w:numId w:val="49"/>
              </w:numPr>
              <w:spacing w:after="0" w:line="240" w:lineRule="auto"/>
              <w:jc w:val="left"/>
              <w:rPr>
                <w:rFonts w:asciiTheme="minorHAnsi" w:hAnsiTheme="minorHAnsi" w:cstheme="minorHAnsi"/>
                <w:noProof/>
                <w:szCs w:val="20"/>
              </w:rPr>
            </w:pPr>
            <w:r w:rsidRPr="00E34FCD">
              <w:rPr>
                <w:rFonts w:asciiTheme="minorHAnsi" w:hAnsiTheme="minorHAnsi" w:cstheme="minorHAnsi"/>
                <w:noProof/>
                <w:szCs w:val="20"/>
              </w:rPr>
              <w:t>Način kontrole dokumentacije,</w:t>
            </w:r>
          </w:p>
          <w:p w14:paraId="60A5EB0C" w14:textId="77777777" w:rsidR="00810299" w:rsidRPr="00E34FCD" w:rsidRDefault="00810299">
            <w:pPr>
              <w:pStyle w:val="Odlomakpopisa"/>
              <w:widowControl w:val="0"/>
              <w:numPr>
                <w:ilvl w:val="0"/>
                <w:numId w:val="49"/>
              </w:numPr>
              <w:spacing w:after="0" w:line="240" w:lineRule="auto"/>
              <w:jc w:val="left"/>
              <w:rPr>
                <w:rFonts w:asciiTheme="minorHAnsi" w:hAnsiTheme="minorHAnsi" w:cstheme="minorHAnsi"/>
                <w:noProof/>
                <w:szCs w:val="20"/>
              </w:rPr>
            </w:pPr>
            <w:r w:rsidRPr="00E34FCD">
              <w:rPr>
                <w:rFonts w:asciiTheme="minorHAnsi" w:hAnsiTheme="minorHAnsi" w:cstheme="minorHAnsi"/>
                <w:noProof/>
                <w:szCs w:val="20"/>
              </w:rPr>
              <w:t>Procedure ispitivanja kvalitete materijala i izvođenja,</w:t>
            </w:r>
          </w:p>
          <w:p w14:paraId="58372711" w14:textId="77777777" w:rsidR="00810299" w:rsidRPr="00E34FCD" w:rsidRDefault="00810299">
            <w:pPr>
              <w:pStyle w:val="Odlomakpopisa"/>
              <w:widowControl w:val="0"/>
              <w:numPr>
                <w:ilvl w:val="0"/>
                <w:numId w:val="49"/>
              </w:numPr>
              <w:spacing w:after="0" w:line="240" w:lineRule="auto"/>
              <w:jc w:val="left"/>
              <w:rPr>
                <w:rFonts w:asciiTheme="minorHAnsi" w:hAnsiTheme="minorHAnsi" w:cstheme="minorHAnsi"/>
                <w:noProof/>
                <w:szCs w:val="20"/>
              </w:rPr>
            </w:pPr>
            <w:r w:rsidRPr="00E34FCD">
              <w:rPr>
                <w:rFonts w:asciiTheme="minorHAnsi" w:hAnsiTheme="minorHAnsi" w:cstheme="minorHAnsi"/>
                <w:noProof/>
                <w:szCs w:val="20"/>
              </w:rPr>
              <w:t>Korektivne postupke,</w:t>
            </w:r>
          </w:p>
          <w:p w14:paraId="56E28CBE" w14:textId="77777777" w:rsidR="00810299" w:rsidRPr="00E34FCD" w:rsidRDefault="00810299">
            <w:pPr>
              <w:pStyle w:val="Odlomakpopisa"/>
              <w:widowControl w:val="0"/>
              <w:numPr>
                <w:ilvl w:val="0"/>
                <w:numId w:val="49"/>
              </w:numPr>
              <w:spacing w:after="160" w:line="240" w:lineRule="auto"/>
              <w:jc w:val="left"/>
              <w:rPr>
                <w:rFonts w:asciiTheme="minorHAnsi" w:hAnsiTheme="minorHAnsi" w:cstheme="minorHAnsi"/>
                <w:szCs w:val="20"/>
              </w:rPr>
            </w:pPr>
            <w:r w:rsidRPr="00E34FCD">
              <w:rPr>
                <w:rFonts w:asciiTheme="minorHAnsi" w:hAnsiTheme="minorHAnsi" w:cstheme="minorHAnsi"/>
                <w:noProof/>
                <w:szCs w:val="20"/>
              </w:rPr>
              <w:t>Internu kontrolu Izvođača.</w:t>
            </w:r>
          </w:p>
          <w:p w14:paraId="4C3E3F7F" w14:textId="77777777" w:rsidR="00810299" w:rsidRPr="00E34FCD" w:rsidRDefault="00810299">
            <w:pPr>
              <w:rPr>
                <w:rFonts w:asciiTheme="minorHAnsi" w:hAnsiTheme="minorHAnsi" w:cstheme="minorHAnsi"/>
                <w:color w:val="000000"/>
                <w:szCs w:val="20"/>
              </w:rPr>
            </w:pPr>
            <w:r w:rsidRPr="00E34FCD">
              <w:rPr>
                <w:rFonts w:asciiTheme="minorHAnsi" w:hAnsiTheme="minorHAnsi" w:cstheme="minorHAnsi"/>
                <w:color w:val="000000"/>
                <w:szCs w:val="20"/>
              </w:rPr>
              <w:t>Sustav osiguranja kvalitete mora:</w:t>
            </w:r>
          </w:p>
          <w:p w14:paraId="0B16C940" w14:textId="2BBA0800" w:rsidR="00810299" w:rsidRPr="00E34FCD" w:rsidRDefault="00810299" w:rsidP="00425304">
            <w:pPr>
              <w:numPr>
                <w:ilvl w:val="0"/>
                <w:numId w:val="29"/>
              </w:numPr>
              <w:tabs>
                <w:tab w:val="clear" w:pos="720"/>
                <w:tab w:val="num" w:pos="459"/>
              </w:tabs>
              <w:spacing w:after="0" w:line="240" w:lineRule="auto"/>
              <w:ind w:left="459" w:hanging="425"/>
              <w:jc w:val="left"/>
              <w:rPr>
                <w:rFonts w:asciiTheme="minorHAnsi" w:hAnsiTheme="minorHAnsi" w:cstheme="minorHAnsi"/>
                <w:color w:val="000000"/>
                <w:szCs w:val="20"/>
              </w:rPr>
            </w:pPr>
            <w:r w:rsidRPr="00E34FCD">
              <w:rPr>
                <w:rFonts w:asciiTheme="minorHAnsi" w:hAnsiTheme="minorHAnsi" w:cstheme="minorHAnsi"/>
                <w:color w:val="000000"/>
                <w:szCs w:val="20"/>
              </w:rPr>
              <w:t>Osigurati da se za sve materijale i opremu dopremljene na Gradilište može utvrditi jesu li sukladni Zakonu o gradnji (Narodne novine br. 153/13, 20/17</w:t>
            </w:r>
            <w:r w:rsidR="003B066F">
              <w:rPr>
                <w:rFonts w:asciiTheme="minorHAnsi" w:hAnsiTheme="minorHAnsi" w:cstheme="minorHAnsi"/>
                <w:color w:val="000000"/>
                <w:szCs w:val="20"/>
              </w:rPr>
              <w:t>, 39/19</w:t>
            </w:r>
            <w:r w:rsidRPr="00E34FCD">
              <w:rPr>
                <w:rFonts w:asciiTheme="minorHAnsi" w:hAnsiTheme="minorHAnsi" w:cstheme="minorHAnsi"/>
                <w:color w:val="000000"/>
                <w:szCs w:val="20"/>
              </w:rPr>
              <w:t xml:space="preserve"> s izmjenama i dopunama) i Zakonu o građevnim proizvodima (Narodne novine br. 76/13, 30/14, 130/17</w:t>
            </w:r>
            <w:r w:rsidR="003B066F">
              <w:rPr>
                <w:rFonts w:asciiTheme="minorHAnsi" w:hAnsiTheme="minorHAnsi" w:cstheme="minorHAnsi"/>
                <w:color w:val="000000"/>
                <w:szCs w:val="20"/>
              </w:rPr>
              <w:t>, 39/19</w:t>
            </w:r>
            <w:r w:rsidRPr="00E34FCD">
              <w:rPr>
                <w:rFonts w:asciiTheme="minorHAnsi" w:hAnsiTheme="minorHAnsi" w:cstheme="minorHAnsi"/>
                <w:color w:val="000000"/>
                <w:szCs w:val="20"/>
              </w:rPr>
              <w:t xml:space="preserve"> s izmjenama i dopunama)</w:t>
            </w:r>
            <w:r w:rsidR="00487AB8" w:rsidRPr="00487AB8">
              <w:rPr>
                <w:rFonts w:ascii="Calibri" w:hAnsi="Calibri" w:cs="Calibri"/>
                <w:color w:val="000000"/>
              </w:rPr>
              <w:t xml:space="preserve"> i Zakonu o tehničkim zahtjevima za proizvode i ocjenjivanju sukladnosti (Narodne novine br. 80/13, 14/14 s izmjenama i dopunama)</w:t>
            </w:r>
            <w:r w:rsidRPr="00487AB8">
              <w:rPr>
                <w:rFonts w:asciiTheme="minorHAnsi" w:hAnsiTheme="minorHAnsi" w:cstheme="minorHAnsi"/>
                <w:color w:val="000000"/>
                <w:szCs w:val="20"/>
              </w:rPr>
              <w:t>;</w:t>
            </w:r>
          </w:p>
          <w:p w14:paraId="04335520" w14:textId="309F9A69" w:rsidR="00810299" w:rsidRDefault="00810299" w:rsidP="00425304">
            <w:pPr>
              <w:numPr>
                <w:ilvl w:val="0"/>
                <w:numId w:val="29"/>
              </w:numPr>
              <w:tabs>
                <w:tab w:val="clear" w:pos="720"/>
                <w:tab w:val="num" w:pos="459"/>
              </w:tabs>
              <w:spacing w:after="0" w:line="240" w:lineRule="auto"/>
              <w:ind w:left="459" w:hanging="425"/>
              <w:jc w:val="left"/>
              <w:rPr>
                <w:rFonts w:asciiTheme="minorHAnsi" w:hAnsiTheme="minorHAnsi" w:cstheme="minorHAnsi"/>
                <w:color w:val="000000"/>
                <w:szCs w:val="20"/>
              </w:rPr>
            </w:pPr>
            <w:r w:rsidRPr="00E34FCD">
              <w:rPr>
                <w:rFonts w:asciiTheme="minorHAnsi" w:hAnsiTheme="minorHAnsi" w:cstheme="minorHAnsi"/>
                <w:color w:val="000000"/>
                <w:szCs w:val="20"/>
              </w:rPr>
              <w:t xml:space="preserve">Uključiti procedure za provjeru </w:t>
            </w:r>
            <w:r w:rsidR="00487AB8">
              <w:rPr>
                <w:rFonts w:asciiTheme="minorHAnsi" w:hAnsiTheme="minorHAnsi" w:cstheme="minorHAnsi"/>
                <w:color w:val="000000"/>
                <w:szCs w:val="20"/>
              </w:rPr>
              <w:t>svojstava/</w:t>
            </w:r>
            <w:r w:rsidRPr="00E34FCD">
              <w:rPr>
                <w:rFonts w:asciiTheme="minorHAnsi" w:hAnsiTheme="minorHAnsi" w:cstheme="minorHAnsi"/>
                <w:color w:val="000000"/>
                <w:szCs w:val="20"/>
              </w:rPr>
              <w:t xml:space="preserve">sukladnosti i pohranjivanje </w:t>
            </w:r>
            <w:r w:rsidR="00487AB8" w:rsidRPr="00E34FCD">
              <w:rPr>
                <w:rFonts w:asciiTheme="minorHAnsi" w:hAnsiTheme="minorHAnsi" w:cstheme="minorHAnsi"/>
                <w:color w:val="000000"/>
                <w:szCs w:val="20"/>
              </w:rPr>
              <w:t>i</w:t>
            </w:r>
            <w:r w:rsidR="00487AB8">
              <w:rPr>
                <w:rFonts w:asciiTheme="minorHAnsi" w:hAnsiTheme="minorHAnsi" w:cstheme="minorHAnsi"/>
                <w:color w:val="000000"/>
                <w:szCs w:val="20"/>
              </w:rPr>
              <w:t>zjava o svojstvima/</w:t>
            </w:r>
            <w:r w:rsidRPr="00E34FCD">
              <w:rPr>
                <w:rFonts w:asciiTheme="minorHAnsi" w:hAnsiTheme="minorHAnsi" w:cstheme="minorHAnsi"/>
                <w:color w:val="000000"/>
                <w:szCs w:val="20"/>
              </w:rPr>
              <w:t>sukladnosti; i</w:t>
            </w:r>
          </w:p>
          <w:p w14:paraId="54C8CE1E" w14:textId="3679CB0E" w:rsidR="001A494F" w:rsidRPr="00D34292" w:rsidRDefault="00810299" w:rsidP="00D34292">
            <w:pPr>
              <w:numPr>
                <w:ilvl w:val="0"/>
                <w:numId w:val="29"/>
              </w:numPr>
              <w:tabs>
                <w:tab w:val="clear" w:pos="720"/>
                <w:tab w:val="num" w:pos="459"/>
              </w:tabs>
              <w:spacing w:after="0" w:line="240" w:lineRule="auto"/>
              <w:ind w:left="459" w:hanging="425"/>
              <w:jc w:val="left"/>
              <w:rPr>
                <w:rFonts w:asciiTheme="minorHAnsi" w:hAnsiTheme="minorHAnsi" w:cstheme="minorHAnsi"/>
                <w:color w:val="000000"/>
                <w:szCs w:val="20"/>
              </w:rPr>
            </w:pPr>
            <w:r w:rsidRPr="00D34292">
              <w:rPr>
                <w:rFonts w:asciiTheme="minorHAnsi" w:hAnsiTheme="minorHAnsi" w:cstheme="minorHAnsi"/>
                <w:color w:val="000000"/>
                <w:szCs w:val="20"/>
              </w:rPr>
              <w:t>Uključiti elektronički i papirnati sustav za pohranjivanje isprava i datuma isporuke</w:t>
            </w:r>
            <w:r w:rsidR="001A494F" w:rsidRPr="00D34292">
              <w:rPr>
                <w:rFonts w:asciiTheme="minorHAnsi" w:eastAsia="Calibri" w:hAnsiTheme="minorHAnsi" w:cstheme="minorHAnsi"/>
                <w:szCs w:val="24"/>
              </w:rPr>
              <w:t>.</w:t>
            </w:r>
          </w:p>
          <w:p w14:paraId="796FB8E4" w14:textId="77777777" w:rsidR="00D34292" w:rsidRPr="00D34292" w:rsidRDefault="00D34292" w:rsidP="00D34292">
            <w:pPr>
              <w:tabs>
                <w:tab w:val="num" w:pos="459"/>
              </w:tabs>
              <w:spacing w:after="0" w:line="240" w:lineRule="auto"/>
              <w:ind w:left="459"/>
              <w:jc w:val="left"/>
              <w:rPr>
                <w:rFonts w:asciiTheme="minorHAnsi" w:hAnsiTheme="minorHAnsi" w:cstheme="minorHAnsi"/>
                <w:color w:val="000000"/>
                <w:szCs w:val="20"/>
              </w:rPr>
            </w:pPr>
          </w:p>
          <w:p w14:paraId="7163BBC5" w14:textId="397C5354" w:rsidR="00810299" w:rsidRPr="00E34FCD" w:rsidRDefault="007847EA">
            <w:pPr>
              <w:tabs>
                <w:tab w:val="num" w:pos="459"/>
              </w:tabs>
              <w:ind w:left="33"/>
              <w:rPr>
                <w:rFonts w:asciiTheme="minorHAnsi" w:eastAsia="Calibri" w:hAnsiTheme="minorHAnsi" w:cstheme="minorHAnsi"/>
                <w:szCs w:val="24"/>
              </w:rPr>
            </w:pPr>
            <w:r w:rsidRPr="00E34FCD">
              <w:rPr>
                <w:rFonts w:asciiTheme="minorHAnsi" w:eastAsia="Calibri" w:hAnsiTheme="minorHAnsi" w:cstheme="minorHAnsi"/>
                <w:szCs w:val="20"/>
              </w:rPr>
              <w:t>U slučaju da Materijali, Proizvodi ili izrada nisu potpuno detaljirani ili specificirani moraju imati standard koji odgovara Radovima i pogodni za namijenjenu svrhu navedenu ili razumno interpretiranu iz Projekta te u skladu s dobrom građevinskom praksom.</w:t>
            </w:r>
          </w:p>
        </w:tc>
      </w:tr>
    </w:tbl>
    <w:p w14:paraId="73F17B2E"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53757E" w:rsidRPr="00E34FCD" w14:paraId="0D9ACE30" w14:textId="77777777" w:rsidTr="001A494F">
        <w:tc>
          <w:tcPr>
            <w:tcW w:w="1951" w:type="dxa"/>
          </w:tcPr>
          <w:p w14:paraId="120F818F"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4.10 Podaci o gradilištu</w:t>
            </w:r>
          </w:p>
        </w:tc>
        <w:tc>
          <w:tcPr>
            <w:tcW w:w="284" w:type="dxa"/>
          </w:tcPr>
          <w:p w14:paraId="77EA0983" w14:textId="77777777" w:rsidR="001A494F" w:rsidRPr="00E34FCD" w:rsidRDefault="001A494F" w:rsidP="005B6AB2">
            <w:pPr>
              <w:rPr>
                <w:rFonts w:asciiTheme="minorHAnsi" w:hAnsiTheme="minorHAnsi" w:cstheme="minorHAnsi"/>
                <w:b/>
                <w:bCs/>
              </w:rPr>
            </w:pPr>
          </w:p>
        </w:tc>
        <w:tc>
          <w:tcPr>
            <w:tcW w:w="7087" w:type="dxa"/>
          </w:tcPr>
          <w:p w14:paraId="687BDA21" w14:textId="77777777" w:rsidR="001A494F" w:rsidRPr="00E34FCD" w:rsidRDefault="001A494F">
            <w:pPr>
              <w:rPr>
                <w:rFonts w:asciiTheme="minorHAnsi" w:hAnsiTheme="minorHAnsi" w:cstheme="minorHAnsi"/>
                <w:i/>
                <w:iCs/>
              </w:rPr>
            </w:pPr>
            <w:r w:rsidRPr="00E34FCD">
              <w:rPr>
                <w:rFonts w:asciiTheme="minorHAnsi" w:hAnsiTheme="minorHAnsi" w:cstheme="minorHAnsi"/>
                <w:i/>
                <w:iCs/>
              </w:rPr>
              <w:t xml:space="preserve">Promijeniti zadnju rečenicu prvog stavka tako da glasi: </w:t>
            </w:r>
          </w:p>
          <w:p w14:paraId="726C016C" w14:textId="77777777" w:rsidR="001A494F" w:rsidRPr="00E34FCD" w:rsidRDefault="001A494F">
            <w:pPr>
              <w:rPr>
                <w:rFonts w:asciiTheme="minorHAnsi" w:hAnsiTheme="minorHAnsi" w:cstheme="minorHAnsi"/>
              </w:rPr>
            </w:pPr>
            <w:r w:rsidRPr="00E34FCD">
              <w:rPr>
                <w:rFonts w:asciiTheme="minorHAnsi" w:hAnsiTheme="minorHAnsi" w:cstheme="minorHAnsi"/>
              </w:rPr>
              <w:t xml:space="preserve">Izvođač je odgovoran za tumačenje i provjeru svih tih podataka. </w:t>
            </w:r>
          </w:p>
          <w:p w14:paraId="347F797B" w14:textId="77777777" w:rsidR="001A494F" w:rsidRPr="00E34FCD" w:rsidRDefault="001A494F">
            <w:pPr>
              <w:rPr>
                <w:rFonts w:asciiTheme="minorHAnsi" w:hAnsiTheme="minorHAnsi" w:cstheme="minorHAnsi"/>
              </w:rPr>
            </w:pPr>
          </w:p>
          <w:p w14:paraId="2466DC27" w14:textId="77777777" w:rsidR="0068539D" w:rsidRDefault="001A494F">
            <w:pPr>
              <w:autoSpaceDE w:val="0"/>
              <w:autoSpaceDN w:val="0"/>
              <w:adjustRightInd w:val="0"/>
              <w:rPr>
                <w:rFonts w:asciiTheme="minorHAnsi" w:hAnsiTheme="minorHAnsi" w:cstheme="minorHAnsi"/>
                <w:i/>
              </w:rPr>
            </w:pPr>
            <w:r w:rsidRPr="00E34FCD">
              <w:rPr>
                <w:rFonts w:asciiTheme="minorHAnsi" w:hAnsiTheme="minorHAnsi" w:cstheme="minorHAnsi"/>
                <w:i/>
              </w:rPr>
              <w:t>Dodati novi stavak na kraju ovog Članka:</w:t>
            </w:r>
          </w:p>
          <w:p w14:paraId="1CD40A46" w14:textId="3824EE61" w:rsidR="009524F7" w:rsidRPr="00E34FCD" w:rsidRDefault="001A494F">
            <w:pPr>
              <w:autoSpaceDE w:val="0"/>
              <w:autoSpaceDN w:val="0"/>
              <w:adjustRightInd w:val="0"/>
              <w:rPr>
                <w:rFonts w:asciiTheme="minorHAnsi" w:eastAsia="Calibri" w:hAnsiTheme="minorHAnsi" w:cstheme="minorHAnsi"/>
                <w:szCs w:val="24"/>
              </w:rPr>
            </w:pPr>
            <w:r w:rsidRPr="00AE1A08">
              <w:rPr>
                <w:rFonts w:asciiTheme="minorHAnsi" w:eastAsia="Calibri" w:hAnsiTheme="minorHAnsi" w:cstheme="minorHAnsi"/>
                <w:szCs w:val="24"/>
              </w:rPr>
              <w:t xml:space="preserve">Izvođač će provoditi daljnja istraživanja na Gradilištu koja smatra potrebnim za pripremu </w:t>
            </w:r>
            <w:r w:rsidR="00B13D1D" w:rsidRPr="00AE1A08">
              <w:rPr>
                <w:rFonts w:asciiTheme="minorHAnsi" w:eastAsia="Calibri" w:hAnsiTheme="minorHAnsi" w:cstheme="minorHAnsi"/>
                <w:szCs w:val="24"/>
              </w:rPr>
              <w:t>p</w:t>
            </w:r>
            <w:r w:rsidRPr="00AE1A08">
              <w:rPr>
                <w:rFonts w:asciiTheme="minorHAnsi" w:eastAsia="Calibri" w:hAnsiTheme="minorHAnsi" w:cstheme="minorHAnsi"/>
                <w:szCs w:val="24"/>
              </w:rPr>
              <w:t xml:space="preserve">rojekta Radova, za podnošenje bilo kakvog proračuna, za dobivanje bilo kojih službenih i drugih odobrenja te za projektiranje, izvođenje, dovršenje i </w:t>
            </w:r>
            <w:r w:rsidR="0068539D" w:rsidRPr="00AE1A08">
              <w:rPr>
                <w:rFonts w:asciiTheme="minorHAnsi" w:eastAsia="Calibri" w:hAnsiTheme="minorHAnsi" w:cstheme="minorHAnsi"/>
                <w:szCs w:val="24"/>
              </w:rPr>
              <w:t>održavanj</w:t>
            </w:r>
            <w:r w:rsidR="0068539D">
              <w:rPr>
                <w:rFonts w:asciiTheme="minorHAnsi" w:eastAsia="Calibri" w:hAnsiTheme="minorHAnsi" w:cstheme="minorHAnsi"/>
                <w:szCs w:val="24"/>
              </w:rPr>
              <w:t>e</w:t>
            </w:r>
            <w:r w:rsidR="0068539D" w:rsidRPr="00AE1A08">
              <w:rPr>
                <w:rFonts w:asciiTheme="minorHAnsi" w:eastAsia="Calibri" w:hAnsiTheme="minorHAnsi" w:cstheme="minorHAnsi"/>
                <w:szCs w:val="24"/>
              </w:rPr>
              <w:t xml:space="preserve"> </w:t>
            </w:r>
            <w:r w:rsidRPr="00AE1A08">
              <w:rPr>
                <w:rFonts w:asciiTheme="minorHAnsi" w:eastAsia="Calibri" w:hAnsiTheme="minorHAnsi" w:cstheme="minorHAnsi"/>
                <w:szCs w:val="24"/>
              </w:rPr>
              <w:t xml:space="preserve">Radova do </w:t>
            </w:r>
            <w:r w:rsidR="00AE4C3C" w:rsidRPr="00AE1A08">
              <w:rPr>
                <w:rFonts w:asciiTheme="minorHAnsi" w:eastAsia="Calibri" w:hAnsiTheme="minorHAnsi" w:cstheme="minorHAnsi"/>
                <w:szCs w:val="24"/>
              </w:rPr>
              <w:t>njihove</w:t>
            </w:r>
            <w:r w:rsidR="00B13D1D" w:rsidRPr="00AE1A08">
              <w:rPr>
                <w:rFonts w:asciiTheme="minorHAnsi" w:eastAsia="Calibri" w:hAnsiTheme="minorHAnsi" w:cstheme="minorHAnsi"/>
                <w:szCs w:val="24"/>
              </w:rPr>
              <w:t xml:space="preserve"> primopredaje Naručitelju</w:t>
            </w:r>
            <w:r w:rsidRPr="00AE1A08">
              <w:rPr>
                <w:rFonts w:asciiTheme="minorHAnsi" w:eastAsia="Calibri" w:hAnsiTheme="minorHAnsi" w:cstheme="minorHAnsi"/>
                <w:szCs w:val="24"/>
              </w:rPr>
              <w:t>.</w:t>
            </w:r>
          </w:p>
        </w:tc>
      </w:tr>
      <w:tr w:rsidR="0053757E" w:rsidRPr="00E34FCD" w14:paraId="2FD7B92A" w14:textId="77777777" w:rsidTr="001A494F">
        <w:tc>
          <w:tcPr>
            <w:tcW w:w="1951" w:type="dxa"/>
          </w:tcPr>
          <w:p w14:paraId="46F5AE51" w14:textId="77777777" w:rsidR="009524F7" w:rsidRPr="00E34FCD" w:rsidRDefault="009524F7" w:rsidP="005B6AB2">
            <w:pPr>
              <w:jc w:val="left"/>
              <w:rPr>
                <w:rFonts w:asciiTheme="minorHAnsi" w:hAnsiTheme="minorHAnsi" w:cstheme="minorHAnsi"/>
                <w:b/>
              </w:rPr>
            </w:pPr>
          </w:p>
        </w:tc>
        <w:tc>
          <w:tcPr>
            <w:tcW w:w="284" w:type="dxa"/>
          </w:tcPr>
          <w:p w14:paraId="5A2D25A0" w14:textId="77777777" w:rsidR="009524F7" w:rsidRPr="00E34FCD" w:rsidRDefault="009524F7" w:rsidP="005B6AB2">
            <w:pPr>
              <w:rPr>
                <w:rFonts w:asciiTheme="minorHAnsi" w:hAnsiTheme="minorHAnsi" w:cstheme="minorHAnsi"/>
                <w:b/>
                <w:bCs/>
              </w:rPr>
            </w:pPr>
          </w:p>
        </w:tc>
        <w:tc>
          <w:tcPr>
            <w:tcW w:w="7087" w:type="dxa"/>
          </w:tcPr>
          <w:p w14:paraId="110960EA" w14:textId="322F0B27" w:rsidR="009524F7" w:rsidRPr="00E34FCD" w:rsidRDefault="009524F7" w:rsidP="00B802BA">
            <w:pPr>
              <w:rPr>
                <w:rFonts w:asciiTheme="minorHAnsi" w:hAnsiTheme="minorHAnsi" w:cstheme="minorHAnsi"/>
                <w:i/>
                <w:iCs/>
              </w:rPr>
            </w:pPr>
          </w:p>
        </w:tc>
      </w:tr>
      <w:tr w:rsidR="001A494F" w:rsidRPr="00E34FCD" w14:paraId="1DB77A63" w14:textId="77777777" w:rsidTr="001A494F">
        <w:tc>
          <w:tcPr>
            <w:tcW w:w="1951" w:type="dxa"/>
          </w:tcPr>
          <w:p w14:paraId="11DD5DEC" w14:textId="77777777" w:rsidR="001A494F" w:rsidRPr="00E34FCD" w:rsidRDefault="001A494F" w:rsidP="00F56F1C">
            <w:pPr>
              <w:jc w:val="left"/>
              <w:rPr>
                <w:rFonts w:asciiTheme="minorHAnsi" w:hAnsiTheme="minorHAnsi" w:cstheme="minorHAnsi"/>
                <w:b/>
              </w:rPr>
            </w:pPr>
            <w:r w:rsidRPr="00E34FCD">
              <w:rPr>
                <w:rFonts w:asciiTheme="minorHAnsi" w:hAnsiTheme="minorHAnsi" w:cstheme="minorHAnsi"/>
                <w:b/>
              </w:rPr>
              <w:t>4.13 Pravo prolaza i objekti</w:t>
            </w:r>
          </w:p>
          <w:p w14:paraId="7468DD5B" w14:textId="77777777" w:rsidR="001A494F" w:rsidRPr="00E34FCD" w:rsidRDefault="001A494F" w:rsidP="005B6AB2">
            <w:pPr>
              <w:rPr>
                <w:rFonts w:asciiTheme="minorHAnsi" w:hAnsiTheme="minorHAnsi" w:cstheme="minorHAnsi"/>
                <w:b/>
              </w:rPr>
            </w:pPr>
          </w:p>
        </w:tc>
        <w:tc>
          <w:tcPr>
            <w:tcW w:w="284" w:type="dxa"/>
          </w:tcPr>
          <w:p w14:paraId="7600D5DB" w14:textId="77777777" w:rsidR="001A494F" w:rsidRPr="00E34FCD" w:rsidRDefault="001A494F" w:rsidP="005B6AB2">
            <w:pPr>
              <w:rPr>
                <w:rFonts w:asciiTheme="minorHAnsi" w:hAnsiTheme="minorHAnsi" w:cstheme="minorHAnsi"/>
                <w:b/>
                <w:bCs/>
              </w:rPr>
            </w:pPr>
          </w:p>
        </w:tc>
        <w:tc>
          <w:tcPr>
            <w:tcW w:w="7087" w:type="dxa"/>
          </w:tcPr>
          <w:p w14:paraId="19191EAF" w14:textId="77777777" w:rsidR="001A494F" w:rsidRPr="00E34FCD" w:rsidRDefault="001A494F">
            <w:pPr>
              <w:autoSpaceDE w:val="0"/>
              <w:autoSpaceDN w:val="0"/>
              <w:adjustRightInd w:val="0"/>
              <w:rPr>
                <w:rFonts w:asciiTheme="minorHAnsi" w:hAnsiTheme="minorHAnsi" w:cstheme="minorHAnsi"/>
                <w:bCs/>
                <w:i/>
              </w:rPr>
            </w:pPr>
            <w:r w:rsidRPr="00E34FCD">
              <w:rPr>
                <w:rFonts w:asciiTheme="minorHAnsi" w:hAnsiTheme="minorHAnsi" w:cstheme="minorHAnsi"/>
                <w:bCs/>
                <w:i/>
              </w:rPr>
              <w:t>Dodati na kraju ovog Članka:</w:t>
            </w:r>
          </w:p>
          <w:p w14:paraId="73BAD73E"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Izvođač je odgovoran za:</w:t>
            </w:r>
          </w:p>
          <w:p w14:paraId="61E06427" w14:textId="77777777" w:rsidR="001A494F" w:rsidRPr="00E34FCD" w:rsidRDefault="001A494F">
            <w:pPr>
              <w:numPr>
                <w:ilvl w:val="0"/>
                <w:numId w:val="30"/>
              </w:numPr>
              <w:autoSpaceDE w:val="0"/>
              <w:autoSpaceDN w:val="0"/>
              <w:adjustRightInd w:val="0"/>
              <w:spacing w:before="120" w:after="0"/>
              <w:ind w:left="459" w:hanging="426"/>
              <w:rPr>
                <w:rFonts w:asciiTheme="minorHAnsi" w:hAnsiTheme="minorHAnsi" w:cstheme="minorHAnsi"/>
              </w:rPr>
            </w:pPr>
            <w:r w:rsidRPr="00E34FCD">
              <w:rPr>
                <w:rFonts w:asciiTheme="minorHAnsi" w:hAnsiTheme="minorHAnsi" w:cstheme="minorHAnsi"/>
              </w:rPr>
              <w:t>Regulaciju i održavanje prometa ometanog Radovima i za dobivanje odgovarajućih dozvola;</w:t>
            </w:r>
          </w:p>
          <w:p w14:paraId="786F051B" w14:textId="77777777" w:rsidR="001A494F" w:rsidRPr="00E34FCD" w:rsidRDefault="001A494F">
            <w:pPr>
              <w:numPr>
                <w:ilvl w:val="0"/>
                <w:numId w:val="30"/>
              </w:numPr>
              <w:autoSpaceDE w:val="0"/>
              <w:autoSpaceDN w:val="0"/>
              <w:adjustRightInd w:val="0"/>
              <w:spacing w:before="120" w:after="0"/>
              <w:ind w:left="459" w:hanging="426"/>
              <w:rPr>
                <w:rFonts w:asciiTheme="minorHAnsi" w:hAnsiTheme="minorHAnsi" w:cstheme="minorHAnsi"/>
              </w:rPr>
            </w:pPr>
            <w:r w:rsidRPr="00E34FCD">
              <w:rPr>
                <w:rFonts w:asciiTheme="minorHAnsi" w:hAnsiTheme="minorHAnsi" w:cstheme="minorHAnsi"/>
              </w:rPr>
              <w:t>Održavanje pristupa imovini ometenoj Radovima; i</w:t>
            </w:r>
          </w:p>
          <w:p w14:paraId="5623CDF3" w14:textId="77777777" w:rsidR="001A494F" w:rsidRPr="00E34FCD" w:rsidRDefault="001A494F">
            <w:pPr>
              <w:numPr>
                <w:ilvl w:val="0"/>
                <w:numId w:val="30"/>
              </w:numPr>
              <w:autoSpaceDE w:val="0"/>
              <w:autoSpaceDN w:val="0"/>
              <w:adjustRightInd w:val="0"/>
              <w:spacing w:before="120" w:after="0"/>
              <w:ind w:left="459" w:hanging="426"/>
              <w:rPr>
                <w:rFonts w:asciiTheme="minorHAnsi" w:hAnsiTheme="minorHAnsi" w:cstheme="minorHAnsi"/>
              </w:rPr>
            </w:pPr>
            <w:r w:rsidRPr="00E34FCD">
              <w:rPr>
                <w:rFonts w:asciiTheme="minorHAnsi" w:hAnsiTheme="minorHAnsi" w:cstheme="minorHAnsi"/>
              </w:rPr>
              <w:t xml:space="preserve">Održavanje veze s vlasnicima imovine i usluga ometanih Radovima. </w:t>
            </w:r>
          </w:p>
          <w:p w14:paraId="36A0C7E8" w14:textId="77777777" w:rsidR="001A494F" w:rsidRPr="00E34FCD" w:rsidRDefault="001A494F">
            <w:pPr>
              <w:autoSpaceDE w:val="0"/>
              <w:autoSpaceDN w:val="0"/>
              <w:adjustRightInd w:val="0"/>
              <w:rPr>
                <w:rFonts w:asciiTheme="minorHAnsi" w:eastAsia="Calibri" w:hAnsiTheme="minorHAnsi" w:cstheme="minorHAnsi"/>
                <w:szCs w:val="24"/>
              </w:rPr>
            </w:pPr>
          </w:p>
          <w:p w14:paraId="5121E6F2" w14:textId="77777777" w:rsidR="001A494F" w:rsidRPr="00E34FCD" w:rsidRDefault="001A494F">
            <w:pPr>
              <w:autoSpaceDE w:val="0"/>
              <w:autoSpaceDN w:val="0"/>
              <w:adjustRightInd w:val="0"/>
              <w:rPr>
                <w:rFonts w:asciiTheme="minorHAnsi" w:eastAsia="Calibri" w:hAnsiTheme="minorHAnsi" w:cstheme="minorHAnsi"/>
                <w:szCs w:val="24"/>
              </w:rPr>
            </w:pPr>
            <w:r w:rsidRPr="00E34FCD">
              <w:rPr>
                <w:rFonts w:asciiTheme="minorHAnsi" w:eastAsia="Calibri" w:hAnsiTheme="minorHAnsi" w:cstheme="minorHAnsi"/>
                <w:szCs w:val="24"/>
              </w:rPr>
              <w:t>Izvođač je uključio u cijenu sve dodatne troškove kojima može biti izložen zbog toga što mora udovoljiti regulaciji u vezi s restrikcijama prometnih pravaca kojima se kreću vozila dolazeći na Gradilište, istovarom ili utovarom, ili čekanjem vozila ili u vezi bilo čega što ometa izvođenje Radova. Izvođač će osloboditi ili obeštetiti Naručitelja od bilo koje odgovornosti, gubitka, potraživanja ili postupaka u odnosu na štete na cestama ili mostovima, izazvanih izvanrednim prometom u vezi izvođenja Radova. Izvođač će osigurati da se spriječi svim vozilima koja napuštaju Gradilište da na cestu iznose blato, smeće itd. i mora redovito čistiti pristupne ceste.</w:t>
            </w:r>
          </w:p>
          <w:p w14:paraId="1CA5BFB0"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eastAsia="Calibri" w:hAnsiTheme="minorHAnsi" w:cstheme="minorHAnsi"/>
                <w:szCs w:val="24"/>
              </w:rPr>
              <w:t>Izvođač mora pribaviti sve što je potrebno da udovolji gornjim zahtjevima bez odobrenja dodatnih troškova.</w:t>
            </w:r>
          </w:p>
        </w:tc>
      </w:tr>
    </w:tbl>
    <w:p w14:paraId="22DEEB54"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20C6672D" w14:textId="77777777" w:rsidTr="001A494F">
        <w:tc>
          <w:tcPr>
            <w:tcW w:w="1951" w:type="dxa"/>
          </w:tcPr>
          <w:p w14:paraId="5CF6B44E"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4.14 Izbjegavanje ometanja</w:t>
            </w:r>
          </w:p>
          <w:p w14:paraId="7F6FF66A" w14:textId="77777777" w:rsidR="001A494F" w:rsidRPr="00E34FCD" w:rsidRDefault="001A494F" w:rsidP="005B6AB2">
            <w:pPr>
              <w:rPr>
                <w:rFonts w:asciiTheme="minorHAnsi" w:hAnsiTheme="minorHAnsi" w:cstheme="minorHAnsi"/>
                <w:b/>
              </w:rPr>
            </w:pPr>
          </w:p>
        </w:tc>
        <w:tc>
          <w:tcPr>
            <w:tcW w:w="284" w:type="dxa"/>
          </w:tcPr>
          <w:p w14:paraId="054D37CC" w14:textId="77777777" w:rsidR="001A494F" w:rsidRPr="00E34FCD" w:rsidRDefault="001A494F">
            <w:pPr>
              <w:rPr>
                <w:rFonts w:asciiTheme="minorHAnsi" w:hAnsiTheme="minorHAnsi" w:cstheme="minorHAnsi"/>
                <w:b/>
                <w:bCs/>
              </w:rPr>
            </w:pPr>
          </w:p>
        </w:tc>
        <w:tc>
          <w:tcPr>
            <w:tcW w:w="7087" w:type="dxa"/>
          </w:tcPr>
          <w:p w14:paraId="7E62472D" w14:textId="77777777" w:rsidR="001A494F" w:rsidRPr="00E34FCD" w:rsidRDefault="001A494F">
            <w:pPr>
              <w:autoSpaceDE w:val="0"/>
              <w:autoSpaceDN w:val="0"/>
              <w:adjustRightInd w:val="0"/>
              <w:rPr>
                <w:rFonts w:asciiTheme="minorHAnsi" w:hAnsiTheme="minorHAnsi" w:cstheme="minorHAnsi"/>
                <w:bCs/>
                <w:i/>
              </w:rPr>
            </w:pPr>
            <w:r w:rsidRPr="00E34FCD">
              <w:rPr>
                <w:rFonts w:asciiTheme="minorHAnsi" w:hAnsiTheme="minorHAnsi" w:cstheme="minorHAnsi"/>
                <w:bCs/>
                <w:i/>
              </w:rPr>
              <w:t>Na kraju ovog Članka umetnuti „ili“  i dodati:</w:t>
            </w:r>
          </w:p>
          <w:p w14:paraId="0C4AE86F" w14:textId="77777777" w:rsidR="00185AD4" w:rsidRDefault="001A494F">
            <w:pPr>
              <w:numPr>
                <w:ilvl w:val="0"/>
                <w:numId w:val="31"/>
              </w:numPr>
              <w:autoSpaceDE w:val="0"/>
              <w:autoSpaceDN w:val="0"/>
              <w:adjustRightInd w:val="0"/>
              <w:spacing w:after="0"/>
              <w:ind w:left="459" w:hanging="426"/>
              <w:rPr>
                <w:rFonts w:asciiTheme="minorHAnsi" w:hAnsiTheme="minorHAnsi" w:cstheme="minorHAnsi"/>
              </w:rPr>
            </w:pPr>
            <w:r w:rsidRPr="00E34FCD">
              <w:rPr>
                <w:rFonts w:asciiTheme="minorHAnsi" w:hAnsiTheme="minorHAnsi" w:cstheme="minorHAnsi"/>
              </w:rPr>
              <w:t>isporuku roba i usluga na Gradilištu za Naručitelja ili drugu osobu, uključujući bez ograničenja pogonsko gorivo, električnu energiju, vodu, plin,  telefon, podzemne ili zračne kablove i odvodnju.</w:t>
            </w:r>
            <w:r w:rsidRPr="00E34FCD">
              <w:rPr>
                <w:rFonts w:asciiTheme="minorHAnsi" w:hAnsiTheme="minorHAnsi" w:cstheme="minorHAnsi"/>
                <w:b/>
                <w:bCs/>
              </w:rPr>
              <w:t xml:space="preserve"> </w:t>
            </w:r>
          </w:p>
          <w:p w14:paraId="1B5180C9" w14:textId="4007F4E6" w:rsidR="00185AD4" w:rsidRPr="00185AD4" w:rsidRDefault="00185AD4">
            <w:pPr>
              <w:autoSpaceDE w:val="0"/>
              <w:autoSpaceDN w:val="0"/>
              <w:adjustRightInd w:val="0"/>
              <w:spacing w:after="0"/>
              <w:ind w:left="459"/>
              <w:rPr>
                <w:rFonts w:asciiTheme="minorHAnsi" w:hAnsiTheme="minorHAnsi" w:cstheme="minorHAnsi"/>
              </w:rPr>
            </w:pPr>
          </w:p>
        </w:tc>
      </w:tr>
      <w:tr w:rsidR="0072250D" w:rsidRPr="00E34FCD" w14:paraId="33E174CC" w14:textId="77777777" w:rsidTr="0072250D">
        <w:tc>
          <w:tcPr>
            <w:tcW w:w="1951" w:type="dxa"/>
          </w:tcPr>
          <w:p w14:paraId="2641B184" w14:textId="74E8F5A9" w:rsidR="0072250D" w:rsidRPr="00E34FCD" w:rsidRDefault="0072250D" w:rsidP="00F56F1C">
            <w:pPr>
              <w:jc w:val="left"/>
              <w:rPr>
                <w:rFonts w:asciiTheme="minorHAnsi" w:hAnsiTheme="minorHAnsi" w:cstheme="minorHAnsi"/>
                <w:b/>
              </w:rPr>
            </w:pPr>
            <w:r w:rsidRPr="00E34FCD">
              <w:rPr>
                <w:rFonts w:asciiTheme="minorHAnsi" w:hAnsiTheme="minorHAnsi" w:cstheme="minorHAnsi"/>
                <w:b/>
              </w:rPr>
              <w:t>4.1</w:t>
            </w:r>
            <w:r>
              <w:rPr>
                <w:rFonts w:asciiTheme="minorHAnsi" w:hAnsiTheme="minorHAnsi" w:cstheme="minorHAnsi"/>
                <w:b/>
              </w:rPr>
              <w:t>8</w:t>
            </w:r>
            <w:r w:rsidRPr="00E34FCD">
              <w:rPr>
                <w:rFonts w:asciiTheme="minorHAnsi" w:hAnsiTheme="minorHAnsi" w:cstheme="minorHAnsi"/>
                <w:b/>
              </w:rPr>
              <w:t xml:space="preserve"> </w:t>
            </w:r>
            <w:r>
              <w:rPr>
                <w:rFonts w:asciiTheme="minorHAnsi" w:hAnsiTheme="minorHAnsi" w:cstheme="minorHAnsi"/>
                <w:b/>
              </w:rPr>
              <w:t>Zaštita okoliša</w:t>
            </w:r>
          </w:p>
          <w:p w14:paraId="4143E0DB" w14:textId="77777777" w:rsidR="0072250D" w:rsidRPr="00E34FCD" w:rsidRDefault="0072250D" w:rsidP="005B6AB2">
            <w:pPr>
              <w:jc w:val="left"/>
              <w:rPr>
                <w:rFonts w:asciiTheme="minorHAnsi" w:hAnsiTheme="minorHAnsi" w:cstheme="minorHAnsi"/>
                <w:b/>
              </w:rPr>
            </w:pPr>
          </w:p>
        </w:tc>
        <w:tc>
          <w:tcPr>
            <w:tcW w:w="284" w:type="dxa"/>
          </w:tcPr>
          <w:p w14:paraId="64160B78" w14:textId="77777777" w:rsidR="0072250D" w:rsidRPr="00E34FCD" w:rsidRDefault="0072250D" w:rsidP="005B6AB2">
            <w:pPr>
              <w:rPr>
                <w:rFonts w:asciiTheme="minorHAnsi" w:hAnsiTheme="minorHAnsi" w:cstheme="minorHAnsi"/>
                <w:b/>
                <w:bCs/>
              </w:rPr>
            </w:pPr>
          </w:p>
        </w:tc>
        <w:tc>
          <w:tcPr>
            <w:tcW w:w="7087" w:type="dxa"/>
          </w:tcPr>
          <w:p w14:paraId="3CC2F999" w14:textId="09A96130" w:rsidR="0072250D" w:rsidRPr="00E34FCD" w:rsidRDefault="0072250D">
            <w:pPr>
              <w:autoSpaceDE w:val="0"/>
              <w:autoSpaceDN w:val="0"/>
              <w:adjustRightInd w:val="0"/>
              <w:rPr>
                <w:rFonts w:asciiTheme="minorHAnsi" w:hAnsiTheme="minorHAnsi" w:cstheme="minorHAnsi"/>
                <w:bCs/>
                <w:i/>
              </w:rPr>
            </w:pPr>
            <w:r w:rsidRPr="00E34FCD">
              <w:rPr>
                <w:rFonts w:asciiTheme="minorHAnsi" w:hAnsiTheme="minorHAnsi" w:cstheme="minorHAnsi"/>
                <w:bCs/>
                <w:i/>
              </w:rPr>
              <w:t>Na kraju ovog Članka dodati:</w:t>
            </w:r>
          </w:p>
          <w:p w14:paraId="1EEE37DA" w14:textId="43FE141F" w:rsidR="0072250D" w:rsidRPr="0072250D" w:rsidRDefault="0072250D">
            <w:pPr>
              <w:autoSpaceDE w:val="0"/>
              <w:autoSpaceDN w:val="0"/>
              <w:adjustRightInd w:val="0"/>
              <w:ind w:left="33"/>
              <w:rPr>
                <w:rFonts w:asciiTheme="minorHAnsi" w:hAnsiTheme="minorHAnsi" w:cstheme="minorHAnsi"/>
                <w:bCs/>
              </w:rPr>
            </w:pPr>
            <w:r w:rsidRPr="0072250D">
              <w:rPr>
                <w:rFonts w:asciiTheme="minorHAnsi" w:hAnsiTheme="minorHAnsi" w:cstheme="minorHAnsi"/>
              </w:rPr>
              <w:t>Izvođač je dužan osigurati provođenje mjera zaštite i praćenja stanja okoliša sukladno Rješenju o prihvatljivosti zahvata za okoliš</w:t>
            </w:r>
            <w:r w:rsidR="0068539D">
              <w:rPr>
                <w:rFonts w:asciiTheme="minorHAnsi" w:hAnsiTheme="minorHAnsi" w:cstheme="minorHAnsi"/>
              </w:rPr>
              <w:t>.</w:t>
            </w:r>
          </w:p>
        </w:tc>
      </w:tr>
    </w:tbl>
    <w:p w14:paraId="7671001D"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47B168F8" w14:textId="77777777" w:rsidTr="001A494F">
        <w:tc>
          <w:tcPr>
            <w:tcW w:w="1951" w:type="dxa"/>
          </w:tcPr>
          <w:p w14:paraId="681E3F69"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4.19 Struja, voda i plin</w:t>
            </w:r>
          </w:p>
          <w:p w14:paraId="6B73881E" w14:textId="77777777" w:rsidR="001A494F" w:rsidRPr="00E34FCD" w:rsidRDefault="001A494F" w:rsidP="005B6AB2">
            <w:pPr>
              <w:rPr>
                <w:rFonts w:asciiTheme="minorHAnsi" w:hAnsiTheme="minorHAnsi" w:cstheme="minorHAnsi"/>
                <w:b/>
              </w:rPr>
            </w:pPr>
          </w:p>
        </w:tc>
        <w:tc>
          <w:tcPr>
            <w:tcW w:w="284" w:type="dxa"/>
          </w:tcPr>
          <w:p w14:paraId="4A39D318" w14:textId="77777777" w:rsidR="001A494F" w:rsidRPr="00E34FCD" w:rsidRDefault="001A494F">
            <w:pPr>
              <w:rPr>
                <w:rFonts w:asciiTheme="minorHAnsi" w:hAnsiTheme="minorHAnsi" w:cstheme="minorHAnsi"/>
                <w:b/>
                <w:bCs/>
              </w:rPr>
            </w:pPr>
          </w:p>
        </w:tc>
        <w:tc>
          <w:tcPr>
            <w:tcW w:w="7087" w:type="dxa"/>
          </w:tcPr>
          <w:p w14:paraId="276424A6" w14:textId="77777777" w:rsidR="001A494F" w:rsidRPr="00E34FCD" w:rsidRDefault="001A494F">
            <w:pPr>
              <w:keepLines/>
              <w:widowControl w:val="0"/>
              <w:rPr>
                <w:rFonts w:asciiTheme="minorHAnsi" w:hAnsiTheme="minorHAnsi" w:cstheme="minorHAnsi"/>
                <w:bCs/>
                <w:i/>
              </w:rPr>
            </w:pPr>
            <w:r w:rsidRPr="00E34FCD">
              <w:rPr>
                <w:rFonts w:asciiTheme="minorHAnsi" w:hAnsiTheme="minorHAnsi" w:cstheme="minorHAnsi"/>
                <w:i/>
              </w:rPr>
              <w:t>Izbrisati treći stavak ovog Članka i zamijeniti sljedećim</w:t>
            </w:r>
            <w:r w:rsidRPr="00E34FCD">
              <w:rPr>
                <w:rFonts w:asciiTheme="minorHAnsi" w:hAnsiTheme="minorHAnsi" w:cstheme="minorHAnsi"/>
                <w:bCs/>
                <w:i/>
              </w:rPr>
              <w:t>:</w:t>
            </w:r>
          </w:p>
          <w:p w14:paraId="47DEC17B" w14:textId="77777777" w:rsidR="001A494F" w:rsidRPr="00E34FCD" w:rsidRDefault="001A494F">
            <w:pPr>
              <w:rPr>
                <w:rFonts w:asciiTheme="minorHAnsi" w:hAnsiTheme="minorHAnsi" w:cstheme="minorHAnsi"/>
              </w:rPr>
            </w:pPr>
            <w:r w:rsidRPr="00E34FCD">
              <w:rPr>
                <w:rFonts w:asciiTheme="minorHAnsi" w:hAnsiTheme="minorHAnsi" w:cstheme="minorHAnsi"/>
              </w:rPr>
              <w:t>Izvođač će sve dospjele iznose za takve usluge plaćati direktno isporučitelju usluge.</w:t>
            </w:r>
          </w:p>
        </w:tc>
      </w:tr>
      <w:tr w:rsidR="00D70FEF" w:rsidRPr="00E34FCD" w14:paraId="078DE7A7" w14:textId="77777777" w:rsidTr="00D70FEF">
        <w:tc>
          <w:tcPr>
            <w:tcW w:w="1951" w:type="dxa"/>
          </w:tcPr>
          <w:p w14:paraId="2A10795C" w14:textId="2A8E95D9" w:rsidR="00D70FEF" w:rsidRPr="00E34FCD" w:rsidRDefault="00D70FEF" w:rsidP="00F56F1C">
            <w:pPr>
              <w:jc w:val="left"/>
              <w:rPr>
                <w:rFonts w:asciiTheme="minorHAnsi" w:hAnsiTheme="minorHAnsi" w:cstheme="minorHAnsi"/>
                <w:b/>
              </w:rPr>
            </w:pPr>
            <w:r w:rsidRPr="000156DA">
              <w:rPr>
                <w:rFonts w:asciiTheme="minorHAnsi" w:hAnsiTheme="minorHAnsi" w:cstheme="minorHAnsi"/>
                <w:b/>
              </w:rPr>
              <w:t>4.20. Mehanizacija Naručitelja i besplatni materijal</w:t>
            </w:r>
          </w:p>
          <w:p w14:paraId="550C96B0" w14:textId="77777777" w:rsidR="00D70FEF" w:rsidRPr="00E34FCD" w:rsidRDefault="00D70FEF" w:rsidP="005B6AB2">
            <w:pPr>
              <w:jc w:val="left"/>
              <w:rPr>
                <w:rFonts w:asciiTheme="minorHAnsi" w:hAnsiTheme="minorHAnsi" w:cstheme="minorHAnsi"/>
                <w:b/>
              </w:rPr>
            </w:pPr>
          </w:p>
        </w:tc>
        <w:tc>
          <w:tcPr>
            <w:tcW w:w="284" w:type="dxa"/>
          </w:tcPr>
          <w:p w14:paraId="5EFDB6BA" w14:textId="77777777" w:rsidR="00D70FEF" w:rsidRPr="00E34FCD" w:rsidRDefault="00D70FEF" w:rsidP="005B6AB2">
            <w:pPr>
              <w:rPr>
                <w:rFonts w:asciiTheme="minorHAnsi" w:hAnsiTheme="minorHAnsi" w:cstheme="minorHAnsi"/>
                <w:b/>
                <w:bCs/>
              </w:rPr>
            </w:pPr>
          </w:p>
        </w:tc>
        <w:tc>
          <w:tcPr>
            <w:tcW w:w="7087" w:type="dxa"/>
          </w:tcPr>
          <w:p w14:paraId="4AD609C4" w14:textId="7AE66C7F" w:rsidR="00D70FEF" w:rsidRDefault="00871C17">
            <w:pPr>
              <w:keepLines/>
              <w:widowControl w:val="0"/>
              <w:rPr>
                <w:rFonts w:asciiTheme="minorHAnsi" w:hAnsiTheme="minorHAnsi" w:cstheme="minorHAnsi"/>
                <w:i/>
              </w:rPr>
            </w:pPr>
            <w:r>
              <w:rPr>
                <w:rFonts w:asciiTheme="minorHAnsi" w:hAnsiTheme="minorHAnsi" w:cstheme="minorHAnsi"/>
                <w:i/>
              </w:rPr>
              <w:t>Mijenja se prva rečenica stavka 3. ovog Članka:</w:t>
            </w:r>
          </w:p>
          <w:p w14:paraId="476CC3C5" w14:textId="3571CF99" w:rsidR="00AF0BE3" w:rsidRDefault="00AF0BE3">
            <w:pPr>
              <w:rPr>
                <w:rFonts w:asciiTheme="minorHAnsi" w:hAnsiTheme="minorHAnsi" w:cstheme="minorHAnsi"/>
                <w:lang w:eastAsia="en-GB"/>
              </w:rPr>
            </w:pPr>
            <w:r>
              <w:rPr>
                <w:rFonts w:asciiTheme="minorHAnsi" w:hAnsiTheme="minorHAnsi" w:cstheme="minorHAnsi"/>
                <w:lang w:eastAsia="en-GB"/>
              </w:rPr>
              <w:t>Naručitelj za potrebe projekta sanacije lokacije visoko onečišćene otpadom Sovjak osigurava inertn</w:t>
            </w:r>
            <w:r w:rsidR="005E06E9">
              <w:rPr>
                <w:rFonts w:asciiTheme="minorHAnsi" w:hAnsiTheme="minorHAnsi" w:cstheme="minorHAnsi"/>
                <w:lang w:eastAsia="en-GB"/>
              </w:rPr>
              <w:t>i</w:t>
            </w:r>
            <w:r>
              <w:rPr>
                <w:rFonts w:asciiTheme="minorHAnsi" w:hAnsiTheme="minorHAnsi" w:cstheme="minorHAnsi"/>
                <w:lang w:eastAsia="en-GB"/>
              </w:rPr>
              <w:t xml:space="preserve"> materijal prirodnog podrijetla u rastresitom stanju (višak iskopa mineralne sirovine tehničko-građevnog kamena) bez naknade. </w:t>
            </w:r>
          </w:p>
          <w:p w14:paraId="2E300398" w14:textId="68B8F91E" w:rsidR="00822C91" w:rsidRDefault="00AF0BE3">
            <w:pPr>
              <w:rPr>
                <w:rFonts w:asciiTheme="minorHAnsi" w:hAnsiTheme="minorHAnsi" w:cstheme="minorHAnsi"/>
                <w:lang w:eastAsia="en-GB"/>
              </w:rPr>
            </w:pPr>
            <w:r>
              <w:rPr>
                <w:rFonts w:asciiTheme="minorHAnsi" w:hAnsiTheme="minorHAnsi" w:cstheme="minorHAnsi"/>
                <w:lang w:eastAsia="en-GB"/>
              </w:rPr>
              <w:t>Inertni materijal se nalazi</w:t>
            </w:r>
            <w:r w:rsidR="00155B69">
              <w:rPr>
                <w:rFonts w:asciiTheme="minorHAnsi" w:hAnsiTheme="minorHAnsi" w:cstheme="minorHAnsi"/>
                <w:lang w:eastAsia="en-GB"/>
              </w:rPr>
              <w:t xml:space="preserve"> na lokacijama</w:t>
            </w:r>
            <w:r w:rsidR="00822C91">
              <w:rPr>
                <w:rFonts w:asciiTheme="minorHAnsi" w:hAnsiTheme="minorHAnsi" w:cstheme="minorHAnsi"/>
                <w:lang w:eastAsia="en-GB"/>
              </w:rPr>
              <w:t xml:space="preserve"> (pozajmištima)</w:t>
            </w:r>
            <w:r>
              <w:rPr>
                <w:rFonts w:asciiTheme="minorHAnsi" w:hAnsiTheme="minorHAnsi" w:cstheme="minorHAnsi"/>
                <w:lang w:eastAsia="en-GB"/>
              </w:rPr>
              <w:t xml:space="preserve"> </w:t>
            </w:r>
            <w:r w:rsidR="005E06E9">
              <w:rPr>
                <w:rFonts w:asciiTheme="minorHAnsi" w:hAnsiTheme="minorHAnsi" w:cstheme="minorHAnsi"/>
                <w:lang w:eastAsia="en-GB"/>
              </w:rPr>
              <w:t xml:space="preserve">u radijusu </w:t>
            </w:r>
            <w:r w:rsidR="00822C91">
              <w:rPr>
                <w:rFonts w:asciiTheme="minorHAnsi" w:hAnsiTheme="minorHAnsi" w:cstheme="minorHAnsi"/>
                <w:lang w:eastAsia="en-GB"/>
              </w:rPr>
              <w:t xml:space="preserve">do </w:t>
            </w:r>
            <w:r w:rsidR="005E06E9">
              <w:rPr>
                <w:rFonts w:asciiTheme="minorHAnsi" w:hAnsiTheme="minorHAnsi" w:cstheme="minorHAnsi"/>
                <w:lang w:eastAsia="en-GB"/>
              </w:rPr>
              <w:t>50 km od lokacije jame Sovjak.</w:t>
            </w:r>
            <w:r w:rsidR="00822C91">
              <w:rPr>
                <w:rFonts w:asciiTheme="minorHAnsi" w:hAnsiTheme="minorHAnsi" w:cstheme="minorHAnsi"/>
                <w:lang w:eastAsia="en-GB"/>
              </w:rPr>
              <w:t>, kako slijedi:</w:t>
            </w:r>
          </w:p>
          <w:p w14:paraId="27FE098B" w14:textId="76F4B647" w:rsidR="00822C91" w:rsidRPr="00822C91" w:rsidRDefault="005E06E9" w:rsidP="00822C91">
            <w:pPr>
              <w:rPr>
                <w:rFonts w:asciiTheme="minorHAnsi" w:hAnsiTheme="minorHAnsi" w:cstheme="minorHAnsi"/>
                <w:lang w:eastAsia="en-GB"/>
              </w:rPr>
            </w:pPr>
            <w:r>
              <w:rPr>
                <w:rFonts w:asciiTheme="minorHAnsi" w:hAnsiTheme="minorHAnsi" w:cstheme="minorHAnsi"/>
                <w:lang w:eastAsia="en-GB"/>
              </w:rPr>
              <w:t xml:space="preserve"> </w:t>
            </w:r>
            <w:r w:rsidR="00822C91" w:rsidRPr="00822C91">
              <w:rPr>
                <w:rFonts w:asciiTheme="minorHAnsi" w:hAnsiTheme="minorHAnsi" w:cstheme="minorHAnsi"/>
                <w:lang w:eastAsia="en-GB"/>
              </w:rPr>
              <w:t>-</w:t>
            </w:r>
            <w:r w:rsidR="00822C91" w:rsidRPr="00822C91">
              <w:rPr>
                <w:rFonts w:asciiTheme="minorHAnsi" w:hAnsiTheme="minorHAnsi" w:cstheme="minorHAnsi"/>
                <w:lang w:eastAsia="en-GB"/>
              </w:rPr>
              <w:tab/>
              <w:t>lokalitet deponije 8 Medomišljina, koji predstavlja radni plato, na nekretninama označenim kao k.č.br. 2343/1, k.č.br. 2344/1, k.č.br. 2348/1, k.č.br. 2366 i dr., u k.o. Kraljevica, na kojoj lokaciji količina deponiranog materijala - mineralne sirovine tehničko-građevnog kamena</w:t>
            </w:r>
            <w:r w:rsidR="00822C91">
              <w:rPr>
                <w:rFonts w:asciiTheme="minorHAnsi" w:hAnsiTheme="minorHAnsi" w:cstheme="minorHAnsi"/>
                <w:lang w:eastAsia="en-GB"/>
              </w:rPr>
              <w:t>,</w:t>
            </w:r>
            <w:r w:rsidR="00822C91" w:rsidRPr="00822C91">
              <w:rPr>
                <w:rFonts w:asciiTheme="minorHAnsi" w:hAnsiTheme="minorHAnsi" w:cstheme="minorHAnsi"/>
                <w:lang w:eastAsia="en-GB"/>
              </w:rPr>
              <w:t xml:space="preserve">  </w:t>
            </w:r>
            <w:r w:rsidR="00822C91">
              <w:rPr>
                <w:rFonts w:asciiTheme="minorHAnsi" w:hAnsiTheme="minorHAnsi" w:cstheme="minorHAnsi"/>
                <w:lang w:eastAsia="en-GB"/>
              </w:rPr>
              <w:t xml:space="preserve">u rastresitom stanju, </w:t>
            </w:r>
            <w:r w:rsidR="00822C91" w:rsidRPr="00822C91">
              <w:rPr>
                <w:rFonts w:asciiTheme="minorHAnsi" w:hAnsiTheme="minorHAnsi" w:cstheme="minorHAnsi"/>
                <w:lang w:eastAsia="en-GB"/>
              </w:rPr>
              <w:t>iznosi 47.961,00 m³</w:t>
            </w:r>
          </w:p>
          <w:p w14:paraId="57C0EF23" w14:textId="4E4E5309" w:rsidR="00822C91" w:rsidRPr="00822C91" w:rsidRDefault="00822C91" w:rsidP="00822C91">
            <w:pPr>
              <w:rPr>
                <w:rFonts w:asciiTheme="minorHAnsi" w:hAnsiTheme="minorHAnsi" w:cstheme="minorHAnsi"/>
                <w:lang w:eastAsia="en-GB"/>
              </w:rPr>
            </w:pPr>
            <w:r w:rsidRPr="00822C91">
              <w:rPr>
                <w:rFonts w:asciiTheme="minorHAnsi" w:hAnsiTheme="minorHAnsi" w:cstheme="minorHAnsi"/>
                <w:lang w:eastAsia="en-GB"/>
              </w:rPr>
              <w:t>-</w:t>
            </w:r>
            <w:r w:rsidRPr="00822C91">
              <w:rPr>
                <w:rFonts w:asciiTheme="minorHAnsi" w:hAnsiTheme="minorHAnsi" w:cstheme="minorHAnsi"/>
                <w:lang w:eastAsia="en-GB"/>
              </w:rPr>
              <w:tab/>
              <w:t>lokalitet Zone  za gospodarenje otpadom, na katastarskim česticama k.č.br. 2035/1, 2035/2, 2035/3, 2035/4, 2036 i 2037/1, sve k.o. Kastav, na kojoj lokaciji količina deponiranog materijala - mineralne sirovine tehničko-građevnog kamena</w:t>
            </w:r>
            <w:r>
              <w:rPr>
                <w:rFonts w:asciiTheme="minorHAnsi" w:hAnsiTheme="minorHAnsi" w:cstheme="minorHAnsi"/>
                <w:lang w:eastAsia="en-GB"/>
              </w:rPr>
              <w:t>, u rastresitom stanju,</w:t>
            </w:r>
            <w:r w:rsidRPr="00822C91">
              <w:rPr>
                <w:rFonts w:asciiTheme="minorHAnsi" w:hAnsiTheme="minorHAnsi" w:cstheme="minorHAnsi"/>
                <w:lang w:eastAsia="en-GB"/>
              </w:rPr>
              <w:t xml:space="preserve">  iznosi 57.571,80 m³</w:t>
            </w:r>
          </w:p>
          <w:p w14:paraId="1FA30329" w14:textId="2DD47250" w:rsidR="00822C91" w:rsidRDefault="00822C91" w:rsidP="00822C91">
            <w:pPr>
              <w:rPr>
                <w:rFonts w:asciiTheme="minorHAnsi" w:hAnsiTheme="minorHAnsi" w:cstheme="minorHAnsi"/>
                <w:lang w:eastAsia="en-GB"/>
              </w:rPr>
            </w:pPr>
            <w:r w:rsidRPr="00822C91">
              <w:rPr>
                <w:rFonts w:asciiTheme="minorHAnsi" w:hAnsiTheme="minorHAnsi" w:cstheme="minorHAnsi"/>
                <w:lang w:eastAsia="en-GB"/>
              </w:rPr>
              <w:t>-</w:t>
            </w:r>
            <w:r w:rsidRPr="00822C91">
              <w:rPr>
                <w:rFonts w:asciiTheme="minorHAnsi" w:hAnsiTheme="minorHAnsi" w:cstheme="minorHAnsi"/>
                <w:lang w:eastAsia="en-GB"/>
              </w:rPr>
              <w:tab/>
              <w:t>lokalitet privremeni deponij Jurčići, na katastarskim česticama k.č.br. 6911, 6912, 6916/2, 6916/3 i 6913/1-10, sve k.o. Kastav, na kojoj lokaciji količina deponiranog materijala - mineralne sirovine tehničko-građevnog kamena</w:t>
            </w:r>
            <w:r>
              <w:rPr>
                <w:rFonts w:asciiTheme="minorHAnsi" w:hAnsiTheme="minorHAnsi" w:cstheme="minorHAnsi"/>
                <w:lang w:eastAsia="en-GB"/>
              </w:rPr>
              <w:t>, u rastresitom stanju,</w:t>
            </w:r>
            <w:r w:rsidRPr="00822C91">
              <w:rPr>
                <w:rFonts w:asciiTheme="minorHAnsi" w:hAnsiTheme="minorHAnsi" w:cstheme="minorHAnsi"/>
                <w:lang w:eastAsia="en-GB"/>
              </w:rPr>
              <w:t xml:space="preserve"> iznosi 53.124,56 </w:t>
            </w:r>
            <w:bookmarkStart w:id="15" w:name="_GoBack"/>
            <w:bookmarkEnd w:id="15"/>
            <w:r w:rsidRPr="00822C91">
              <w:rPr>
                <w:rFonts w:asciiTheme="minorHAnsi" w:hAnsiTheme="minorHAnsi" w:cstheme="minorHAnsi"/>
                <w:lang w:eastAsia="en-GB"/>
              </w:rPr>
              <w:t xml:space="preserve">m³, </w:t>
            </w:r>
          </w:p>
          <w:p w14:paraId="712E72B5" w14:textId="4404322F" w:rsidR="00822C91" w:rsidRPr="00822C91" w:rsidRDefault="00822C91" w:rsidP="00822C91">
            <w:pPr>
              <w:rPr>
                <w:rFonts w:asciiTheme="minorHAnsi" w:hAnsiTheme="minorHAnsi" w:cstheme="minorHAnsi"/>
                <w:lang w:eastAsia="en-GB"/>
              </w:rPr>
            </w:pPr>
            <w:r>
              <w:rPr>
                <w:rFonts w:asciiTheme="minorHAnsi" w:hAnsiTheme="minorHAnsi" w:cstheme="minorHAnsi"/>
                <w:lang w:eastAsia="en-GB"/>
              </w:rPr>
              <w:t xml:space="preserve">A sve sukladno Odluci </w:t>
            </w:r>
            <w:r w:rsidRPr="00822C91">
              <w:rPr>
                <w:rFonts w:asciiTheme="minorHAnsi" w:hAnsiTheme="minorHAnsi" w:cstheme="minorHAnsi"/>
                <w:lang w:eastAsia="en-GB"/>
              </w:rPr>
              <w:t>KLASA:940-06/18-04/92, URBROJ:536-03-01-03-0</w:t>
            </w:r>
            <w:r>
              <w:rPr>
                <w:rFonts w:asciiTheme="minorHAnsi" w:hAnsiTheme="minorHAnsi" w:cstheme="minorHAnsi"/>
                <w:lang w:eastAsia="en-GB"/>
              </w:rPr>
              <w:t>3/01-19-21</w:t>
            </w:r>
            <w:r w:rsidRPr="00822C91">
              <w:rPr>
                <w:rFonts w:asciiTheme="minorHAnsi" w:hAnsiTheme="minorHAnsi" w:cstheme="minorHAnsi"/>
                <w:lang w:eastAsia="en-GB"/>
              </w:rPr>
              <w:t xml:space="preserve"> od</w:t>
            </w:r>
            <w:r>
              <w:rPr>
                <w:rFonts w:asciiTheme="minorHAnsi" w:hAnsiTheme="minorHAnsi" w:cstheme="minorHAnsi"/>
                <w:lang w:eastAsia="en-GB"/>
              </w:rPr>
              <w:t xml:space="preserve"> 31</w:t>
            </w:r>
            <w:r w:rsidRPr="00822C91">
              <w:rPr>
                <w:rFonts w:asciiTheme="minorHAnsi" w:hAnsiTheme="minorHAnsi" w:cstheme="minorHAnsi"/>
                <w:lang w:eastAsia="en-GB"/>
              </w:rPr>
              <w:t>. srpnja 201</w:t>
            </w:r>
            <w:r>
              <w:rPr>
                <w:rFonts w:asciiTheme="minorHAnsi" w:hAnsiTheme="minorHAnsi" w:cstheme="minorHAnsi"/>
                <w:lang w:eastAsia="en-GB"/>
              </w:rPr>
              <w:t>9</w:t>
            </w:r>
            <w:r w:rsidRPr="00822C91">
              <w:rPr>
                <w:rFonts w:asciiTheme="minorHAnsi" w:hAnsiTheme="minorHAnsi" w:cstheme="minorHAnsi"/>
                <w:lang w:eastAsia="en-GB"/>
              </w:rPr>
              <w:t>. godine</w:t>
            </w:r>
            <w:r>
              <w:rPr>
                <w:rFonts w:asciiTheme="minorHAnsi" w:hAnsiTheme="minorHAnsi" w:cstheme="minorHAnsi"/>
                <w:lang w:eastAsia="en-GB"/>
              </w:rPr>
              <w:t xml:space="preserve"> o </w:t>
            </w:r>
            <w:r w:rsidRPr="00822C91">
              <w:rPr>
                <w:rFonts w:asciiTheme="minorHAnsi" w:hAnsiTheme="minorHAnsi" w:cstheme="minorHAnsi"/>
                <w:lang w:eastAsia="en-GB"/>
              </w:rPr>
              <w:t xml:space="preserve"> izmijeni i dopuni Odluke o darovanju viška iskopa Fondu za zaštitu okoliša i energetsku učinkovitost, radi projekta Sanacije lokacije visoko onečišćene otpadom Sovjak, u Općini Viškovo KLASA:940-06/18-04/92, URBROJ:536-03-01-03-02/01-18-07 od 23. srpnja 2018. godine</w:t>
            </w:r>
            <w:r w:rsidR="000200DE">
              <w:rPr>
                <w:rFonts w:asciiTheme="minorHAnsi" w:hAnsiTheme="minorHAnsi" w:cstheme="minorHAnsi"/>
                <w:lang w:eastAsia="en-GB"/>
              </w:rPr>
              <w:t>.</w:t>
            </w:r>
          </w:p>
          <w:p w14:paraId="3530DA72" w14:textId="3521B48C" w:rsidR="00AF0BE3" w:rsidRDefault="00AF0BE3">
            <w:pPr>
              <w:rPr>
                <w:rFonts w:asciiTheme="minorHAnsi" w:hAnsiTheme="minorHAnsi" w:cstheme="minorHAnsi"/>
                <w:lang w:eastAsia="en-GB"/>
              </w:rPr>
            </w:pPr>
            <w:r>
              <w:rPr>
                <w:rFonts w:asciiTheme="minorHAnsi" w:hAnsiTheme="minorHAnsi" w:cstheme="minorHAnsi"/>
                <w:lang w:eastAsia="en-GB"/>
              </w:rPr>
              <w:t xml:space="preserve">Zabranjeno je naplaćivanje nabave inertnog materijala od strane Izvođača kroz trošak ugrađenog materijala, troškove transporta navedenog materijala i dr. Inertni materijal se može koristiti samo i isključivo za projekt sanacije lokacije visoko onečišćene otpadom Sovjak. </w:t>
            </w:r>
          </w:p>
          <w:p w14:paraId="2E39047B" w14:textId="05299918" w:rsidR="00AF0BE3" w:rsidRDefault="00AF0BE3">
            <w:pPr>
              <w:rPr>
                <w:rFonts w:asciiTheme="minorHAnsi" w:hAnsiTheme="minorHAnsi" w:cstheme="minorHAnsi"/>
                <w:lang w:eastAsia="en-GB"/>
              </w:rPr>
            </w:pPr>
            <w:r>
              <w:rPr>
                <w:rFonts w:asciiTheme="minorHAnsi" w:hAnsiTheme="minorHAnsi" w:cstheme="minorHAnsi"/>
                <w:lang w:eastAsia="en-GB"/>
              </w:rPr>
              <w:t>Sav višak preuzete, a neugrađene količine inertnog materijala za potrebe sanacije lokacije visoko onečišćene otpadom Sovjak Izvođač je dužan, po primopredaji radova, predati Naručitelju na lokaciji pozajmišta.</w:t>
            </w:r>
          </w:p>
          <w:p w14:paraId="6F715CF5" w14:textId="27E2D6A2" w:rsidR="00AF0BE3" w:rsidRDefault="00AF0BE3">
            <w:pPr>
              <w:keepLines/>
              <w:widowControl w:val="0"/>
              <w:rPr>
                <w:rFonts w:asciiTheme="minorHAnsi" w:hAnsiTheme="minorHAnsi" w:cstheme="minorHAnsi"/>
                <w:lang w:eastAsia="en-GB"/>
              </w:rPr>
            </w:pPr>
            <w:r>
              <w:rPr>
                <w:rFonts w:asciiTheme="minorHAnsi" w:hAnsiTheme="minorHAnsi" w:cstheme="minorHAnsi"/>
                <w:lang w:eastAsia="en-GB"/>
              </w:rPr>
              <w:t>Ukoliko se pokaže da je za izvođenje radova potrebna veća količina inertnog materijala razliku količina osigurava Izvođač.</w:t>
            </w:r>
          </w:p>
          <w:p w14:paraId="3307ED9B" w14:textId="6ABAB8CF" w:rsidR="000156DA" w:rsidRDefault="00AF0BE3">
            <w:pPr>
              <w:keepLines/>
              <w:widowControl w:val="0"/>
              <w:rPr>
                <w:rFonts w:asciiTheme="minorHAnsi" w:hAnsiTheme="minorHAnsi" w:cstheme="minorHAnsi"/>
                <w:lang w:eastAsia="en-GB"/>
              </w:rPr>
            </w:pPr>
            <w:r>
              <w:rPr>
                <w:rFonts w:asciiTheme="minorHAnsi" w:hAnsiTheme="minorHAnsi" w:cstheme="minorHAnsi"/>
                <w:lang w:eastAsia="en-GB"/>
              </w:rPr>
              <w:t>Pojedinosti o o</w:t>
            </w:r>
            <w:r w:rsidRPr="00AF0BE3">
              <w:rPr>
                <w:rFonts w:asciiTheme="minorHAnsi" w:hAnsiTheme="minorHAnsi" w:cstheme="minorHAnsi"/>
                <w:lang w:eastAsia="en-GB"/>
              </w:rPr>
              <w:t>bavez</w:t>
            </w:r>
            <w:r>
              <w:rPr>
                <w:rFonts w:asciiTheme="minorHAnsi" w:hAnsiTheme="minorHAnsi" w:cstheme="minorHAnsi"/>
                <w:lang w:eastAsia="en-GB"/>
              </w:rPr>
              <w:t>ama</w:t>
            </w:r>
            <w:r w:rsidRPr="00AF0BE3">
              <w:rPr>
                <w:rFonts w:asciiTheme="minorHAnsi" w:hAnsiTheme="minorHAnsi" w:cstheme="minorHAnsi"/>
                <w:lang w:eastAsia="en-GB"/>
              </w:rPr>
              <w:t xml:space="preserve"> </w:t>
            </w:r>
            <w:r>
              <w:rPr>
                <w:rFonts w:asciiTheme="minorHAnsi" w:hAnsiTheme="minorHAnsi" w:cstheme="minorHAnsi"/>
                <w:lang w:eastAsia="en-GB"/>
              </w:rPr>
              <w:t>I</w:t>
            </w:r>
            <w:r w:rsidRPr="00AF0BE3">
              <w:rPr>
                <w:rFonts w:asciiTheme="minorHAnsi" w:hAnsiTheme="minorHAnsi" w:cstheme="minorHAnsi"/>
                <w:lang w:eastAsia="en-GB"/>
              </w:rPr>
              <w:t>zvođača</w:t>
            </w:r>
            <w:r w:rsidR="002D2873">
              <w:rPr>
                <w:rFonts w:asciiTheme="minorHAnsi" w:hAnsiTheme="minorHAnsi" w:cstheme="minorHAnsi"/>
                <w:lang w:eastAsia="en-GB"/>
              </w:rPr>
              <w:t xml:space="preserve"> po pitanju inertnog materijala za potrebe sanacije</w:t>
            </w:r>
            <w:r w:rsidRPr="00AF0BE3">
              <w:rPr>
                <w:rFonts w:asciiTheme="minorHAnsi" w:hAnsiTheme="minorHAnsi" w:cstheme="minorHAnsi"/>
                <w:lang w:eastAsia="en-GB"/>
              </w:rPr>
              <w:t xml:space="preserve"> </w:t>
            </w:r>
            <w:r>
              <w:rPr>
                <w:rFonts w:asciiTheme="minorHAnsi" w:hAnsiTheme="minorHAnsi" w:cstheme="minorHAnsi"/>
                <w:lang w:eastAsia="en-GB"/>
              </w:rPr>
              <w:t>definirane su Knjigom 3 „Zahtjevi Naručitelja“ točka 4.4.6 i točka 5.3.4</w:t>
            </w:r>
            <w:r w:rsidR="0068539D">
              <w:rPr>
                <w:rFonts w:asciiTheme="minorHAnsi" w:hAnsiTheme="minorHAnsi" w:cstheme="minorHAnsi"/>
                <w:lang w:eastAsia="en-GB"/>
              </w:rPr>
              <w:t>.</w:t>
            </w:r>
          </w:p>
          <w:p w14:paraId="198A90DF" w14:textId="77777777" w:rsidR="002D2873" w:rsidRDefault="002D2873">
            <w:pPr>
              <w:keepLines/>
              <w:widowControl w:val="0"/>
              <w:rPr>
                <w:rFonts w:asciiTheme="minorHAnsi" w:hAnsiTheme="minorHAnsi" w:cstheme="minorHAnsi"/>
                <w:lang w:eastAsia="en-GB"/>
              </w:rPr>
            </w:pPr>
            <w:r>
              <w:rPr>
                <w:rFonts w:asciiTheme="minorHAnsi" w:hAnsiTheme="minorHAnsi" w:cstheme="minorHAnsi"/>
                <w:lang w:eastAsia="en-GB"/>
              </w:rPr>
              <w:t xml:space="preserve">Naručitelj je za potrebe projekta sanacije lokacije visoko onečišćene otpadom Sovjak osigurao Izvođaču pravo korištenja objekta/kontejnera postojeće mjerne postaje </w:t>
            </w:r>
            <w:r w:rsidRPr="002D2873">
              <w:rPr>
                <w:rFonts w:asciiTheme="minorHAnsi" w:hAnsiTheme="minorHAnsi" w:cstheme="minorHAnsi"/>
                <w:lang w:eastAsia="en-GB"/>
              </w:rPr>
              <w:t>imisijskog praćenja odlagališta Viševac</w:t>
            </w:r>
            <w:r>
              <w:rPr>
                <w:rFonts w:asciiTheme="minorHAnsi" w:hAnsiTheme="minorHAnsi" w:cstheme="minorHAnsi"/>
                <w:lang w:eastAsia="en-GB"/>
              </w:rPr>
              <w:t>.</w:t>
            </w:r>
          </w:p>
          <w:p w14:paraId="3456F8A7" w14:textId="45771C98" w:rsidR="00FD3984" w:rsidRPr="00AF0BE3" w:rsidRDefault="00FD3984">
            <w:pPr>
              <w:keepLines/>
              <w:widowControl w:val="0"/>
              <w:rPr>
                <w:rFonts w:asciiTheme="minorHAnsi" w:hAnsiTheme="minorHAnsi" w:cstheme="minorHAnsi"/>
                <w:lang w:eastAsia="en-GB"/>
              </w:rPr>
            </w:pPr>
            <w:r>
              <w:rPr>
                <w:rFonts w:asciiTheme="minorHAnsi" w:hAnsiTheme="minorHAnsi" w:cstheme="minorHAnsi"/>
                <w:lang w:eastAsia="en-GB"/>
              </w:rPr>
              <w:t>Pojedinosti o o</w:t>
            </w:r>
            <w:r w:rsidRPr="00AF0BE3">
              <w:rPr>
                <w:rFonts w:asciiTheme="minorHAnsi" w:hAnsiTheme="minorHAnsi" w:cstheme="minorHAnsi"/>
                <w:lang w:eastAsia="en-GB"/>
              </w:rPr>
              <w:t>bavez</w:t>
            </w:r>
            <w:r>
              <w:rPr>
                <w:rFonts w:asciiTheme="minorHAnsi" w:hAnsiTheme="minorHAnsi" w:cstheme="minorHAnsi"/>
                <w:lang w:eastAsia="en-GB"/>
              </w:rPr>
              <w:t>ama</w:t>
            </w:r>
            <w:r w:rsidRPr="00AF0BE3">
              <w:rPr>
                <w:rFonts w:asciiTheme="minorHAnsi" w:hAnsiTheme="minorHAnsi" w:cstheme="minorHAnsi"/>
                <w:lang w:eastAsia="en-GB"/>
              </w:rPr>
              <w:t xml:space="preserve"> </w:t>
            </w:r>
            <w:r>
              <w:rPr>
                <w:rFonts w:asciiTheme="minorHAnsi" w:hAnsiTheme="minorHAnsi" w:cstheme="minorHAnsi"/>
                <w:lang w:eastAsia="en-GB"/>
              </w:rPr>
              <w:t>I</w:t>
            </w:r>
            <w:r w:rsidRPr="00AF0BE3">
              <w:rPr>
                <w:rFonts w:asciiTheme="minorHAnsi" w:hAnsiTheme="minorHAnsi" w:cstheme="minorHAnsi"/>
                <w:lang w:eastAsia="en-GB"/>
              </w:rPr>
              <w:t>zvođača</w:t>
            </w:r>
            <w:r>
              <w:rPr>
                <w:rFonts w:asciiTheme="minorHAnsi" w:hAnsiTheme="minorHAnsi" w:cstheme="minorHAnsi"/>
                <w:lang w:eastAsia="en-GB"/>
              </w:rPr>
              <w:t xml:space="preserve"> po pitanju postojeće mjerne postaje imisijskog praćenja odlagališta Viševac za potrebe sanacije</w:t>
            </w:r>
            <w:r w:rsidRPr="00AF0BE3">
              <w:rPr>
                <w:rFonts w:asciiTheme="minorHAnsi" w:hAnsiTheme="minorHAnsi" w:cstheme="minorHAnsi"/>
                <w:lang w:eastAsia="en-GB"/>
              </w:rPr>
              <w:t xml:space="preserve"> </w:t>
            </w:r>
            <w:r>
              <w:rPr>
                <w:rFonts w:asciiTheme="minorHAnsi" w:hAnsiTheme="minorHAnsi" w:cstheme="minorHAnsi"/>
                <w:lang w:eastAsia="en-GB"/>
              </w:rPr>
              <w:t>definirane su Knjigom 3 „Zahtjevi Naručitelja“ točka 3.2.1 i točka 4.4.11.</w:t>
            </w:r>
          </w:p>
        </w:tc>
      </w:tr>
    </w:tbl>
    <w:p w14:paraId="7C14D166"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58B92DE6" w14:textId="77777777" w:rsidTr="001A494F">
        <w:tc>
          <w:tcPr>
            <w:tcW w:w="1951" w:type="dxa"/>
          </w:tcPr>
          <w:p w14:paraId="45B2380E"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4.21 Izvještaji o napretku radova</w:t>
            </w:r>
          </w:p>
          <w:p w14:paraId="611D509E" w14:textId="77777777" w:rsidR="001A494F" w:rsidRPr="00E34FCD" w:rsidRDefault="001A494F" w:rsidP="005B6AB2">
            <w:pPr>
              <w:rPr>
                <w:rFonts w:asciiTheme="minorHAnsi" w:hAnsiTheme="minorHAnsi" w:cstheme="minorHAnsi"/>
                <w:b/>
              </w:rPr>
            </w:pPr>
          </w:p>
        </w:tc>
        <w:tc>
          <w:tcPr>
            <w:tcW w:w="284" w:type="dxa"/>
          </w:tcPr>
          <w:p w14:paraId="3CAAADF1" w14:textId="77777777" w:rsidR="001A494F" w:rsidRPr="00E34FCD" w:rsidRDefault="001A494F">
            <w:pPr>
              <w:rPr>
                <w:rFonts w:asciiTheme="minorHAnsi" w:hAnsiTheme="minorHAnsi" w:cstheme="minorHAnsi"/>
                <w:b/>
                <w:bCs/>
              </w:rPr>
            </w:pPr>
          </w:p>
        </w:tc>
        <w:tc>
          <w:tcPr>
            <w:tcW w:w="7087" w:type="dxa"/>
          </w:tcPr>
          <w:p w14:paraId="7ADFC9A5" w14:textId="77777777" w:rsidR="001A494F" w:rsidRPr="00E34FCD" w:rsidRDefault="001A494F">
            <w:pPr>
              <w:keepLines/>
              <w:widowControl w:val="0"/>
              <w:rPr>
                <w:rFonts w:asciiTheme="minorHAnsi" w:hAnsiTheme="minorHAnsi" w:cstheme="minorHAnsi"/>
                <w:i/>
              </w:rPr>
            </w:pPr>
            <w:r w:rsidRPr="00E34FCD">
              <w:rPr>
                <w:rFonts w:asciiTheme="minorHAnsi" w:hAnsiTheme="minorHAnsi" w:cstheme="minorHAnsi"/>
                <w:i/>
              </w:rPr>
              <w:t>Dodati na kraju stavka 1. ovog Članka:</w:t>
            </w:r>
          </w:p>
          <w:p w14:paraId="7647A9A3" w14:textId="77777777" w:rsidR="001A494F" w:rsidRPr="00E34FCD" w:rsidRDefault="001A494F">
            <w:pPr>
              <w:rPr>
                <w:rFonts w:asciiTheme="minorHAnsi" w:hAnsiTheme="minorHAnsi" w:cstheme="minorHAnsi"/>
              </w:rPr>
            </w:pPr>
            <w:r w:rsidRPr="00E34FCD">
              <w:rPr>
                <w:rFonts w:asciiTheme="minorHAnsi" w:hAnsiTheme="minorHAnsi" w:cstheme="minorHAnsi"/>
              </w:rPr>
              <w:t>Rok iz prethodne rečenice ovog stavka primjenjuje se i na prvi Izvještaj iz druge rečenice ovog stavka.</w:t>
            </w:r>
          </w:p>
          <w:p w14:paraId="3643C53B" w14:textId="77777777" w:rsidR="001A494F" w:rsidRPr="00E34FCD" w:rsidRDefault="001A494F">
            <w:pPr>
              <w:rPr>
                <w:rFonts w:asciiTheme="minorHAnsi" w:hAnsiTheme="minorHAnsi" w:cstheme="minorHAnsi"/>
              </w:rPr>
            </w:pPr>
          </w:p>
          <w:p w14:paraId="60F23B61" w14:textId="77777777" w:rsidR="001A494F" w:rsidRPr="00E34FCD" w:rsidRDefault="001A494F">
            <w:pPr>
              <w:autoSpaceDE w:val="0"/>
              <w:autoSpaceDN w:val="0"/>
              <w:adjustRightInd w:val="0"/>
              <w:rPr>
                <w:rFonts w:asciiTheme="minorHAnsi" w:hAnsiTheme="minorHAnsi" w:cstheme="minorHAnsi"/>
                <w:i/>
              </w:rPr>
            </w:pPr>
            <w:r w:rsidRPr="00E34FCD">
              <w:rPr>
                <w:rFonts w:asciiTheme="minorHAnsi" w:hAnsiTheme="minorHAnsi" w:cstheme="minorHAnsi"/>
                <w:i/>
              </w:rPr>
              <w:t>Dodati na kraju ovog Članka:</w:t>
            </w:r>
          </w:p>
          <w:p w14:paraId="47DCD500" w14:textId="4765144E"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Izvođač će voditi Građevinski dnevnik u skladu s odredbama Zakona o gradnji (Narodne novine br. 153</w:t>
            </w:r>
            <w:r w:rsidR="00887C6B" w:rsidRPr="00E34FCD">
              <w:rPr>
                <w:rFonts w:asciiTheme="minorHAnsi" w:hAnsiTheme="minorHAnsi" w:cstheme="minorHAnsi"/>
              </w:rPr>
              <w:t>/</w:t>
            </w:r>
            <w:r w:rsidRPr="00E34FCD">
              <w:rPr>
                <w:rFonts w:asciiTheme="minorHAnsi" w:hAnsiTheme="minorHAnsi" w:cstheme="minorHAnsi"/>
              </w:rPr>
              <w:t>13</w:t>
            </w:r>
            <w:r w:rsidR="00054068" w:rsidRPr="00E34FCD">
              <w:rPr>
                <w:rFonts w:asciiTheme="minorHAnsi" w:hAnsiTheme="minorHAnsi" w:cstheme="minorHAnsi"/>
              </w:rPr>
              <w:t xml:space="preserve">, </w:t>
            </w:r>
            <w:r w:rsidR="00125A5B" w:rsidRPr="00E34FCD">
              <w:rPr>
                <w:rFonts w:asciiTheme="minorHAnsi" w:hAnsiTheme="minorHAnsi" w:cstheme="minorHAnsi"/>
              </w:rPr>
              <w:t>20/17</w:t>
            </w:r>
            <w:r w:rsidR="003B066F">
              <w:rPr>
                <w:rFonts w:asciiTheme="minorHAnsi" w:hAnsiTheme="minorHAnsi" w:cstheme="minorHAnsi"/>
              </w:rPr>
              <w:t>, 39/19</w:t>
            </w:r>
            <w:r w:rsidRPr="00E34FCD">
              <w:rPr>
                <w:rFonts w:asciiTheme="minorHAnsi" w:hAnsiTheme="minorHAnsi" w:cstheme="minorHAnsi"/>
              </w:rPr>
              <w:t xml:space="preserve"> s izmjenama i dopunama) i Pravilnika o načinu provedbe stručnog nadzora građenja, obrascu, uvjetima i načinu vođenja građevinskog dnevnika te o sadržaju završnog </w:t>
            </w:r>
            <w:r w:rsidR="004613AA" w:rsidRPr="00E34FCD">
              <w:rPr>
                <w:rFonts w:asciiTheme="minorHAnsi" w:hAnsiTheme="minorHAnsi" w:cstheme="minorHAnsi"/>
              </w:rPr>
              <w:t>izvješća nadzornog inženjera (Narodne novine br.</w:t>
            </w:r>
            <w:r w:rsidRPr="00E34FCD">
              <w:rPr>
                <w:rFonts w:asciiTheme="minorHAnsi" w:hAnsiTheme="minorHAnsi" w:cstheme="minorHAnsi"/>
              </w:rPr>
              <w:t xml:space="preserve"> 111/14</w:t>
            </w:r>
            <w:r w:rsidR="004613AA" w:rsidRPr="00E34FCD">
              <w:rPr>
                <w:rFonts w:asciiTheme="minorHAnsi" w:hAnsiTheme="minorHAnsi" w:cstheme="minorHAnsi"/>
              </w:rPr>
              <w:t>, 107/15</w:t>
            </w:r>
            <w:r w:rsidR="00A4644D" w:rsidRPr="00E34FCD">
              <w:rPr>
                <w:rFonts w:asciiTheme="minorHAnsi" w:hAnsiTheme="minorHAnsi" w:cstheme="minorHAnsi"/>
              </w:rPr>
              <w:t>, 20/17</w:t>
            </w:r>
            <w:r w:rsidR="004613AA" w:rsidRPr="00E34FCD">
              <w:rPr>
                <w:rFonts w:asciiTheme="minorHAnsi" w:hAnsiTheme="minorHAnsi" w:cstheme="minorHAnsi"/>
              </w:rPr>
              <w:t xml:space="preserve"> </w:t>
            </w:r>
            <w:r w:rsidRPr="00E34FCD">
              <w:rPr>
                <w:rFonts w:asciiTheme="minorHAnsi" w:hAnsiTheme="minorHAnsi" w:cstheme="minorHAnsi"/>
              </w:rPr>
              <w:t>).</w:t>
            </w:r>
          </w:p>
          <w:p w14:paraId="7DE435E4" w14:textId="77777777" w:rsidR="001A494F" w:rsidRPr="00E34FCD" w:rsidRDefault="001A494F">
            <w:pPr>
              <w:rPr>
                <w:rFonts w:asciiTheme="minorHAnsi" w:hAnsiTheme="minorHAnsi" w:cstheme="minorHAnsi"/>
              </w:rPr>
            </w:pPr>
            <w:r w:rsidRPr="00E34FCD">
              <w:rPr>
                <w:rFonts w:asciiTheme="minorHAnsi" w:hAnsiTheme="minorHAnsi" w:cstheme="minorHAnsi"/>
              </w:rPr>
              <w:t>Predstavnik Izvođača će priređivati tjedne izvještaje u formatu dogovorenom s Inženjerom. Kopije tih izvještaja bit će faksirane ili na drugi način dostavljene Inženjeru i Voditelju projekta jedan dan prije tjednog gradilišnog sastanka ili drugačije kako se dogovori.</w:t>
            </w:r>
          </w:p>
          <w:p w14:paraId="36F46450" w14:textId="77777777" w:rsidR="001A494F" w:rsidRPr="00E34FCD" w:rsidRDefault="001A494F">
            <w:pPr>
              <w:rPr>
                <w:rFonts w:asciiTheme="minorHAnsi" w:hAnsiTheme="minorHAnsi" w:cstheme="minorHAnsi"/>
              </w:rPr>
            </w:pPr>
            <w:r w:rsidRPr="00E34FCD">
              <w:rPr>
                <w:rFonts w:asciiTheme="minorHAnsi" w:hAnsiTheme="minorHAnsi" w:cstheme="minorHAnsi"/>
              </w:rPr>
              <w:t>Izvođač mora pripremati i održavati ažurnim sve druge službene izvještaje prema Zakonu.</w:t>
            </w:r>
          </w:p>
        </w:tc>
      </w:tr>
    </w:tbl>
    <w:p w14:paraId="5322AC6A"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53757E" w:rsidRPr="00E34FCD" w14:paraId="2BD0DFD2" w14:textId="77777777" w:rsidTr="001A494F">
        <w:tc>
          <w:tcPr>
            <w:tcW w:w="1951" w:type="dxa"/>
          </w:tcPr>
          <w:p w14:paraId="743D52DE"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4.25 Postojeći vodovi</w:t>
            </w:r>
          </w:p>
          <w:p w14:paraId="6FA11238" w14:textId="77777777" w:rsidR="001A494F" w:rsidRPr="00E34FCD" w:rsidRDefault="001A494F" w:rsidP="005B6AB2">
            <w:pPr>
              <w:pStyle w:val="Naslov2"/>
              <w:numPr>
                <w:ilvl w:val="0"/>
                <w:numId w:val="0"/>
              </w:numPr>
              <w:rPr>
                <w:rFonts w:asciiTheme="minorHAnsi" w:hAnsiTheme="minorHAnsi" w:cstheme="minorHAnsi"/>
              </w:rPr>
            </w:pPr>
          </w:p>
        </w:tc>
        <w:tc>
          <w:tcPr>
            <w:tcW w:w="284" w:type="dxa"/>
          </w:tcPr>
          <w:p w14:paraId="1144ED0D" w14:textId="77777777" w:rsidR="001A494F" w:rsidRPr="00E34FCD" w:rsidRDefault="001A494F">
            <w:pPr>
              <w:jc w:val="center"/>
              <w:rPr>
                <w:rFonts w:asciiTheme="minorHAnsi" w:hAnsiTheme="minorHAnsi" w:cstheme="minorHAnsi"/>
                <w:b/>
                <w:bCs/>
              </w:rPr>
            </w:pPr>
          </w:p>
        </w:tc>
        <w:tc>
          <w:tcPr>
            <w:tcW w:w="7087" w:type="dxa"/>
          </w:tcPr>
          <w:p w14:paraId="1C46C532" w14:textId="48CFE6C9" w:rsidR="001A494F" w:rsidRPr="00E34FCD" w:rsidRDefault="001A494F">
            <w:pPr>
              <w:rPr>
                <w:rFonts w:asciiTheme="minorHAnsi" w:hAnsiTheme="minorHAnsi" w:cstheme="minorHAnsi"/>
                <w:bCs/>
                <w:i/>
              </w:rPr>
            </w:pPr>
            <w:r w:rsidRPr="00E34FCD">
              <w:rPr>
                <w:rFonts w:asciiTheme="minorHAnsi" w:hAnsiTheme="minorHAnsi" w:cstheme="minorHAnsi"/>
                <w:bCs/>
                <w:i/>
              </w:rPr>
              <w:t>Doda</w:t>
            </w:r>
            <w:r w:rsidR="008B38BF" w:rsidRPr="00E34FCD">
              <w:rPr>
                <w:rFonts w:asciiTheme="minorHAnsi" w:hAnsiTheme="minorHAnsi" w:cstheme="minorHAnsi"/>
                <w:bCs/>
                <w:i/>
              </w:rPr>
              <w:t>je se</w:t>
            </w:r>
            <w:r w:rsidRPr="00E34FCD">
              <w:rPr>
                <w:rFonts w:asciiTheme="minorHAnsi" w:hAnsiTheme="minorHAnsi" w:cstheme="minorHAnsi"/>
                <w:bCs/>
                <w:i/>
              </w:rPr>
              <w:t xml:space="preserve"> Članak </w:t>
            </w:r>
            <w:r w:rsidRPr="00E34FCD">
              <w:rPr>
                <w:rFonts w:asciiTheme="minorHAnsi" w:hAnsiTheme="minorHAnsi" w:cstheme="minorHAnsi"/>
                <w:i/>
              </w:rPr>
              <w:t>4.25:</w:t>
            </w:r>
          </w:p>
          <w:p w14:paraId="6207CEDA" w14:textId="7889E55C" w:rsidR="001A494F" w:rsidRPr="00E34FCD" w:rsidRDefault="001A494F">
            <w:pPr>
              <w:rPr>
                <w:rFonts w:asciiTheme="minorHAnsi" w:hAnsiTheme="minorHAnsi" w:cstheme="minorHAnsi"/>
                <w:bCs/>
              </w:rPr>
            </w:pPr>
            <w:r w:rsidRPr="00E34FCD">
              <w:rPr>
                <w:rFonts w:asciiTheme="minorHAnsi" w:hAnsiTheme="minorHAnsi" w:cstheme="minorHAnsi"/>
                <w:bCs/>
              </w:rPr>
              <w:t xml:space="preserve">Izvođač će se upoznati s položajem svih postojećih vodova kao što su odvodi, telefonske i električne linije i stupovi, vodovodne cijevi, kanalizacijske cijevi, plinske cijevi i slično, prije nego počne svaki iskop ili drugi rad koji može utjecati na postojeće vodove. Izvođač će biti odgovoran za sve štete na cestama, odvodnim jarcima, cijevima, kablovima ili bilo kojim vodovima koje je </w:t>
            </w:r>
            <w:r w:rsidR="00F43D6E" w:rsidRPr="00E34FCD">
              <w:rPr>
                <w:rFonts w:asciiTheme="minorHAnsi" w:hAnsiTheme="minorHAnsi" w:cstheme="minorHAnsi"/>
                <w:bCs/>
              </w:rPr>
              <w:t xml:space="preserve">izazvao on ili njegov </w:t>
            </w:r>
            <w:r w:rsidR="007D4A42" w:rsidRPr="00E34FCD">
              <w:rPr>
                <w:rFonts w:asciiTheme="minorHAnsi" w:hAnsiTheme="minorHAnsi" w:cstheme="minorHAnsi"/>
              </w:rPr>
              <w:t>Podizvođač</w:t>
            </w:r>
            <w:r w:rsidRPr="00E34FCD">
              <w:rPr>
                <w:rFonts w:asciiTheme="minorHAnsi" w:hAnsiTheme="minorHAnsi" w:cstheme="minorHAnsi"/>
                <w:bCs/>
              </w:rPr>
              <w:t xml:space="preserve"> i mora popraviti svaku takvu štetu na svoj trošak i na potpuno zadovoljstvo Inženjera što je prije moguće, ali u svakom slučaju unutar Roka dovršetka.</w:t>
            </w:r>
          </w:p>
          <w:p w14:paraId="3A0989A2" w14:textId="4B82A66B" w:rsidR="001A494F" w:rsidRPr="00AE1A08" w:rsidRDefault="00973C5F">
            <w:pPr>
              <w:rPr>
                <w:rFonts w:asciiTheme="minorHAnsi" w:hAnsiTheme="minorHAnsi" w:cstheme="minorHAnsi"/>
                <w:bCs/>
              </w:rPr>
            </w:pPr>
            <w:r w:rsidRPr="00AE1A08">
              <w:rPr>
                <w:rFonts w:asciiTheme="minorHAnsi" w:hAnsiTheme="minorHAnsi" w:cstheme="minorHAnsi"/>
                <w:bCs/>
              </w:rPr>
              <w:t xml:space="preserve">U skladu s posebnim uvjetima dobivenima u postupku ishođenja Lokacijske dozvole </w:t>
            </w:r>
            <w:r w:rsidR="001A494F" w:rsidRPr="00AE1A08">
              <w:rPr>
                <w:rFonts w:asciiTheme="minorHAnsi" w:hAnsiTheme="minorHAnsi" w:cstheme="minorHAnsi"/>
                <w:bCs/>
              </w:rPr>
              <w:t xml:space="preserve">Izvođač je obvezan </w:t>
            </w:r>
            <w:r w:rsidR="00D70FEF" w:rsidRPr="00AE1A08">
              <w:rPr>
                <w:rFonts w:asciiTheme="minorHAnsi" w:hAnsiTheme="minorHAnsi" w:cstheme="minorHAnsi"/>
                <w:bCs/>
              </w:rPr>
              <w:t xml:space="preserve">s </w:t>
            </w:r>
            <w:r w:rsidR="001A494F" w:rsidRPr="00AE1A08">
              <w:rPr>
                <w:rFonts w:asciiTheme="minorHAnsi" w:hAnsiTheme="minorHAnsi" w:cstheme="minorHAnsi"/>
                <w:bCs/>
              </w:rPr>
              <w:t>odgovarajućom lokalnom vlasti</w:t>
            </w:r>
            <w:r w:rsidRPr="00AE1A08">
              <w:rPr>
                <w:rFonts w:asciiTheme="minorHAnsi" w:hAnsiTheme="minorHAnsi" w:cstheme="minorHAnsi"/>
                <w:bCs/>
              </w:rPr>
              <w:t xml:space="preserve"> i javnim poduzećima</w:t>
            </w:r>
            <w:r w:rsidR="001A494F" w:rsidRPr="00AE1A08">
              <w:rPr>
                <w:rFonts w:asciiTheme="minorHAnsi" w:hAnsiTheme="minorHAnsi" w:cstheme="minorHAnsi"/>
                <w:bCs/>
              </w:rPr>
              <w:t xml:space="preserve"> organizira</w:t>
            </w:r>
            <w:r w:rsidR="00D70FEF" w:rsidRPr="00AE1A08">
              <w:rPr>
                <w:rFonts w:asciiTheme="minorHAnsi" w:hAnsiTheme="minorHAnsi" w:cstheme="minorHAnsi"/>
                <w:bCs/>
              </w:rPr>
              <w:t>ti</w:t>
            </w:r>
            <w:r w:rsidR="001A494F" w:rsidRPr="00AE1A08">
              <w:rPr>
                <w:rFonts w:asciiTheme="minorHAnsi" w:hAnsiTheme="minorHAnsi" w:cstheme="minorHAnsi"/>
                <w:bCs/>
              </w:rPr>
              <w:t xml:space="preserve"> sve što je potrebno za uklanjanje i ponovno uspostavljanje vodova kako se dogovori ili uputi od Inženjera. Izvođač će snositi troškove tih radova.</w:t>
            </w:r>
          </w:p>
          <w:p w14:paraId="448FC7B0" w14:textId="77777777" w:rsidR="0073626F" w:rsidRPr="00E34FCD" w:rsidRDefault="0073626F">
            <w:pPr>
              <w:rPr>
                <w:rFonts w:asciiTheme="minorHAnsi" w:hAnsiTheme="minorHAnsi" w:cstheme="minorHAnsi"/>
                <w:bCs/>
              </w:rPr>
            </w:pPr>
            <w:r w:rsidRPr="00E34FCD">
              <w:rPr>
                <w:rFonts w:asciiTheme="minorHAnsi" w:hAnsiTheme="minorHAnsi" w:cstheme="minorHAnsi"/>
                <w:bCs/>
              </w:rPr>
              <w:t>Inženjer mora ovjeriti da su radovi na otklanjanju štete u cijelosti obavljeni na isti način na koji ovjerava izvršenje svih stavki ugovornog troškovnika.</w:t>
            </w:r>
          </w:p>
          <w:p w14:paraId="60976A2B" w14:textId="1AF1DB6E" w:rsidR="0073626F" w:rsidRPr="00E34FCD" w:rsidRDefault="0073626F">
            <w:pPr>
              <w:rPr>
                <w:rFonts w:asciiTheme="minorHAnsi" w:hAnsiTheme="minorHAnsi" w:cstheme="minorHAnsi"/>
                <w:bCs/>
                <w:sz w:val="18"/>
                <w:szCs w:val="20"/>
              </w:rPr>
            </w:pPr>
          </w:p>
        </w:tc>
      </w:tr>
      <w:tr w:rsidR="001868F2" w:rsidRPr="00E34FCD" w14:paraId="762D00DC" w14:textId="77777777" w:rsidTr="001868F2">
        <w:tc>
          <w:tcPr>
            <w:tcW w:w="1951" w:type="dxa"/>
          </w:tcPr>
          <w:p w14:paraId="7281EA09" w14:textId="77777777" w:rsidR="001868F2" w:rsidRPr="00E34FCD" w:rsidRDefault="001868F2" w:rsidP="00F56F1C">
            <w:pPr>
              <w:jc w:val="left"/>
              <w:rPr>
                <w:rFonts w:asciiTheme="minorHAnsi" w:hAnsiTheme="minorHAnsi" w:cstheme="minorHAnsi"/>
                <w:b/>
              </w:rPr>
            </w:pPr>
            <w:r w:rsidRPr="00E34FCD">
              <w:rPr>
                <w:rFonts w:asciiTheme="minorHAnsi" w:hAnsiTheme="minorHAnsi" w:cstheme="minorHAnsi"/>
                <w:b/>
              </w:rPr>
              <w:t>4.26 Prostorije za Inženjera i Naručitelja</w:t>
            </w:r>
          </w:p>
          <w:p w14:paraId="7CFC43F1" w14:textId="77777777" w:rsidR="001868F2" w:rsidRPr="00E34FCD" w:rsidRDefault="001868F2" w:rsidP="005B6AB2">
            <w:pPr>
              <w:pStyle w:val="Naslov2"/>
              <w:numPr>
                <w:ilvl w:val="0"/>
                <w:numId w:val="0"/>
              </w:numPr>
              <w:ind w:left="576"/>
              <w:rPr>
                <w:rFonts w:asciiTheme="minorHAnsi" w:hAnsiTheme="minorHAnsi" w:cstheme="minorHAnsi"/>
              </w:rPr>
            </w:pPr>
          </w:p>
        </w:tc>
        <w:tc>
          <w:tcPr>
            <w:tcW w:w="284" w:type="dxa"/>
          </w:tcPr>
          <w:p w14:paraId="74C76B4F" w14:textId="77777777" w:rsidR="001868F2" w:rsidRPr="00E34FCD" w:rsidRDefault="001868F2" w:rsidP="005B6AB2">
            <w:pPr>
              <w:jc w:val="center"/>
              <w:rPr>
                <w:rFonts w:asciiTheme="minorHAnsi" w:hAnsiTheme="minorHAnsi" w:cstheme="minorHAnsi"/>
                <w:b/>
                <w:bCs/>
              </w:rPr>
            </w:pPr>
          </w:p>
        </w:tc>
        <w:tc>
          <w:tcPr>
            <w:tcW w:w="7087" w:type="dxa"/>
          </w:tcPr>
          <w:p w14:paraId="61FB7721" w14:textId="37A26295" w:rsidR="001868F2" w:rsidRPr="00E34FCD" w:rsidRDefault="001868F2">
            <w:pPr>
              <w:rPr>
                <w:rFonts w:asciiTheme="minorHAnsi" w:hAnsiTheme="minorHAnsi" w:cstheme="minorHAnsi"/>
                <w:bCs/>
                <w:i/>
              </w:rPr>
            </w:pPr>
            <w:r w:rsidRPr="00E34FCD">
              <w:rPr>
                <w:rFonts w:asciiTheme="minorHAnsi" w:hAnsiTheme="minorHAnsi" w:cstheme="minorHAnsi"/>
                <w:bCs/>
                <w:i/>
              </w:rPr>
              <w:t>Doda</w:t>
            </w:r>
            <w:r w:rsidR="008B38BF" w:rsidRPr="00E34FCD">
              <w:rPr>
                <w:rFonts w:asciiTheme="minorHAnsi" w:hAnsiTheme="minorHAnsi" w:cstheme="minorHAnsi"/>
                <w:bCs/>
                <w:i/>
              </w:rPr>
              <w:t>je se</w:t>
            </w:r>
            <w:r w:rsidRPr="00E34FCD">
              <w:rPr>
                <w:rFonts w:asciiTheme="minorHAnsi" w:hAnsiTheme="minorHAnsi" w:cstheme="minorHAnsi"/>
                <w:bCs/>
                <w:i/>
              </w:rPr>
              <w:t xml:space="preserve"> Članak 4.26:</w:t>
            </w:r>
          </w:p>
          <w:p w14:paraId="07161B96" w14:textId="77777777" w:rsidR="001868F2" w:rsidRPr="00E34FCD" w:rsidRDefault="001868F2">
            <w:pPr>
              <w:rPr>
                <w:rFonts w:asciiTheme="minorHAnsi" w:hAnsiTheme="minorHAnsi" w:cstheme="minorHAnsi"/>
                <w:bCs/>
              </w:rPr>
            </w:pPr>
            <w:r w:rsidRPr="00E34FCD">
              <w:rPr>
                <w:rFonts w:asciiTheme="minorHAnsi" w:hAnsiTheme="minorHAnsi" w:cstheme="minorHAnsi"/>
                <w:bCs/>
              </w:rPr>
              <w:t>Izvođač će za cijelo vrijeme izvođenja radova staviti na raspolaganje osoblju Naručitelja i Inženjeru prostorije na Gradilištu, a kako je navedeno u Zahtjevima Naručitelja.</w:t>
            </w:r>
          </w:p>
        </w:tc>
      </w:tr>
    </w:tbl>
    <w:p w14:paraId="06E353BD" w14:textId="77777777" w:rsidR="001A494F" w:rsidRPr="00E34FCD" w:rsidRDefault="001A494F">
      <w:pPr>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3A24A370" w14:textId="77777777" w:rsidTr="00D16EB9">
        <w:tc>
          <w:tcPr>
            <w:tcW w:w="5000" w:type="pct"/>
            <w:tcBorders>
              <w:top w:val="nil"/>
              <w:left w:val="nil"/>
              <w:bottom w:val="nil"/>
              <w:right w:val="nil"/>
            </w:tcBorders>
          </w:tcPr>
          <w:p w14:paraId="5A103095" w14:textId="5123B6FC" w:rsidR="001A494F" w:rsidRPr="00E34FCD" w:rsidRDefault="001A494F">
            <w:pPr>
              <w:pStyle w:val="Naslov1"/>
              <w:rPr>
                <w:rFonts w:asciiTheme="minorHAnsi" w:hAnsiTheme="minorHAnsi" w:cstheme="minorHAnsi"/>
              </w:rPr>
            </w:pPr>
            <w:bookmarkStart w:id="16" w:name="_Toc2002175"/>
            <w:r w:rsidRPr="00E34FCD">
              <w:rPr>
                <w:rFonts w:asciiTheme="minorHAnsi" w:hAnsiTheme="minorHAnsi" w:cstheme="minorHAnsi"/>
              </w:rPr>
              <w:t>Projekt</w:t>
            </w:r>
            <w:bookmarkEnd w:id="16"/>
          </w:p>
        </w:tc>
      </w:tr>
    </w:tbl>
    <w:p w14:paraId="2A9EDB54"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53757E" w:rsidRPr="00E34FCD" w14:paraId="387EDF01" w14:textId="77777777" w:rsidTr="001A494F">
        <w:tc>
          <w:tcPr>
            <w:tcW w:w="1951" w:type="dxa"/>
          </w:tcPr>
          <w:p w14:paraId="2B50DE9D" w14:textId="77777777" w:rsidR="001A494F" w:rsidRPr="00E34FCD" w:rsidRDefault="001A494F" w:rsidP="005B6AB2">
            <w:pPr>
              <w:jc w:val="left"/>
              <w:rPr>
                <w:rFonts w:asciiTheme="minorHAnsi" w:hAnsiTheme="minorHAnsi" w:cstheme="minorHAnsi"/>
              </w:rPr>
            </w:pPr>
            <w:r w:rsidRPr="00E34FCD">
              <w:rPr>
                <w:rFonts w:asciiTheme="minorHAnsi" w:hAnsiTheme="minorHAnsi" w:cstheme="minorHAnsi"/>
                <w:b/>
              </w:rPr>
              <w:t>5.1</w:t>
            </w:r>
            <w:r w:rsidRPr="00E34FCD">
              <w:rPr>
                <w:rFonts w:asciiTheme="minorHAnsi" w:hAnsiTheme="minorHAnsi" w:cstheme="minorHAnsi"/>
              </w:rPr>
              <w:t xml:space="preserve"> </w:t>
            </w:r>
            <w:r w:rsidRPr="00E34FCD">
              <w:rPr>
                <w:rFonts w:asciiTheme="minorHAnsi" w:hAnsiTheme="minorHAnsi" w:cstheme="minorHAnsi"/>
                <w:b/>
              </w:rPr>
              <w:t>Opće obveze projektiranja</w:t>
            </w:r>
          </w:p>
        </w:tc>
        <w:tc>
          <w:tcPr>
            <w:tcW w:w="284" w:type="dxa"/>
          </w:tcPr>
          <w:p w14:paraId="5878F03F" w14:textId="77777777" w:rsidR="001A494F" w:rsidRPr="00E34FCD" w:rsidRDefault="001A494F" w:rsidP="005B6AB2">
            <w:pPr>
              <w:rPr>
                <w:rFonts w:asciiTheme="minorHAnsi" w:hAnsiTheme="minorHAnsi" w:cstheme="minorHAnsi"/>
                <w:b/>
                <w:bCs/>
              </w:rPr>
            </w:pPr>
          </w:p>
        </w:tc>
        <w:tc>
          <w:tcPr>
            <w:tcW w:w="7087" w:type="dxa"/>
          </w:tcPr>
          <w:p w14:paraId="32A5781B" w14:textId="77777777" w:rsidR="001A494F" w:rsidRPr="00E34FCD" w:rsidRDefault="001A494F">
            <w:pPr>
              <w:keepLines/>
              <w:widowControl w:val="0"/>
              <w:rPr>
                <w:rFonts w:asciiTheme="minorHAnsi" w:hAnsiTheme="minorHAnsi" w:cstheme="minorHAnsi"/>
                <w:bCs/>
                <w:i/>
              </w:rPr>
            </w:pPr>
            <w:r w:rsidRPr="00E34FCD">
              <w:rPr>
                <w:rFonts w:asciiTheme="minorHAnsi" w:hAnsiTheme="minorHAnsi" w:cstheme="minorHAnsi"/>
                <w:i/>
              </w:rPr>
              <w:t>Izbrisati prvi stavak ovog Članka i zamijeniti sljedećim</w:t>
            </w:r>
            <w:r w:rsidRPr="00E34FCD">
              <w:rPr>
                <w:rFonts w:asciiTheme="minorHAnsi" w:hAnsiTheme="minorHAnsi" w:cstheme="minorHAnsi"/>
                <w:bCs/>
                <w:i/>
              </w:rPr>
              <w:t>:</w:t>
            </w:r>
          </w:p>
          <w:p w14:paraId="10FD67C6" w14:textId="6926E195" w:rsidR="001A494F" w:rsidRPr="00E34FCD" w:rsidRDefault="001A494F">
            <w:pPr>
              <w:rPr>
                <w:rFonts w:asciiTheme="minorHAnsi" w:hAnsiTheme="minorHAnsi" w:cstheme="minorHAnsi"/>
                <w:lang w:eastAsia="ja-JP"/>
              </w:rPr>
            </w:pPr>
            <w:r w:rsidRPr="00E34FCD">
              <w:rPr>
                <w:rFonts w:asciiTheme="minorHAnsi" w:hAnsiTheme="minorHAnsi" w:cstheme="minorHAnsi"/>
              </w:rPr>
              <w:t xml:space="preserve">Izvođač će izvršiti i biti odgovoran za projektiranje Radova. Projekte će pripremiti </w:t>
            </w:r>
            <w:r w:rsidRPr="00E34FCD">
              <w:rPr>
                <w:rFonts w:asciiTheme="minorHAnsi" w:hAnsiTheme="minorHAnsi" w:cstheme="minorHAnsi"/>
                <w:lang w:eastAsia="ja-JP"/>
              </w:rPr>
              <w:t xml:space="preserve">ovlašteni Projektanti koji su inženjeri ili drugi stručnjaci koji zadovoljavaju kriterije koji su navedeni u Dokumentaciji </w:t>
            </w:r>
            <w:r w:rsidR="003A424F" w:rsidRPr="00E34FCD">
              <w:rPr>
                <w:rFonts w:asciiTheme="minorHAnsi" w:hAnsiTheme="minorHAnsi" w:cstheme="minorHAnsi"/>
                <w:lang w:eastAsia="ja-JP"/>
              </w:rPr>
              <w:t>o nabavi</w:t>
            </w:r>
            <w:r w:rsidRPr="00E34FCD">
              <w:rPr>
                <w:rFonts w:asciiTheme="minorHAnsi" w:hAnsiTheme="minorHAnsi" w:cstheme="minorHAnsi"/>
                <w:lang w:eastAsia="ja-JP"/>
              </w:rPr>
              <w:t xml:space="preserve"> i Zakon</w:t>
            </w:r>
            <w:r w:rsidR="003107B0" w:rsidRPr="00E34FCD">
              <w:rPr>
                <w:rFonts w:asciiTheme="minorHAnsi" w:hAnsiTheme="minorHAnsi" w:cstheme="minorHAnsi"/>
                <w:lang w:eastAsia="ja-JP"/>
              </w:rPr>
              <w:t>ima</w:t>
            </w:r>
            <w:r w:rsidRPr="00E34FCD">
              <w:rPr>
                <w:rFonts w:asciiTheme="minorHAnsi" w:hAnsiTheme="minorHAnsi" w:cstheme="minorHAnsi"/>
                <w:lang w:eastAsia="ja-JP"/>
              </w:rPr>
              <w:t>. Izvođač će Inženjeru</w:t>
            </w:r>
            <w:r w:rsidR="0006394A" w:rsidRPr="00E34FCD">
              <w:rPr>
                <w:rFonts w:asciiTheme="minorHAnsi" w:hAnsiTheme="minorHAnsi" w:cstheme="minorHAnsi"/>
                <w:lang w:eastAsia="ja-JP"/>
              </w:rPr>
              <w:t xml:space="preserve"> i Naručitelju</w:t>
            </w:r>
            <w:r w:rsidRPr="00E34FCD">
              <w:rPr>
                <w:rFonts w:asciiTheme="minorHAnsi" w:hAnsiTheme="minorHAnsi" w:cstheme="minorHAnsi"/>
                <w:lang w:eastAsia="ja-JP"/>
              </w:rPr>
              <w:t xml:space="preserve"> dostaviti na odobrenje ime i pojedinosti svakog predloženog Projektanta</w:t>
            </w:r>
            <w:r w:rsidR="00C11792" w:rsidRPr="00E34FCD">
              <w:rPr>
                <w:rFonts w:asciiTheme="minorHAnsi" w:hAnsiTheme="minorHAnsi" w:cstheme="minorHAnsi"/>
                <w:lang w:eastAsia="ja-JP"/>
              </w:rPr>
              <w:t xml:space="preserve">, uključivo </w:t>
            </w:r>
            <w:r w:rsidR="007D4A42" w:rsidRPr="00E34FCD">
              <w:rPr>
                <w:rFonts w:asciiTheme="minorHAnsi" w:hAnsiTheme="minorHAnsi" w:cstheme="minorHAnsi"/>
                <w:lang w:eastAsia="ja-JP"/>
              </w:rPr>
              <w:t xml:space="preserve">i </w:t>
            </w:r>
            <w:r w:rsidR="007D4A42" w:rsidRPr="00E34FCD">
              <w:rPr>
                <w:rFonts w:asciiTheme="minorHAnsi" w:hAnsiTheme="minorHAnsi" w:cstheme="minorHAnsi"/>
              </w:rPr>
              <w:t>Podizvođač</w:t>
            </w:r>
            <w:r w:rsidR="00F43D6E" w:rsidRPr="00E34FCD">
              <w:rPr>
                <w:rFonts w:asciiTheme="minorHAnsi" w:hAnsiTheme="minorHAnsi" w:cstheme="minorHAnsi"/>
                <w:lang w:eastAsia="ja-JP"/>
              </w:rPr>
              <w:t>a</w:t>
            </w:r>
            <w:r w:rsidRPr="00E34FCD">
              <w:rPr>
                <w:rFonts w:asciiTheme="minorHAnsi" w:hAnsiTheme="minorHAnsi" w:cstheme="minorHAnsi"/>
                <w:lang w:eastAsia="ja-JP"/>
              </w:rPr>
              <w:t xml:space="preserve"> projekta</w:t>
            </w:r>
            <w:r w:rsidR="00C11792" w:rsidRPr="00E34FCD">
              <w:rPr>
                <w:rFonts w:asciiTheme="minorHAnsi" w:hAnsiTheme="minorHAnsi" w:cstheme="minorHAnsi"/>
                <w:lang w:eastAsia="ja-JP"/>
              </w:rPr>
              <w:t>nata</w:t>
            </w:r>
            <w:r w:rsidR="00C63C3D" w:rsidRPr="00E34FCD">
              <w:rPr>
                <w:rFonts w:asciiTheme="minorHAnsi" w:hAnsiTheme="minorHAnsi" w:cstheme="minorHAnsi"/>
                <w:lang w:eastAsia="ja-JP"/>
              </w:rPr>
              <w:t xml:space="preserve">, a oni će ih potvrditi ili odbiti uz pisano obrazloženje u roku od 14 dana. </w:t>
            </w:r>
          </w:p>
          <w:p w14:paraId="6482C0BD" w14:textId="77777777" w:rsidR="001A494F" w:rsidRPr="00E34FCD" w:rsidRDefault="001A494F">
            <w:pPr>
              <w:rPr>
                <w:rFonts w:asciiTheme="minorHAnsi" w:hAnsiTheme="minorHAnsi" w:cstheme="minorHAnsi"/>
              </w:rPr>
            </w:pPr>
          </w:p>
          <w:p w14:paraId="0728FA24" w14:textId="77777777" w:rsidR="001A494F" w:rsidRPr="00E34FCD" w:rsidRDefault="001A494F">
            <w:pPr>
              <w:rPr>
                <w:rFonts w:asciiTheme="minorHAnsi" w:hAnsiTheme="minorHAnsi" w:cstheme="minorHAnsi"/>
                <w:i/>
                <w:iCs/>
              </w:rPr>
            </w:pPr>
            <w:r w:rsidRPr="00E34FCD">
              <w:rPr>
                <w:rFonts w:asciiTheme="minorHAnsi" w:hAnsiTheme="minorHAnsi" w:cstheme="minorHAnsi"/>
                <w:i/>
                <w:iCs/>
              </w:rPr>
              <w:t xml:space="preserve">Dodati novi stavak na kraju ovog Članka: </w:t>
            </w:r>
          </w:p>
          <w:p w14:paraId="4A10E4A2" w14:textId="052AA3E9" w:rsidR="001A494F" w:rsidRPr="00E34FCD" w:rsidRDefault="001A494F">
            <w:pPr>
              <w:rPr>
                <w:rFonts w:asciiTheme="minorHAnsi" w:eastAsia="Calibri" w:hAnsiTheme="minorHAnsi" w:cstheme="minorHAnsi"/>
              </w:rPr>
            </w:pPr>
            <w:r w:rsidRPr="00E34FCD">
              <w:rPr>
                <w:rFonts w:asciiTheme="minorHAnsi" w:eastAsia="Calibri" w:hAnsiTheme="minorHAnsi" w:cstheme="minorHAnsi"/>
              </w:rPr>
              <w:t xml:space="preserve">Projekti su potpuno i pojedinačno odgovornost Izvođača. </w:t>
            </w:r>
          </w:p>
          <w:p w14:paraId="0520057A" w14:textId="517FF55E" w:rsidR="001A494F" w:rsidRPr="00E34FCD" w:rsidRDefault="001A494F">
            <w:pPr>
              <w:rPr>
                <w:rFonts w:asciiTheme="minorHAnsi" w:eastAsia="Calibri" w:hAnsiTheme="minorHAnsi" w:cstheme="minorHAnsi"/>
              </w:rPr>
            </w:pPr>
            <w:r w:rsidRPr="00E34FCD">
              <w:rPr>
                <w:rFonts w:asciiTheme="minorHAnsi" w:eastAsia="Calibri" w:hAnsiTheme="minorHAnsi" w:cstheme="minorHAnsi"/>
              </w:rPr>
              <w:t xml:space="preserve">Izvođač će dogovoriti s Inženjerom minimalne zahtjeve, format i distribuciju Izvođačevih projekata najmanje 14 dana prije </w:t>
            </w:r>
            <w:r w:rsidR="00AE4D59">
              <w:rPr>
                <w:rFonts w:asciiTheme="minorHAnsi" w:eastAsia="Calibri" w:hAnsiTheme="minorHAnsi" w:cstheme="minorHAnsi"/>
              </w:rPr>
              <w:t xml:space="preserve">prve </w:t>
            </w:r>
            <w:r w:rsidRPr="00E34FCD">
              <w:rPr>
                <w:rFonts w:asciiTheme="minorHAnsi" w:eastAsia="Calibri" w:hAnsiTheme="minorHAnsi" w:cstheme="minorHAnsi"/>
              </w:rPr>
              <w:t>dogovorene isporuke.</w:t>
            </w:r>
          </w:p>
        </w:tc>
      </w:tr>
      <w:tr w:rsidR="00916333" w:rsidRPr="00E34FCD" w14:paraId="28BBDD94" w14:textId="77777777" w:rsidTr="00916333">
        <w:tc>
          <w:tcPr>
            <w:tcW w:w="1951" w:type="dxa"/>
          </w:tcPr>
          <w:p w14:paraId="5C9D3FC4" w14:textId="77777777" w:rsidR="00916333" w:rsidRPr="00E34FCD" w:rsidRDefault="00916333" w:rsidP="00F56F1C">
            <w:pPr>
              <w:jc w:val="left"/>
              <w:rPr>
                <w:rFonts w:asciiTheme="minorHAnsi" w:hAnsiTheme="minorHAnsi" w:cstheme="minorHAnsi"/>
                <w:b/>
              </w:rPr>
            </w:pPr>
            <w:r w:rsidRPr="00E34FCD">
              <w:rPr>
                <w:rFonts w:asciiTheme="minorHAnsi" w:hAnsiTheme="minorHAnsi" w:cstheme="minorHAnsi"/>
                <w:b/>
              </w:rPr>
              <w:t xml:space="preserve">5.2 Dokumentacija Izvođača </w:t>
            </w:r>
          </w:p>
        </w:tc>
        <w:tc>
          <w:tcPr>
            <w:tcW w:w="284" w:type="dxa"/>
          </w:tcPr>
          <w:p w14:paraId="17A41993" w14:textId="77777777" w:rsidR="00916333" w:rsidRPr="00E34FCD" w:rsidRDefault="00916333" w:rsidP="005B6AB2">
            <w:pPr>
              <w:rPr>
                <w:rFonts w:asciiTheme="minorHAnsi" w:hAnsiTheme="minorHAnsi" w:cstheme="minorHAnsi"/>
                <w:b/>
                <w:bCs/>
              </w:rPr>
            </w:pPr>
          </w:p>
        </w:tc>
        <w:tc>
          <w:tcPr>
            <w:tcW w:w="7087" w:type="dxa"/>
          </w:tcPr>
          <w:p w14:paraId="0D75C7F0" w14:textId="77777777" w:rsidR="00916333" w:rsidRPr="00E34FCD" w:rsidRDefault="00916333" w:rsidP="005B6AB2">
            <w:pPr>
              <w:keepLines/>
              <w:widowControl w:val="0"/>
              <w:rPr>
                <w:rFonts w:asciiTheme="minorHAnsi" w:hAnsiTheme="minorHAnsi" w:cstheme="minorHAnsi"/>
                <w:i/>
              </w:rPr>
            </w:pPr>
            <w:r w:rsidRPr="00E34FCD">
              <w:rPr>
                <w:rFonts w:asciiTheme="minorHAnsi" w:hAnsiTheme="minorHAnsi" w:cstheme="minorHAnsi"/>
                <w:i/>
              </w:rPr>
              <w:t>Prva rečenica četvrtog stavka ovog Članka zamjenjuje se sljedećom:</w:t>
            </w:r>
          </w:p>
          <w:p w14:paraId="7A840A1E" w14:textId="77777777" w:rsidR="00916333" w:rsidRPr="00E34FCD" w:rsidRDefault="00916333">
            <w:pPr>
              <w:keepLines/>
              <w:widowControl w:val="0"/>
              <w:rPr>
                <w:rFonts w:asciiTheme="minorHAnsi" w:hAnsiTheme="minorHAnsi" w:cstheme="minorHAnsi"/>
                <w:i/>
              </w:rPr>
            </w:pPr>
          </w:p>
          <w:p w14:paraId="7614EEB5" w14:textId="77777777" w:rsidR="00916333" w:rsidRDefault="00916333">
            <w:pPr>
              <w:keepLines/>
              <w:widowControl w:val="0"/>
              <w:rPr>
                <w:rFonts w:asciiTheme="minorHAnsi" w:hAnsiTheme="minorHAnsi" w:cstheme="minorHAnsi"/>
              </w:rPr>
            </w:pPr>
            <w:r w:rsidRPr="00E34FCD">
              <w:rPr>
                <w:rFonts w:asciiTheme="minorHAnsi" w:hAnsiTheme="minorHAnsi" w:cstheme="minorHAnsi"/>
              </w:rPr>
              <w:t>Sukladno Zahtjevima naručitelja, svako razdoblje za pregled ne smije biti dulje od 14 dana, računajući od dana kad Inženjer primi Dokumentaciju Izvođača. Inženjer neće nerazumno zadržavati pregled i odobrenje dokumentacije Izvođača.</w:t>
            </w:r>
          </w:p>
          <w:p w14:paraId="174ADDDF" w14:textId="77777777" w:rsidR="007F61E6" w:rsidRDefault="007F61E6">
            <w:pPr>
              <w:keepLines/>
              <w:widowControl w:val="0"/>
              <w:rPr>
                <w:rFonts w:asciiTheme="minorHAnsi" w:hAnsiTheme="minorHAnsi" w:cstheme="minorHAnsi"/>
              </w:rPr>
            </w:pPr>
          </w:p>
          <w:p w14:paraId="6144FB58" w14:textId="1FD93310" w:rsidR="007F61E6" w:rsidRPr="007F61E6" w:rsidRDefault="007F61E6">
            <w:pPr>
              <w:keepLines/>
              <w:widowControl w:val="0"/>
              <w:rPr>
                <w:rFonts w:asciiTheme="minorHAnsi" w:hAnsiTheme="minorHAnsi" w:cstheme="minorHAnsi"/>
                <w:i/>
              </w:rPr>
            </w:pPr>
            <w:r>
              <w:rPr>
                <w:rFonts w:asciiTheme="minorHAnsi" w:hAnsiTheme="minorHAnsi" w:cstheme="minorHAnsi"/>
                <w:i/>
              </w:rPr>
              <w:t>Na kraju članka dodati:</w:t>
            </w:r>
          </w:p>
          <w:p w14:paraId="36850920" w14:textId="51709127" w:rsidR="007F61E6" w:rsidRPr="00E34FCD" w:rsidRDefault="007F61E6">
            <w:pPr>
              <w:keepLines/>
              <w:widowControl w:val="0"/>
              <w:rPr>
                <w:rFonts w:asciiTheme="minorHAnsi" w:hAnsiTheme="minorHAnsi" w:cstheme="minorHAnsi"/>
              </w:rPr>
            </w:pPr>
            <w:r w:rsidRPr="00E34FCD">
              <w:rPr>
                <w:rFonts w:asciiTheme="minorHAnsi" w:hAnsiTheme="minorHAnsi" w:cstheme="minorHAnsi"/>
                <w:bCs/>
              </w:rPr>
              <w:t>Ako se u Dokumentaciji Izvođača pronađu greške, propusti, nejasnoće, nekonzistentnost, neadekvatnost ili drugi nedostaci, oni i Radovi ispravit će se na trošak Izvođača, bez obzira na bilo koju suglasnost ili odobrenje po ovom Članku</w:t>
            </w:r>
            <w:r w:rsidR="00053CE5">
              <w:rPr>
                <w:rFonts w:asciiTheme="minorHAnsi" w:hAnsiTheme="minorHAnsi" w:cstheme="minorHAnsi"/>
                <w:bCs/>
              </w:rPr>
              <w:t>.</w:t>
            </w:r>
          </w:p>
        </w:tc>
      </w:tr>
    </w:tbl>
    <w:p w14:paraId="763E005A" w14:textId="77777777" w:rsidR="001A494F" w:rsidRPr="00E34FCD" w:rsidRDefault="001A494F" w:rsidP="00F56F1C">
      <w:pPr>
        <w:rPr>
          <w:rFonts w:asciiTheme="minorHAnsi" w:hAnsiTheme="minorHAnsi" w:cstheme="minorHAnsi"/>
        </w:rPr>
      </w:pPr>
    </w:p>
    <w:p w14:paraId="43A0787A" w14:textId="77777777" w:rsidR="001A494F" w:rsidRPr="00E34FCD" w:rsidRDefault="001A494F">
      <w:pPr>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2E6C03E9" w14:textId="77777777" w:rsidTr="00D16EB9">
        <w:tc>
          <w:tcPr>
            <w:tcW w:w="5000" w:type="pct"/>
            <w:tcBorders>
              <w:top w:val="nil"/>
              <w:left w:val="nil"/>
              <w:bottom w:val="nil"/>
              <w:right w:val="nil"/>
            </w:tcBorders>
          </w:tcPr>
          <w:p w14:paraId="7E3ABCDA" w14:textId="543F6CCB" w:rsidR="001A494F" w:rsidRPr="00E34FCD" w:rsidRDefault="001A494F">
            <w:pPr>
              <w:pStyle w:val="Naslov1"/>
              <w:rPr>
                <w:rFonts w:asciiTheme="minorHAnsi" w:hAnsiTheme="minorHAnsi" w:cstheme="minorHAnsi"/>
              </w:rPr>
            </w:pPr>
            <w:bookmarkStart w:id="17" w:name="_Toc2002176"/>
            <w:r w:rsidRPr="00E34FCD">
              <w:rPr>
                <w:rFonts w:asciiTheme="minorHAnsi" w:hAnsiTheme="minorHAnsi" w:cstheme="minorHAnsi"/>
              </w:rPr>
              <w:t>Osoblje i radna snaga</w:t>
            </w:r>
            <w:bookmarkEnd w:id="17"/>
          </w:p>
        </w:tc>
      </w:tr>
    </w:tbl>
    <w:p w14:paraId="00DEE048"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347C66AC" w14:textId="77777777" w:rsidTr="001A494F">
        <w:tc>
          <w:tcPr>
            <w:tcW w:w="1951" w:type="dxa"/>
          </w:tcPr>
          <w:p w14:paraId="014EED72"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6.2 Plaće i uvjeti rada</w:t>
            </w:r>
          </w:p>
        </w:tc>
        <w:tc>
          <w:tcPr>
            <w:tcW w:w="284" w:type="dxa"/>
          </w:tcPr>
          <w:p w14:paraId="4BF7E63D" w14:textId="77777777" w:rsidR="001A494F" w:rsidRPr="00E34FCD" w:rsidRDefault="001A494F" w:rsidP="005B6AB2">
            <w:pPr>
              <w:jc w:val="center"/>
              <w:rPr>
                <w:rFonts w:asciiTheme="minorHAnsi" w:hAnsiTheme="minorHAnsi" w:cstheme="minorHAnsi"/>
                <w:b/>
                <w:bCs/>
              </w:rPr>
            </w:pPr>
          </w:p>
        </w:tc>
        <w:tc>
          <w:tcPr>
            <w:tcW w:w="7087" w:type="dxa"/>
          </w:tcPr>
          <w:p w14:paraId="00487D81"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Dodati na kraju ovog Članka:</w:t>
            </w:r>
          </w:p>
          <w:p w14:paraId="78035FBA" w14:textId="3C9BF9EB" w:rsidR="001A494F" w:rsidRPr="00E34FCD" w:rsidRDefault="008B38BF">
            <w:pPr>
              <w:rPr>
                <w:rFonts w:asciiTheme="minorHAnsi" w:hAnsiTheme="minorHAnsi" w:cstheme="minorHAnsi"/>
              </w:rPr>
            </w:pPr>
            <w:r w:rsidRPr="00E34FCD">
              <w:rPr>
                <w:rFonts w:asciiTheme="minorHAnsi" w:hAnsiTheme="minorHAnsi" w:cstheme="minorHAnsi"/>
              </w:rPr>
              <w:t>Izvođač će obavijestiti Osoblje Izvođača o njihovim poreznim obvezama u vezi njihovih plaća, nadnica, dodataka i drugih primanja koja su podložna oporezivanju po Zakonima za vrijeme dok su na snazi, a Izvođač će preuzeti svoje obveze u skladu s istim Zakonima.</w:t>
            </w:r>
          </w:p>
        </w:tc>
      </w:tr>
    </w:tbl>
    <w:p w14:paraId="237B9F57" w14:textId="77777777" w:rsidR="001A494F" w:rsidRPr="00E34FCD" w:rsidRDefault="001A494F" w:rsidP="00F56F1C">
      <w:pPr>
        <w:ind w:left="567"/>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0A67068F" w14:textId="77777777" w:rsidTr="001A494F">
        <w:tc>
          <w:tcPr>
            <w:tcW w:w="1951" w:type="dxa"/>
          </w:tcPr>
          <w:p w14:paraId="589C91B0"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6.3 Osobe u službi Naručitelja</w:t>
            </w:r>
          </w:p>
        </w:tc>
        <w:tc>
          <w:tcPr>
            <w:tcW w:w="284" w:type="dxa"/>
          </w:tcPr>
          <w:p w14:paraId="098DF8EA" w14:textId="77777777" w:rsidR="001A494F" w:rsidRPr="00E34FCD" w:rsidRDefault="001A494F" w:rsidP="005B6AB2">
            <w:pPr>
              <w:jc w:val="center"/>
              <w:rPr>
                <w:rFonts w:asciiTheme="minorHAnsi" w:hAnsiTheme="minorHAnsi" w:cstheme="minorHAnsi"/>
                <w:b/>
                <w:bCs/>
              </w:rPr>
            </w:pPr>
          </w:p>
        </w:tc>
        <w:tc>
          <w:tcPr>
            <w:tcW w:w="7087" w:type="dxa"/>
          </w:tcPr>
          <w:p w14:paraId="2692D2AB" w14:textId="77777777" w:rsidR="001A494F" w:rsidRPr="00E34FCD" w:rsidRDefault="001A494F">
            <w:pPr>
              <w:keepLines/>
              <w:widowControl w:val="0"/>
              <w:rPr>
                <w:rFonts w:asciiTheme="minorHAnsi" w:hAnsiTheme="minorHAnsi" w:cstheme="minorHAnsi"/>
                <w:bCs/>
                <w:i/>
              </w:rPr>
            </w:pPr>
            <w:r w:rsidRPr="00E34FCD">
              <w:rPr>
                <w:rFonts w:asciiTheme="minorHAnsi" w:hAnsiTheme="minorHAnsi" w:cstheme="minorHAnsi"/>
                <w:i/>
              </w:rPr>
              <w:t>Izbrisati članak 6.3 i zamijeniti ga sljedećim</w:t>
            </w:r>
            <w:r w:rsidRPr="00E34FCD">
              <w:rPr>
                <w:rFonts w:asciiTheme="minorHAnsi" w:hAnsiTheme="minorHAnsi" w:cstheme="minorHAnsi"/>
                <w:bCs/>
                <w:i/>
              </w:rPr>
              <w:t>:</w:t>
            </w:r>
          </w:p>
          <w:p w14:paraId="69A8C3A8"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 xml:space="preserve">Izvođač neće zasnovati ili pokušati zasnovati radni odnos, ili drugi pravni odnos sa istim ili sličnim učinkom, s osobljem i radnom snagom iz Osoblja Naručitelja i/ili Inženjera. </w:t>
            </w:r>
          </w:p>
        </w:tc>
      </w:tr>
    </w:tbl>
    <w:p w14:paraId="3E21FE98"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4F97FAF1" w14:textId="77777777" w:rsidTr="001A494F">
        <w:trPr>
          <w:trHeight w:val="981"/>
        </w:trPr>
        <w:tc>
          <w:tcPr>
            <w:tcW w:w="1951" w:type="dxa"/>
          </w:tcPr>
          <w:p w14:paraId="3930E70F" w14:textId="77777777" w:rsidR="001A494F" w:rsidRPr="00E34FCD" w:rsidRDefault="001A494F" w:rsidP="005B6AB2">
            <w:pPr>
              <w:autoSpaceDE w:val="0"/>
              <w:autoSpaceDN w:val="0"/>
              <w:adjustRightInd w:val="0"/>
              <w:jc w:val="left"/>
              <w:rPr>
                <w:rFonts w:asciiTheme="minorHAnsi" w:hAnsiTheme="minorHAnsi" w:cstheme="minorHAnsi"/>
                <w:b/>
                <w:bCs/>
              </w:rPr>
            </w:pPr>
            <w:r w:rsidRPr="00E34FCD">
              <w:rPr>
                <w:rFonts w:asciiTheme="minorHAnsi" w:hAnsiTheme="minorHAnsi" w:cstheme="minorHAnsi"/>
                <w:b/>
                <w:bCs/>
              </w:rPr>
              <w:t xml:space="preserve">6.6 </w:t>
            </w:r>
            <w:r w:rsidRPr="00E34FCD">
              <w:rPr>
                <w:rFonts w:asciiTheme="minorHAnsi" w:hAnsiTheme="minorHAnsi" w:cstheme="minorHAnsi"/>
                <w:b/>
              </w:rPr>
              <w:t>Objekti za osoblje i radnu snagu</w:t>
            </w:r>
          </w:p>
        </w:tc>
        <w:tc>
          <w:tcPr>
            <w:tcW w:w="284" w:type="dxa"/>
          </w:tcPr>
          <w:p w14:paraId="241CFC20" w14:textId="77777777" w:rsidR="001A494F" w:rsidRPr="00E34FCD" w:rsidRDefault="001A494F" w:rsidP="005B6AB2">
            <w:pPr>
              <w:jc w:val="center"/>
              <w:rPr>
                <w:rFonts w:asciiTheme="minorHAnsi" w:hAnsiTheme="minorHAnsi" w:cstheme="minorHAnsi"/>
                <w:b/>
                <w:bCs/>
              </w:rPr>
            </w:pPr>
          </w:p>
        </w:tc>
        <w:tc>
          <w:tcPr>
            <w:tcW w:w="7087" w:type="dxa"/>
          </w:tcPr>
          <w:p w14:paraId="07010AA8" w14:textId="77777777" w:rsidR="001A494F" w:rsidRPr="00E34FCD" w:rsidRDefault="001A494F">
            <w:pPr>
              <w:keepLines/>
              <w:widowControl w:val="0"/>
              <w:rPr>
                <w:rFonts w:asciiTheme="minorHAnsi" w:hAnsiTheme="minorHAnsi" w:cstheme="minorHAnsi"/>
                <w:bCs/>
                <w:i/>
              </w:rPr>
            </w:pPr>
            <w:r w:rsidRPr="00E34FCD">
              <w:rPr>
                <w:rFonts w:asciiTheme="minorHAnsi" w:hAnsiTheme="minorHAnsi" w:cstheme="minorHAnsi"/>
                <w:i/>
              </w:rPr>
              <w:t>Izbrisati drugi stavak i zamijeniti ga sljedećim</w:t>
            </w:r>
            <w:r w:rsidRPr="00E34FCD">
              <w:rPr>
                <w:rFonts w:asciiTheme="minorHAnsi" w:hAnsiTheme="minorHAnsi" w:cstheme="minorHAnsi"/>
                <w:bCs/>
                <w:i/>
              </w:rPr>
              <w:t>:</w:t>
            </w:r>
          </w:p>
          <w:p w14:paraId="4E0276E4" w14:textId="77777777" w:rsidR="001A494F" w:rsidRPr="00E34FCD" w:rsidRDefault="001A494F">
            <w:pPr>
              <w:autoSpaceDE w:val="0"/>
              <w:autoSpaceDN w:val="0"/>
              <w:adjustRightInd w:val="0"/>
              <w:rPr>
                <w:rFonts w:asciiTheme="minorHAnsi" w:hAnsiTheme="minorHAnsi" w:cstheme="minorHAnsi"/>
                <w:bCs/>
              </w:rPr>
            </w:pPr>
            <w:r w:rsidRPr="00E34FCD">
              <w:rPr>
                <w:rFonts w:asciiTheme="minorHAnsi" w:hAnsiTheme="minorHAnsi" w:cstheme="minorHAnsi"/>
                <w:bCs/>
              </w:rPr>
              <w:t>Izvođač neće dopustiti bilo kome od Osoblja Izvođača da ima privremenu ili stalnu nastambu unutar Gradilišta.</w:t>
            </w:r>
          </w:p>
        </w:tc>
      </w:tr>
    </w:tbl>
    <w:p w14:paraId="1482E1E5"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26ED4CFE" w14:textId="77777777" w:rsidTr="001A494F">
        <w:tc>
          <w:tcPr>
            <w:tcW w:w="1951" w:type="dxa"/>
          </w:tcPr>
          <w:p w14:paraId="7C20C8B5" w14:textId="77777777" w:rsidR="001A494F" w:rsidRPr="00E34FCD" w:rsidRDefault="001A494F" w:rsidP="005B6AB2">
            <w:pPr>
              <w:autoSpaceDE w:val="0"/>
              <w:autoSpaceDN w:val="0"/>
              <w:adjustRightInd w:val="0"/>
              <w:jc w:val="left"/>
              <w:rPr>
                <w:rFonts w:asciiTheme="minorHAnsi" w:hAnsiTheme="minorHAnsi" w:cstheme="minorHAnsi"/>
                <w:b/>
                <w:bCs/>
              </w:rPr>
            </w:pPr>
            <w:r w:rsidRPr="00E34FCD">
              <w:rPr>
                <w:rFonts w:asciiTheme="minorHAnsi" w:hAnsiTheme="minorHAnsi" w:cstheme="minorHAnsi"/>
                <w:b/>
                <w:bCs/>
              </w:rPr>
              <w:t xml:space="preserve">6.8 </w:t>
            </w:r>
            <w:r w:rsidRPr="00E34FCD">
              <w:rPr>
                <w:rFonts w:asciiTheme="minorHAnsi" w:hAnsiTheme="minorHAnsi" w:cstheme="minorHAnsi"/>
                <w:b/>
              </w:rPr>
              <w:t>Rukovođenje od strane Izvođača</w:t>
            </w:r>
          </w:p>
        </w:tc>
        <w:tc>
          <w:tcPr>
            <w:tcW w:w="284" w:type="dxa"/>
          </w:tcPr>
          <w:p w14:paraId="10C0C2A4" w14:textId="77777777" w:rsidR="001A494F" w:rsidRPr="00E34FCD" w:rsidRDefault="001A494F" w:rsidP="005B6AB2">
            <w:pPr>
              <w:jc w:val="center"/>
              <w:rPr>
                <w:rFonts w:asciiTheme="minorHAnsi" w:hAnsiTheme="minorHAnsi" w:cstheme="minorHAnsi"/>
                <w:b/>
                <w:bCs/>
              </w:rPr>
            </w:pPr>
          </w:p>
        </w:tc>
        <w:tc>
          <w:tcPr>
            <w:tcW w:w="7087" w:type="dxa"/>
          </w:tcPr>
          <w:p w14:paraId="4DF7BCDB" w14:textId="77777777" w:rsidR="001A494F" w:rsidRPr="00E34FCD" w:rsidRDefault="001A494F">
            <w:pPr>
              <w:autoSpaceDE w:val="0"/>
              <w:autoSpaceDN w:val="0"/>
              <w:adjustRightInd w:val="0"/>
              <w:rPr>
                <w:rFonts w:asciiTheme="minorHAnsi" w:hAnsiTheme="minorHAnsi" w:cstheme="minorHAnsi"/>
                <w:bCs/>
                <w:i/>
              </w:rPr>
            </w:pPr>
            <w:r w:rsidRPr="00E34FCD">
              <w:rPr>
                <w:rFonts w:asciiTheme="minorHAnsi" w:hAnsiTheme="minorHAnsi" w:cstheme="minorHAnsi"/>
                <w:bCs/>
                <w:i/>
              </w:rPr>
              <w:t>Dodati na kraju ovog Članka:</w:t>
            </w:r>
          </w:p>
          <w:p w14:paraId="34150F00"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Izvođačevo rukovodeće Osoblje mora imati zadovoljavajuće znanje hrvatskog jezika u razumijevanju, govoru i pisanju ili će Izvođač na svoj trošak imati dovoljan broj kompetentnih prevoditelja  raspoloživih na Gradilištu kroz cijelo radno vrijeme, kako bi osigurao potpuno, točno i pravovremeno komuniciranje.</w:t>
            </w:r>
          </w:p>
        </w:tc>
      </w:tr>
    </w:tbl>
    <w:p w14:paraId="78AF6584"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1FCD5BE9" w14:textId="77777777" w:rsidTr="001A494F">
        <w:tc>
          <w:tcPr>
            <w:tcW w:w="1951" w:type="dxa"/>
          </w:tcPr>
          <w:p w14:paraId="7BD67076"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6.10 Evidencija Mehanizacije Izvođača i Osoblja Izvođača</w:t>
            </w:r>
          </w:p>
        </w:tc>
        <w:tc>
          <w:tcPr>
            <w:tcW w:w="284" w:type="dxa"/>
          </w:tcPr>
          <w:p w14:paraId="6CA55447" w14:textId="77777777" w:rsidR="001A494F" w:rsidRPr="00E34FCD" w:rsidRDefault="001A494F" w:rsidP="005B6AB2">
            <w:pPr>
              <w:jc w:val="center"/>
              <w:rPr>
                <w:rFonts w:asciiTheme="minorHAnsi" w:hAnsiTheme="minorHAnsi" w:cstheme="minorHAnsi"/>
                <w:b/>
                <w:bCs/>
              </w:rPr>
            </w:pPr>
          </w:p>
        </w:tc>
        <w:tc>
          <w:tcPr>
            <w:tcW w:w="7087" w:type="dxa"/>
          </w:tcPr>
          <w:p w14:paraId="1D9F19E9" w14:textId="77777777" w:rsidR="001A494F" w:rsidRPr="00E34FCD" w:rsidRDefault="001A494F">
            <w:pPr>
              <w:autoSpaceDE w:val="0"/>
              <w:autoSpaceDN w:val="0"/>
              <w:adjustRightInd w:val="0"/>
              <w:rPr>
                <w:rFonts w:asciiTheme="minorHAnsi" w:hAnsiTheme="minorHAnsi" w:cstheme="minorHAnsi"/>
                <w:bCs/>
                <w:i/>
              </w:rPr>
            </w:pPr>
            <w:r w:rsidRPr="00E34FCD">
              <w:rPr>
                <w:rFonts w:asciiTheme="minorHAnsi" w:hAnsiTheme="minorHAnsi" w:cstheme="minorHAnsi"/>
                <w:bCs/>
                <w:i/>
              </w:rPr>
              <w:t>Briše se prva rečenica ovog Članka i zamjenjuje se slijedećom:</w:t>
            </w:r>
          </w:p>
          <w:p w14:paraId="7BB1CBB2"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 xml:space="preserve">Izvođač je dužan dostaviti Inženjeru sve pojedinosti koje se odnose na broj svake skupine Osoblja Izvođača (potpuni i točan popis radnika uz naznaku imena, starosti, spola i sati rada svih radnika), te svaku vrstu Mehanizacije Izvođača na Gradilištu. </w:t>
            </w:r>
          </w:p>
          <w:p w14:paraId="6EE05383" w14:textId="77777777" w:rsidR="001A494F" w:rsidRPr="00E34FCD" w:rsidRDefault="001A494F">
            <w:pPr>
              <w:autoSpaceDE w:val="0"/>
              <w:autoSpaceDN w:val="0"/>
              <w:adjustRightInd w:val="0"/>
              <w:rPr>
                <w:rFonts w:asciiTheme="minorHAnsi" w:hAnsiTheme="minorHAnsi" w:cstheme="minorHAnsi"/>
              </w:rPr>
            </w:pPr>
          </w:p>
          <w:p w14:paraId="2EF0BF81" w14:textId="77777777" w:rsidR="00D16EB9"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i/>
              </w:rPr>
              <w:t>U drugoj rečenici ovog Članka iza riječi „detalji″, a prije riječi „moraju″ dodaje se</w:t>
            </w:r>
            <w:r w:rsidRPr="00E34FCD">
              <w:rPr>
                <w:rFonts w:asciiTheme="minorHAnsi" w:hAnsiTheme="minorHAnsi" w:cstheme="minorHAnsi"/>
              </w:rPr>
              <w:t xml:space="preserve"> </w:t>
            </w:r>
          </w:p>
          <w:p w14:paraId="64EF7587" w14:textId="77777777"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„se moraju unositi u Građevinski dnevnik u punom opsegu te″</w:t>
            </w:r>
          </w:p>
          <w:p w14:paraId="517CA8B0" w14:textId="77777777" w:rsidR="001A494F" w:rsidRPr="00E34FCD" w:rsidRDefault="001A494F">
            <w:pPr>
              <w:autoSpaceDE w:val="0"/>
              <w:autoSpaceDN w:val="0"/>
              <w:adjustRightInd w:val="0"/>
              <w:rPr>
                <w:rFonts w:asciiTheme="minorHAnsi" w:hAnsiTheme="minorHAnsi" w:cstheme="minorHAnsi"/>
              </w:rPr>
            </w:pPr>
          </w:p>
          <w:p w14:paraId="36605050" w14:textId="77777777" w:rsidR="001A494F" w:rsidRPr="00E34FCD" w:rsidRDefault="001A494F">
            <w:pPr>
              <w:autoSpaceDE w:val="0"/>
              <w:autoSpaceDN w:val="0"/>
              <w:adjustRightInd w:val="0"/>
              <w:rPr>
                <w:rFonts w:asciiTheme="minorHAnsi" w:hAnsiTheme="minorHAnsi" w:cstheme="minorHAnsi"/>
                <w:bCs/>
                <w:i/>
              </w:rPr>
            </w:pPr>
            <w:r w:rsidRPr="00E34FCD">
              <w:rPr>
                <w:rFonts w:asciiTheme="minorHAnsi" w:hAnsiTheme="minorHAnsi" w:cstheme="minorHAnsi"/>
                <w:bCs/>
                <w:i/>
              </w:rPr>
              <w:t>Dodaje se treća rečenica ovog Članka koja glasi:</w:t>
            </w:r>
          </w:p>
          <w:p w14:paraId="27F5E7E1" w14:textId="2395DEE2"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Detalji moraju biti dostupni za provjeru u normalno radno vrijeme</w:t>
            </w:r>
            <w:r w:rsidR="006942E6" w:rsidRPr="00E34FCD">
              <w:rPr>
                <w:rFonts w:asciiTheme="minorHAnsi" w:hAnsiTheme="minorHAnsi" w:cstheme="minorHAnsi"/>
              </w:rPr>
              <w:t>.</w:t>
            </w:r>
          </w:p>
        </w:tc>
      </w:tr>
    </w:tbl>
    <w:p w14:paraId="244BC3D3"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D16EB9" w:rsidRPr="00E34FCD" w14:paraId="74D0F8F6" w14:textId="77777777" w:rsidTr="00226FD5">
        <w:tc>
          <w:tcPr>
            <w:tcW w:w="1951" w:type="dxa"/>
          </w:tcPr>
          <w:p w14:paraId="09A448C0" w14:textId="77777777" w:rsidR="00D16EB9" w:rsidRPr="00E34FCD" w:rsidRDefault="00D16EB9" w:rsidP="005B6AB2">
            <w:pPr>
              <w:jc w:val="left"/>
              <w:rPr>
                <w:rFonts w:asciiTheme="minorHAnsi" w:hAnsiTheme="minorHAnsi" w:cstheme="minorHAnsi"/>
              </w:rPr>
            </w:pPr>
            <w:r w:rsidRPr="00E34FCD">
              <w:rPr>
                <w:rFonts w:asciiTheme="minorHAnsi" w:hAnsiTheme="minorHAnsi" w:cstheme="minorHAnsi"/>
                <w:b/>
              </w:rPr>
              <w:t>6.12 Strano osoblje</w:t>
            </w:r>
          </w:p>
        </w:tc>
        <w:tc>
          <w:tcPr>
            <w:tcW w:w="284" w:type="dxa"/>
          </w:tcPr>
          <w:p w14:paraId="7E87B215" w14:textId="77777777" w:rsidR="00D16EB9" w:rsidRPr="00E34FCD" w:rsidRDefault="00D16EB9" w:rsidP="005B6AB2">
            <w:pPr>
              <w:jc w:val="center"/>
              <w:rPr>
                <w:rFonts w:asciiTheme="minorHAnsi" w:hAnsiTheme="minorHAnsi" w:cstheme="minorHAnsi"/>
                <w:b/>
                <w:bCs/>
              </w:rPr>
            </w:pPr>
          </w:p>
        </w:tc>
        <w:tc>
          <w:tcPr>
            <w:tcW w:w="7087" w:type="dxa"/>
          </w:tcPr>
          <w:p w14:paraId="36C7C2A5" w14:textId="6770335D" w:rsidR="00D16EB9" w:rsidRPr="00E34FCD" w:rsidRDefault="00D16EB9">
            <w:pPr>
              <w:rPr>
                <w:rFonts w:asciiTheme="minorHAnsi" w:hAnsiTheme="minorHAnsi" w:cstheme="minorHAnsi"/>
                <w:bCs/>
                <w:i/>
              </w:rPr>
            </w:pPr>
            <w:r w:rsidRPr="00E34FCD">
              <w:rPr>
                <w:rFonts w:asciiTheme="minorHAnsi" w:hAnsiTheme="minorHAnsi" w:cstheme="minorHAnsi"/>
                <w:bCs/>
                <w:i/>
              </w:rPr>
              <w:t>Doda</w:t>
            </w:r>
            <w:r w:rsidR="008B38BF" w:rsidRPr="00E34FCD">
              <w:rPr>
                <w:rFonts w:asciiTheme="minorHAnsi" w:hAnsiTheme="minorHAnsi" w:cstheme="minorHAnsi"/>
                <w:bCs/>
                <w:i/>
              </w:rPr>
              <w:t xml:space="preserve">je se </w:t>
            </w:r>
            <w:r w:rsidRPr="00E34FCD">
              <w:rPr>
                <w:rFonts w:asciiTheme="minorHAnsi" w:hAnsiTheme="minorHAnsi" w:cstheme="minorHAnsi"/>
                <w:bCs/>
                <w:i/>
              </w:rPr>
              <w:t>Članak 6.12:</w:t>
            </w:r>
          </w:p>
          <w:p w14:paraId="288306E4" w14:textId="77777777" w:rsidR="00D16EB9" w:rsidRPr="00E34FCD" w:rsidRDefault="00D16EB9">
            <w:pPr>
              <w:pStyle w:val="Default"/>
              <w:spacing w:line="276" w:lineRule="auto"/>
              <w:jc w:val="both"/>
              <w:rPr>
                <w:rFonts w:asciiTheme="minorHAnsi" w:hAnsiTheme="minorHAnsi" w:cstheme="minorHAnsi"/>
                <w:color w:val="auto"/>
                <w:sz w:val="20"/>
                <w:szCs w:val="22"/>
                <w:lang w:val="hr-HR"/>
              </w:rPr>
            </w:pPr>
            <w:r w:rsidRPr="00E34FCD">
              <w:rPr>
                <w:rFonts w:asciiTheme="minorHAnsi" w:hAnsiTheme="minorHAnsi" w:cstheme="minorHAnsi"/>
                <w:color w:val="auto"/>
                <w:sz w:val="20"/>
                <w:szCs w:val="22"/>
                <w:lang w:val="hr-HR"/>
              </w:rPr>
              <w:t>Izvođač može dovesti strano Osoblje koje je potrebno za izvođenje Radova u opsegu dopuštenom Zakonom. Izvođač mora osigurati da to Osoblje ima potrebne boravišne vize i radne dozvole. Svi troškovi vezani uz rad stranog Osoblja su odgovornost Izvođača.</w:t>
            </w:r>
          </w:p>
          <w:p w14:paraId="45AC0F3A" w14:textId="77777777" w:rsidR="00D16EB9" w:rsidRPr="00E34FCD" w:rsidRDefault="00D16EB9">
            <w:pPr>
              <w:pStyle w:val="Default"/>
              <w:spacing w:line="276" w:lineRule="auto"/>
              <w:jc w:val="both"/>
              <w:rPr>
                <w:rFonts w:asciiTheme="minorHAnsi" w:hAnsiTheme="minorHAnsi" w:cstheme="minorHAnsi"/>
                <w:color w:val="auto"/>
                <w:sz w:val="20"/>
                <w:szCs w:val="22"/>
                <w:lang w:val="hr-HR"/>
              </w:rPr>
            </w:pPr>
            <w:r w:rsidRPr="00E34FCD">
              <w:rPr>
                <w:rFonts w:asciiTheme="minorHAnsi" w:hAnsiTheme="minorHAnsi" w:cstheme="minorHAnsi"/>
                <w:color w:val="auto"/>
                <w:sz w:val="20"/>
                <w:szCs w:val="22"/>
                <w:lang w:val="hr-HR"/>
              </w:rPr>
              <w:t>Izvođač će biti odgovoran za povratak tog Osoblja na mjesto gdje je regrutirano ili do njihovog prebivališta. U slučaju smrti bilo kojeg od tog Osoblja ili člana njihove obitelji, Izvođač će biti odgovoran za odgovarajuće aranžmane vezano za njegov povratak ili pogreb.</w:t>
            </w:r>
          </w:p>
        </w:tc>
      </w:tr>
    </w:tbl>
    <w:p w14:paraId="0FEBEDDB" w14:textId="77777777" w:rsidR="00D16EB9" w:rsidRPr="00E34FCD" w:rsidRDefault="00D16EB9"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53757E" w:rsidRPr="00E34FCD" w14:paraId="58E55398" w14:textId="77777777" w:rsidTr="001A494F">
        <w:tc>
          <w:tcPr>
            <w:tcW w:w="1951" w:type="dxa"/>
          </w:tcPr>
          <w:p w14:paraId="6910A107" w14:textId="77777777" w:rsidR="001A494F" w:rsidRPr="00E34FCD" w:rsidRDefault="001A494F" w:rsidP="005B6AB2">
            <w:pPr>
              <w:pStyle w:val="Default"/>
              <w:spacing w:line="276" w:lineRule="auto"/>
              <w:rPr>
                <w:rFonts w:asciiTheme="minorHAnsi" w:hAnsiTheme="minorHAnsi" w:cstheme="minorHAnsi"/>
                <w:b/>
                <w:color w:val="auto"/>
                <w:sz w:val="20"/>
                <w:szCs w:val="22"/>
                <w:lang w:val="hr-HR"/>
              </w:rPr>
            </w:pPr>
            <w:r w:rsidRPr="00E34FCD">
              <w:rPr>
                <w:rFonts w:asciiTheme="minorHAnsi" w:hAnsiTheme="minorHAnsi" w:cstheme="minorHAnsi"/>
                <w:b/>
                <w:color w:val="auto"/>
                <w:sz w:val="20"/>
                <w:szCs w:val="22"/>
                <w:lang w:val="hr-HR"/>
              </w:rPr>
              <w:t>6.13 Praznici i vjerski običaji</w:t>
            </w:r>
          </w:p>
          <w:p w14:paraId="3DFE8BC5" w14:textId="77777777" w:rsidR="001A494F" w:rsidRPr="00E34FCD" w:rsidRDefault="001A494F" w:rsidP="005B6AB2">
            <w:pPr>
              <w:pStyle w:val="Default"/>
              <w:spacing w:line="276" w:lineRule="auto"/>
              <w:rPr>
                <w:rFonts w:asciiTheme="minorHAnsi" w:hAnsiTheme="minorHAnsi" w:cstheme="minorHAnsi"/>
                <w:b/>
                <w:color w:val="auto"/>
                <w:sz w:val="20"/>
                <w:szCs w:val="22"/>
                <w:lang w:val="hr-HR"/>
              </w:rPr>
            </w:pPr>
          </w:p>
        </w:tc>
        <w:tc>
          <w:tcPr>
            <w:tcW w:w="284" w:type="dxa"/>
          </w:tcPr>
          <w:p w14:paraId="6944D291" w14:textId="77777777" w:rsidR="001A494F" w:rsidRPr="00E34FCD" w:rsidRDefault="001A494F">
            <w:pPr>
              <w:jc w:val="center"/>
              <w:rPr>
                <w:rFonts w:asciiTheme="minorHAnsi" w:hAnsiTheme="minorHAnsi" w:cstheme="minorHAnsi"/>
                <w:b/>
                <w:bCs/>
              </w:rPr>
            </w:pPr>
          </w:p>
        </w:tc>
        <w:tc>
          <w:tcPr>
            <w:tcW w:w="7087" w:type="dxa"/>
          </w:tcPr>
          <w:p w14:paraId="104EE1E4" w14:textId="4F37B500" w:rsidR="001A494F" w:rsidRPr="00E34FCD" w:rsidRDefault="001A494F">
            <w:pPr>
              <w:rPr>
                <w:rFonts w:asciiTheme="minorHAnsi" w:hAnsiTheme="minorHAnsi" w:cstheme="minorHAnsi"/>
                <w:bCs/>
                <w:i/>
              </w:rPr>
            </w:pPr>
            <w:r w:rsidRPr="00E34FCD">
              <w:rPr>
                <w:rFonts w:asciiTheme="minorHAnsi" w:hAnsiTheme="minorHAnsi" w:cstheme="minorHAnsi"/>
                <w:bCs/>
                <w:i/>
              </w:rPr>
              <w:t>Doda</w:t>
            </w:r>
            <w:r w:rsidR="008B38BF" w:rsidRPr="00E34FCD">
              <w:rPr>
                <w:rFonts w:asciiTheme="minorHAnsi" w:hAnsiTheme="minorHAnsi" w:cstheme="minorHAnsi"/>
                <w:bCs/>
                <w:i/>
              </w:rPr>
              <w:t xml:space="preserve">je se </w:t>
            </w:r>
            <w:r w:rsidRPr="00E34FCD">
              <w:rPr>
                <w:rFonts w:asciiTheme="minorHAnsi" w:hAnsiTheme="minorHAnsi" w:cstheme="minorHAnsi"/>
                <w:bCs/>
                <w:i/>
              </w:rPr>
              <w:t>Članak 6.13:</w:t>
            </w:r>
          </w:p>
          <w:p w14:paraId="3D3C99CE" w14:textId="77777777" w:rsidR="001A494F" w:rsidRPr="00E34FCD" w:rsidRDefault="001A494F">
            <w:pPr>
              <w:pStyle w:val="Default"/>
              <w:spacing w:line="276" w:lineRule="auto"/>
              <w:jc w:val="both"/>
              <w:rPr>
                <w:rFonts w:asciiTheme="minorHAnsi" w:hAnsiTheme="minorHAnsi" w:cstheme="minorHAnsi"/>
                <w:color w:val="auto"/>
                <w:sz w:val="20"/>
                <w:szCs w:val="22"/>
                <w:lang w:val="hr-HR"/>
              </w:rPr>
            </w:pPr>
            <w:r w:rsidRPr="00E34FCD">
              <w:rPr>
                <w:rFonts w:asciiTheme="minorHAnsi" w:hAnsiTheme="minorHAnsi" w:cstheme="minorHAnsi"/>
                <w:color w:val="auto"/>
                <w:sz w:val="20"/>
                <w:szCs w:val="22"/>
                <w:lang w:val="hr-HR"/>
              </w:rPr>
              <w:t>Izvođač neće obavljati Radove na državne praznike, dane odmora, osim po odobrenju Inženjera</w:t>
            </w:r>
            <w:r w:rsidR="00D16EB9" w:rsidRPr="00E34FCD">
              <w:rPr>
                <w:rFonts w:asciiTheme="minorHAnsi" w:hAnsiTheme="minorHAnsi" w:cstheme="minorHAnsi"/>
                <w:color w:val="auto"/>
                <w:sz w:val="20"/>
                <w:szCs w:val="22"/>
                <w:lang w:val="hr-HR"/>
              </w:rPr>
              <w:t>.</w:t>
            </w:r>
          </w:p>
        </w:tc>
      </w:tr>
    </w:tbl>
    <w:p w14:paraId="70C4CD4D" w14:textId="77777777" w:rsidR="001A494F" w:rsidRPr="00E34FCD" w:rsidRDefault="001A494F">
      <w:pPr>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5D7AA7FF" w14:textId="77777777" w:rsidTr="00D16EB9">
        <w:tc>
          <w:tcPr>
            <w:tcW w:w="5000" w:type="pct"/>
            <w:tcBorders>
              <w:top w:val="nil"/>
              <w:left w:val="nil"/>
              <w:bottom w:val="nil"/>
              <w:right w:val="nil"/>
            </w:tcBorders>
          </w:tcPr>
          <w:p w14:paraId="4904F011" w14:textId="2A6C0855" w:rsidR="001A494F" w:rsidRPr="00E34FCD" w:rsidRDefault="001A494F">
            <w:pPr>
              <w:pStyle w:val="Naslov1"/>
              <w:rPr>
                <w:rFonts w:asciiTheme="minorHAnsi" w:hAnsiTheme="minorHAnsi" w:cstheme="minorHAnsi"/>
              </w:rPr>
            </w:pPr>
            <w:bookmarkStart w:id="18" w:name="_Toc2002177"/>
            <w:r w:rsidRPr="00E34FCD">
              <w:rPr>
                <w:rFonts w:asciiTheme="minorHAnsi" w:hAnsiTheme="minorHAnsi" w:cstheme="minorHAnsi"/>
              </w:rPr>
              <w:t>Postrojenje, Materijali i izrada</w:t>
            </w:r>
            <w:bookmarkEnd w:id="18"/>
          </w:p>
        </w:tc>
      </w:tr>
    </w:tbl>
    <w:p w14:paraId="458BCA16" w14:textId="77777777" w:rsidR="001A494F" w:rsidRPr="00E34FCD" w:rsidRDefault="001A494F" w:rsidP="00F56F1C">
      <w:pPr>
        <w:ind w:left="567"/>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5DFBD547" w14:textId="77777777" w:rsidTr="001A494F">
        <w:tc>
          <w:tcPr>
            <w:tcW w:w="1951" w:type="dxa"/>
          </w:tcPr>
          <w:p w14:paraId="1ED48FC7"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rPr>
              <w:t>7.4 Ispitivanje</w:t>
            </w:r>
          </w:p>
          <w:p w14:paraId="5B9C7A57" w14:textId="77777777" w:rsidR="001A494F" w:rsidRPr="00E34FCD" w:rsidRDefault="001A494F" w:rsidP="005B6AB2">
            <w:pPr>
              <w:rPr>
                <w:rFonts w:asciiTheme="minorHAnsi" w:hAnsiTheme="minorHAnsi" w:cstheme="minorHAnsi"/>
                <w:b/>
              </w:rPr>
            </w:pPr>
          </w:p>
        </w:tc>
        <w:tc>
          <w:tcPr>
            <w:tcW w:w="284" w:type="dxa"/>
          </w:tcPr>
          <w:p w14:paraId="1D0E4C86" w14:textId="77777777" w:rsidR="001A494F" w:rsidRPr="00E34FCD" w:rsidRDefault="001A494F">
            <w:pPr>
              <w:jc w:val="center"/>
              <w:rPr>
                <w:rFonts w:asciiTheme="minorHAnsi" w:hAnsiTheme="minorHAnsi" w:cstheme="minorHAnsi"/>
                <w:b/>
                <w:bCs/>
              </w:rPr>
            </w:pPr>
          </w:p>
        </w:tc>
        <w:tc>
          <w:tcPr>
            <w:tcW w:w="7087" w:type="dxa"/>
          </w:tcPr>
          <w:p w14:paraId="489A8041"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Dodati na kraju ovog Članka:</w:t>
            </w:r>
          </w:p>
          <w:p w14:paraId="6A3713B4" w14:textId="77777777" w:rsidR="001A494F" w:rsidRPr="00E34FCD" w:rsidRDefault="001A494F">
            <w:pPr>
              <w:rPr>
                <w:rFonts w:asciiTheme="minorHAnsi" w:hAnsiTheme="minorHAnsi" w:cstheme="minorHAnsi"/>
              </w:rPr>
            </w:pPr>
            <w:r w:rsidRPr="00E34FCD">
              <w:rPr>
                <w:rFonts w:asciiTheme="minorHAnsi" w:hAnsiTheme="minorHAnsi" w:cstheme="minorHAnsi"/>
              </w:rPr>
              <w:t>Kada se ispitivanja ili pregledi moraju obaviti od strane hrvatskih ovlaštenih neovisnih trećih osoba, prema odredbama Zakona, one će biti unajmljene i plaćene od Izvođača.</w:t>
            </w:r>
          </w:p>
        </w:tc>
      </w:tr>
    </w:tbl>
    <w:p w14:paraId="2131EC6C" w14:textId="77777777" w:rsidR="001A494F" w:rsidRPr="00E34FCD" w:rsidRDefault="001A494F" w:rsidP="00F56F1C">
      <w:pPr>
        <w:ind w:left="567"/>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D16EB9" w:rsidRPr="00E34FCD" w14:paraId="35A21FC4" w14:textId="77777777" w:rsidTr="00226FD5">
        <w:tc>
          <w:tcPr>
            <w:tcW w:w="1951" w:type="dxa"/>
          </w:tcPr>
          <w:p w14:paraId="1347A6BB" w14:textId="77777777" w:rsidR="00D16EB9" w:rsidRPr="00E34FCD" w:rsidRDefault="00D16EB9" w:rsidP="005B6AB2">
            <w:pPr>
              <w:jc w:val="left"/>
              <w:rPr>
                <w:rFonts w:asciiTheme="minorHAnsi" w:hAnsiTheme="minorHAnsi" w:cstheme="minorHAnsi"/>
              </w:rPr>
            </w:pPr>
            <w:r w:rsidRPr="00E34FCD">
              <w:rPr>
                <w:rFonts w:asciiTheme="minorHAnsi" w:hAnsiTheme="minorHAnsi" w:cstheme="minorHAnsi"/>
                <w:b/>
              </w:rPr>
              <w:t>7.7. Vlasništvo nad Postrojenjem i Materijalima</w:t>
            </w:r>
            <w:r w:rsidRPr="00E34FCD">
              <w:rPr>
                <w:rFonts w:asciiTheme="minorHAnsi" w:hAnsiTheme="minorHAnsi" w:cstheme="minorHAnsi"/>
              </w:rPr>
              <w:t xml:space="preserve"> </w:t>
            </w:r>
          </w:p>
        </w:tc>
        <w:tc>
          <w:tcPr>
            <w:tcW w:w="284" w:type="dxa"/>
          </w:tcPr>
          <w:p w14:paraId="3ED40FF4" w14:textId="77777777" w:rsidR="00D16EB9" w:rsidRPr="00E34FCD" w:rsidRDefault="00D16EB9" w:rsidP="005B6AB2">
            <w:pPr>
              <w:jc w:val="center"/>
              <w:rPr>
                <w:rFonts w:asciiTheme="minorHAnsi" w:hAnsiTheme="minorHAnsi" w:cstheme="minorHAnsi"/>
                <w:b/>
                <w:bCs/>
              </w:rPr>
            </w:pPr>
          </w:p>
        </w:tc>
        <w:tc>
          <w:tcPr>
            <w:tcW w:w="7087" w:type="dxa"/>
          </w:tcPr>
          <w:p w14:paraId="6874CA12" w14:textId="77777777" w:rsidR="00D16EB9" w:rsidRPr="00E34FCD" w:rsidRDefault="00D16EB9">
            <w:pPr>
              <w:rPr>
                <w:rFonts w:asciiTheme="minorHAnsi" w:hAnsiTheme="minorHAnsi" w:cstheme="minorHAnsi"/>
                <w:i/>
              </w:rPr>
            </w:pPr>
            <w:r w:rsidRPr="00E34FCD">
              <w:rPr>
                <w:rFonts w:asciiTheme="minorHAnsi" w:hAnsiTheme="minorHAnsi" w:cstheme="minorHAnsi"/>
                <w:i/>
              </w:rPr>
              <w:t>Briše se točka (a) ovog Članka i zamjenjuje se slijedećom:</w:t>
            </w:r>
          </w:p>
          <w:p w14:paraId="63790AD9" w14:textId="77777777" w:rsidR="00D16EB9" w:rsidRPr="00E34FCD" w:rsidRDefault="00D16EB9" w:rsidP="009A748D">
            <w:pPr>
              <w:numPr>
                <w:ilvl w:val="0"/>
                <w:numId w:val="39"/>
              </w:numPr>
              <w:spacing w:after="0"/>
              <w:ind w:left="0" w:firstLine="0"/>
              <w:rPr>
                <w:rFonts w:asciiTheme="minorHAnsi" w:hAnsiTheme="minorHAnsi" w:cstheme="minorHAnsi"/>
              </w:rPr>
            </w:pPr>
            <w:r w:rsidRPr="00E34FCD">
              <w:rPr>
                <w:rFonts w:asciiTheme="minorHAnsi" w:hAnsiTheme="minorHAnsi" w:cstheme="minorHAnsi"/>
              </w:rPr>
              <w:t>kada budu ugrađeni i obračunati u Radovima.</w:t>
            </w:r>
          </w:p>
        </w:tc>
      </w:tr>
    </w:tbl>
    <w:p w14:paraId="27A9827D" w14:textId="77777777" w:rsidR="001A494F" w:rsidRPr="00E34FCD" w:rsidRDefault="001A494F" w:rsidP="00F56F1C">
      <w:pPr>
        <w:ind w:left="567"/>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4ED8A29A" w14:textId="77777777" w:rsidTr="001A494F">
        <w:tc>
          <w:tcPr>
            <w:tcW w:w="1951" w:type="dxa"/>
          </w:tcPr>
          <w:p w14:paraId="2CFFB88C"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rPr>
              <w:t>7.8 Naknade</w:t>
            </w:r>
          </w:p>
          <w:p w14:paraId="6957A31B" w14:textId="77777777" w:rsidR="001A494F" w:rsidRPr="00E34FCD" w:rsidRDefault="001A494F" w:rsidP="005B6AB2">
            <w:pPr>
              <w:pStyle w:val="Naslov2"/>
              <w:numPr>
                <w:ilvl w:val="0"/>
                <w:numId w:val="0"/>
              </w:numPr>
              <w:ind w:left="576"/>
              <w:rPr>
                <w:rFonts w:asciiTheme="minorHAnsi" w:hAnsiTheme="minorHAnsi" w:cstheme="minorHAnsi"/>
              </w:rPr>
            </w:pPr>
          </w:p>
        </w:tc>
        <w:tc>
          <w:tcPr>
            <w:tcW w:w="284" w:type="dxa"/>
          </w:tcPr>
          <w:p w14:paraId="62193140" w14:textId="77777777" w:rsidR="001A494F" w:rsidRPr="00E34FCD" w:rsidRDefault="001A494F">
            <w:pPr>
              <w:jc w:val="center"/>
              <w:rPr>
                <w:rFonts w:asciiTheme="minorHAnsi" w:hAnsiTheme="minorHAnsi" w:cstheme="minorHAnsi"/>
                <w:b/>
                <w:bCs/>
              </w:rPr>
            </w:pPr>
          </w:p>
        </w:tc>
        <w:tc>
          <w:tcPr>
            <w:tcW w:w="7087" w:type="dxa"/>
          </w:tcPr>
          <w:p w14:paraId="7B835A69"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Promijeniti prvi stavak tako da glasi: </w:t>
            </w:r>
          </w:p>
          <w:p w14:paraId="79305924" w14:textId="3CC94850" w:rsidR="001A494F" w:rsidRPr="00E34FCD" w:rsidRDefault="001A494F">
            <w:pPr>
              <w:rPr>
                <w:rFonts w:asciiTheme="minorHAnsi" w:hAnsiTheme="minorHAnsi" w:cstheme="minorHAnsi"/>
              </w:rPr>
            </w:pPr>
            <w:r w:rsidRPr="00E34FCD">
              <w:rPr>
                <w:rFonts w:asciiTheme="minorHAnsi" w:hAnsiTheme="minorHAnsi" w:cstheme="minorHAnsi"/>
              </w:rPr>
              <w:t xml:space="preserve">„Osim ako nije drukčije određeno u Zahtjevima Naručitelja, Izvođač će pribaviti sve </w:t>
            </w:r>
            <w:r w:rsidR="008F15B8" w:rsidRPr="00E34FCD">
              <w:rPr>
                <w:rFonts w:asciiTheme="minorHAnsi" w:hAnsiTheme="minorHAnsi" w:cstheme="minorHAnsi"/>
              </w:rPr>
              <w:t>d</w:t>
            </w:r>
            <w:r w:rsidRPr="00E34FCD">
              <w:rPr>
                <w:rFonts w:asciiTheme="minorHAnsi" w:hAnsiTheme="minorHAnsi" w:cstheme="minorHAnsi"/>
              </w:rPr>
              <w:t>ozvole (ako su potrebne) i platiti će sve naknade, zakupnine i druga plaćanja za:”</w:t>
            </w:r>
          </w:p>
        </w:tc>
      </w:tr>
    </w:tbl>
    <w:p w14:paraId="045621D5" w14:textId="77777777" w:rsidR="001A494F" w:rsidRPr="00E34FCD" w:rsidRDefault="001A494F">
      <w:pPr>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33F9D315" w14:textId="77777777" w:rsidTr="00D16EB9">
        <w:tc>
          <w:tcPr>
            <w:tcW w:w="5000" w:type="pct"/>
            <w:tcBorders>
              <w:top w:val="nil"/>
              <w:left w:val="nil"/>
              <w:bottom w:val="nil"/>
              <w:right w:val="nil"/>
            </w:tcBorders>
          </w:tcPr>
          <w:p w14:paraId="775C88D2" w14:textId="4EB45007" w:rsidR="001A494F" w:rsidRPr="00E34FCD" w:rsidRDefault="001A494F">
            <w:pPr>
              <w:pStyle w:val="Naslov1"/>
              <w:rPr>
                <w:rFonts w:asciiTheme="minorHAnsi" w:hAnsiTheme="minorHAnsi" w:cstheme="minorHAnsi"/>
              </w:rPr>
            </w:pPr>
            <w:bookmarkStart w:id="19" w:name="_Toc2002178"/>
            <w:r w:rsidRPr="00E34FCD">
              <w:rPr>
                <w:rFonts w:asciiTheme="minorHAnsi" w:hAnsiTheme="minorHAnsi" w:cstheme="minorHAnsi"/>
              </w:rPr>
              <w:t>Početak, kašnjenje i prekid</w:t>
            </w:r>
            <w:bookmarkEnd w:id="19"/>
          </w:p>
        </w:tc>
      </w:tr>
    </w:tbl>
    <w:p w14:paraId="12238A99"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07D14961" w14:textId="77777777" w:rsidTr="001A494F">
        <w:tc>
          <w:tcPr>
            <w:tcW w:w="1951" w:type="dxa"/>
          </w:tcPr>
          <w:p w14:paraId="7888CB5F" w14:textId="77777777" w:rsidR="001A494F" w:rsidRPr="00E34FCD" w:rsidRDefault="001A494F" w:rsidP="005B6AB2">
            <w:pPr>
              <w:jc w:val="left"/>
              <w:rPr>
                <w:rFonts w:asciiTheme="minorHAnsi" w:hAnsiTheme="minorHAnsi" w:cstheme="minorHAnsi"/>
              </w:rPr>
            </w:pPr>
            <w:r w:rsidRPr="00E34FCD">
              <w:rPr>
                <w:rFonts w:asciiTheme="minorHAnsi" w:hAnsiTheme="minorHAnsi" w:cstheme="minorHAnsi"/>
                <w:b/>
              </w:rPr>
              <w:t>8.1 Početak radova</w:t>
            </w:r>
          </w:p>
        </w:tc>
        <w:tc>
          <w:tcPr>
            <w:tcW w:w="284" w:type="dxa"/>
          </w:tcPr>
          <w:p w14:paraId="32EEF9C4" w14:textId="77777777" w:rsidR="001A494F" w:rsidRPr="00E34FCD" w:rsidRDefault="001A494F" w:rsidP="005B6AB2">
            <w:pPr>
              <w:jc w:val="center"/>
              <w:rPr>
                <w:rFonts w:asciiTheme="minorHAnsi" w:hAnsiTheme="minorHAnsi" w:cstheme="minorHAnsi"/>
                <w:b/>
                <w:bCs/>
              </w:rPr>
            </w:pPr>
          </w:p>
        </w:tc>
        <w:tc>
          <w:tcPr>
            <w:tcW w:w="7087" w:type="dxa"/>
          </w:tcPr>
          <w:p w14:paraId="14F0B098"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Promijeniti drugu rečenicu Članka tako da glasi: </w:t>
            </w:r>
          </w:p>
          <w:p w14:paraId="70B36945" w14:textId="71D6FD0A" w:rsidR="001A494F" w:rsidRPr="00E34FCD" w:rsidRDefault="00863C81">
            <w:pPr>
              <w:rPr>
                <w:rFonts w:asciiTheme="minorHAnsi" w:hAnsiTheme="minorHAnsi" w:cstheme="minorHAnsi"/>
              </w:rPr>
            </w:pPr>
            <w:r w:rsidRPr="00E34FCD">
              <w:rPr>
                <w:rFonts w:asciiTheme="minorHAnsi" w:hAnsiTheme="minorHAnsi" w:cstheme="minorHAnsi"/>
              </w:rPr>
              <w:t xml:space="preserve">Datum početka biti će u roku od </w:t>
            </w:r>
            <w:r w:rsidR="008646BD" w:rsidRPr="008646BD">
              <w:rPr>
                <w:rFonts w:asciiTheme="minorHAnsi" w:hAnsiTheme="minorHAnsi" w:cstheme="minorHAnsi"/>
              </w:rPr>
              <w:t>28</w:t>
            </w:r>
            <w:r w:rsidRPr="00E34FCD">
              <w:rPr>
                <w:rFonts w:asciiTheme="minorHAnsi" w:hAnsiTheme="minorHAnsi" w:cstheme="minorHAnsi"/>
              </w:rPr>
              <w:t xml:space="preserve"> dana od potpisivanja Sporazuma od strane Izvođača, odnosno Ugovorne strane koja je Sporazum potpisala kasnije</w:t>
            </w:r>
            <w:r w:rsidR="00F9772C" w:rsidRPr="00E34FCD">
              <w:rPr>
                <w:rFonts w:asciiTheme="minorHAnsi" w:hAnsiTheme="minorHAnsi" w:cstheme="minorHAnsi"/>
              </w:rPr>
              <w:t>.</w:t>
            </w:r>
            <w:r w:rsidR="00187444" w:rsidRPr="00E34FCD">
              <w:rPr>
                <w:rFonts w:asciiTheme="minorHAnsi" w:hAnsiTheme="minorHAnsi" w:cstheme="minorHAnsi"/>
              </w:rPr>
              <w:t xml:space="preserve"> </w:t>
            </w:r>
          </w:p>
          <w:p w14:paraId="2DDA62CB" w14:textId="77777777" w:rsidR="001A494F" w:rsidRPr="00E34FCD" w:rsidRDefault="001A494F">
            <w:pPr>
              <w:pStyle w:val="Default"/>
              <w:spacing w:line="276" w:lineRule="auto"/>
              <w:jc w:val="both"/>
              <w:rPr>
                <w:rFonts w:asciiTheme="minorHAnsi" w:hAnsiTheme="minorHAnsi" w:cstheme="minorHAnsi"/>
                <w:iCs/>
                <w:color w:val="auto"/>
                <w:sz w:val="20"/>
                <w:szCs w:val="22"/>
                <w:lang w:val="hr-HR"/>
              </w:rPr>
            </w:pPr>
          </w:p>
          <w:p w14:paraId="2E0CE0C9" w14:textId="7A2EF99C" w:rsidR="001A494F" w:rsidRPr="00E34FCD" w:rsidRDefault="001A494F">
            <w:pPr>
              <w:pStyle w:val="Default"/>
              <w:spacing w:line="276" w:lineRule="auto"/>
              <w:jc w:val="both"/>
              <w:rPr>
                <w:rFonts w:asciiTheme="minorHAnsi" w:hAnsiTheme="minorHAnsi" w:cstheme="minorHAnsi"/>
                <w:i/>
                <w:iCs/>
                <w:color w:val="auto"/>
                <w:sz w:val="20"/>
                <w:szCs w:val="22"/>
                <w:lang w:val="hr-HR"/>
              </w:rPr>
            </w:pPr>
            <w:r w:rsidRPr="00E34FCD">
              <w:rPr>
                <w:rFonts w:asciiTheme="minorHAnsi" w:hAnsiTheme="minorHAnsi" w:cstheme="minorHAnsi"/>
                <w:i/>
                <w:iCs/>
                <w:color w:val="auto"/>
                <w:sz w:val="20"/>
                <w:szCs w:val="22"/>
                <w:lang w:val="hr-HR"/>
              </w:rPr>
              <w:t>Dodati na kraju ovog Članka:</w:t>
            </w:r>
          </w:p>
          <w:p w14:paraId="772AD233" w14:textId="77777777" w:rsidR="0049615D" w:rsidRPr="00E34FCD" w:rsidRDefault="0049615D">
            <w:pPr>
              <w:pStyle w:val="Default"/>
              <w:spacing w:line="276" w:lineRule="auto"/>
              <w:jc w:val="both"/>
              <w:rPr>
                <w:rFonts w:asciiTheme="minorHAnsi" w:hAnsiTheme="minorHAnsi" w:cstheme="minorHAnsi"/>
                <w:i/>
                <w:iCs/>
                <w:color w:val="auto"/>
                <w:sz w:val="20"/>
                <w:szCs w:val="22"/>
                <w:lang w:val="hr-HR"/>
              </w:rPr>
            </w:pPr>
          </w:p>
          <w:p w14:paraId="3F184D18" w14:textId="4FDEC1DD" w:rsidR="001A494F" w:rsidRPr="00E34FCD" w:rsidRDefault="001A494F">
            <w:pPr>
              <w:rPr>
                <w:rFonts w:asciiTheme="minorHAnsi" w:hAnsiTheme="minorHAnsi" w:cstheme="minorHAnsi"/>
              </w:rPr>
            </w:pPr>
          </w:p>
          <w:p w14:paraId="225275E6" w14:textId="77777777" w:rsidR="001A494F" w:rsidRPr="00E34FCD" w:rsidRDefault="001A494F">
            <w:pPr>
              <w:rPr>
                <w:rFonts w:asciiTheme="minorHAnsi" w:hAnsiTheme="minorHAnsi" w:cstheme="minorHAnsi"/>
              </w:rPr>
            </w:pPr>
            <w:r w:rsidRPr="00E34FCD">
              <w:rPr>
                <w:rFonts w:asciiTheme="minorHAnsi" w:hAnsiTheme="minorHAnsi" w:cstheme="minorHAnsi"/>
              </w:rPr>
              <w:t>Izvođač će pribaviti i predati Inženjeru sve dokumente i dokaze o zadovoljenju svih uvjeta traženih za obavještavanje o početku izvođenja građevinskih radova u skladu sa Zakonom. Izvođač mora zadovoljiti ovu odredbu 14 dana prije planiranog početka izvođenja građevinskih radova.</w:t>
            </w:r>
          </w:p>
          <w:p w14:paraId="5081CCC6" w14:textId="77777777" w:rsidR="001A494F" w:rsidRPr="00E34FCD" w:rsidRDefault="001A494F">
            <w:pPr>
              <w:rPr>
                <w:rFonts w:asciiTheme="minorHAnsi" w:eastAsia="Calibri" w:hAnsiTheme="minorHAnsi" w:cstheme="minorHAnsi"/>
              </w:rPr>
            </w:pPr>
            <w:r w:rsidRPr="00E34FCD">
              <w:rPr>
                <w:rFonts w:asciiTheme="minorHAnsi" w:eastAsia="Calibri" w:hAnsiTheme="minorHAnsi" w:cstheme="minorHAnsi"/>
              </w:rPr>
              <w:t>Odmah po uzimanju u posjed Gradilišta Izvođač će provjeriti susjednu imovinu i javne ceste i napraviti pregled istrošenosti postojećih zgrada, cesta, putova, ograda, zidova, ulaza itd. koji okružuju Gradilište i pripadajuće zgrade i objekte, te izraditi detaljne fotografske snimke postojećeg stanja.</w:t>
            </w:r>
          </w:p>
          <w:p w14:paraId="1E99A811" w14:textId="2FC0192C" w:rsidR="001A494F" w:rsidRPr="00E34FCD" w:rsidRDefault="001A494F">
            <w:pPr>
              <w:rPr>
                <w:rFonts w:asciiTheme="minorHAnsi" w:hAnsiTheme="minorHAnsi" w:cstheme="minorHAnsi"/>
              </w:rPr>
            </w:pPr>
            <w:r w:rsidRPr="00E34FCD">
              <w:rPr>
                <w:rFonts w:asciiTheme="minorHAnsi" w:hAnsiTheme="minorHAnsi" w:cstheme="minorHAnsi"/>
              </w:rPr>
              <w:t>Izvođač je dužan dostaviti naveden fotografske snimke u digitalnom obliku Inženjeru u roku od 7 dana od uzimanja u posjed Gradilišta.</w:t>
            </w:r>
          </w:p>
        </w:tc>
      </w:tr>
    </w:tbl>
    <w:p w14:paraId="02F8C05F"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4DA8146E" w14:textId="77777777" w:rsidTr="001A494F">
        <w:tc>
          <w:tcPr>
            <w:tcW w:w="1951" w:type="dxa"/>
          </w:tcPr>
          <w:p w14:paraId="1BF89D7C"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8.3 Vremenski plan</w:t>
            </w:r>
          </w:p>
        </w:tc>
        <w:tc>
          <w:tcPr>
            <w:tcW w:w="284" w:type="dxa"/>
          </w:tcPr>
          <w:p w14:paraId="2BBE4E88" w14:textId="77777777" w:rsidR="001A494F" w:rsidRPr="00E34FCD" w:rsidRDefault="001A494F" w:rsidP="005B6AB2">
            <w:pPr>
              <w:jc w:val="center"/>
              <w:rPr>
                <w:rFonts w:asciiTheme="minorHAnsi" w:hAnsiTheme="minorHAnsi" w:cstheme="minorHAnsi"/>
                <w:b/>
                <w:bCs/>
              </w:rPr>
            </w:pPr>
          </w:p>
        </w:tc>
        <w:tc>
          <w:tcPr>
            <w:tcW w:w="7087" w:type="dxa"/>
          </w:tcPr>
          <w:p w14:paraId="3ED76F87" w14:textId="77777777" w:rsidR="001A494F" w:rsidRPr="00E34FCD" w:rsidRDefault="001A494F">
            <w:pPr>
              <w:autoSpaceDE w:val="0"/>
              <w:autoSpaceDN w:val="0"/>
              <w:adjustRightInd w:val="0"/>
              <w:rPr>
                <w:rFonts w:asciiTheme="minorHAnsi" w:eastAsia="Calibri" w:hAnsiTheme="minorHAnsi" w:cstheme="minorHAnsi"/>
                <w:i/>
                <w:szCs w:val="24"/>
              </w:rPr>
            </w:pPr>
            <w:r w:rsidRPr="00E34FCD">
              <w:rPr>
                <w:rFonts w:asciiTheme="minorHAnsi" w:eastAsia="Calibri" w:hAnsiTheme="minorHAnsi" w:cstheme="minorHAnsi"/>
                <w:i/>
                <w:szCs w:val="24"/>
              </w:rPr>
              <w:t>Na kraju ovog Članka dodati:</w:t>
            </w:r>
          </w:p>
          <w:p w14:paraId="33969985" w14:textId="7792774F" w:rsidR="00187444" w:rsidRPr="00E34FCD" w:rsidRDefault="00187444">
            <w:pPr>
              <w:widowControl w:val="0"/>
              <w:autoSpaceDE w:val="0"/>
              <w:autoSpaceDN w:val="0"/>
              <w:adjustRightInd w:val="0"/>
              <w:rPr>
                <w:rFonts w:asciiTheme="minorHAnsi" w:eastAsia="Calibri" w:hAnsiTheme="minorHAnsi" w:cstheme="minorHAnsi"/>
                <w:szCs w:val="20"/>
              </w:rPr>
            </w:pPr>
            <w:r w:rsidRPr="00E34FCD">
              <w:rPr>
                <w:rFonts w:asciiTheme="minorHAnsi" w:eastAsia="Calibri" w:hAnsiTheme="minorHAnsi" w:cstheme="minorHAnsi"/>
                <w:szCs w:val="20"/>
              </w:rPr>
              <w:t xml:space="preserve">Vremenski plan treba biti u obliku mrežnog dijagrama (Metoda kritičnog puta ili </w:t>
            </w:r>
            <w:r w:rsidRPr="00E34FCD">
              <w:rPr>
                <w:rFonts w:asciiTheme="minorHAnsi" w:eastAsia="Calibri" w:hAnsiTheme="minorHAnsi" w:cstheme="minorHAnsi"/>
                <w:i/>
                <w:szCs w:val="20"/>
              </w:rPr>
              <w:t>Critical Path Method</w:t>
            </w:r>
            <w:r w:rsidRPr="00E34FCD">
              <w:rPr>
                <w:rFonts w:asciiTheme="minorHAnsi" w:eastAsia="Calibri" w:hAnsiTheme="minorHAnsi" w:cstheme="minorHAnsi"/>
                <w:szCs w:val="20"/>
              </w:rPr>
              <w:t>) dogovorenog s Inženjerom i mora omogućiti usporedbu planiranog napredovanja i redoslijeda aktivnosti sa stvarnim napredovanjem.</w:t>
            </w:r>
          </w:p>
          <w:p w14:paraId="64336A2E" w14:textId="15E3A5A3" w:rsidR="00187444" w:rsidRPr="00E34FCD" w:rsidRDefault="00187444">
            <w:pPr>
              <w:autoSpaceDE w:val="0"/>
              <w:autoSpaceDN w:val="0"/>
              <w:adjustRightInd w:val="0"/>
              <w:rPr>
                <w:rFonts w:asciiTheme="minorHAnsi" w:eastAsia="Calibri" w:hAnsiTheme="minorHAnsi" w:cstheme="minorHAnsi"/>
                <w:szCs w:val="20"/>
              </w:rPr>
            </w:pPr>
            <w:r w:rsidRPr="00E34FCD">
              <w:rPr>
                <w:rFonts w:asciiTheme="minorHAnsi" w:eastAsia="Calibri" w:hAnsiTheme="minorHAnsi" w:cstheme="minorHAnsi"/>
                <w:szCs w:val="20"/>
              </w:rPr>
              <w:t>Kao sastavni dio vremenskog plana Izvođač će dostavili vremenski raspored planiranog korištenja resursa (Osoblje i Mehanizacija Izvođača) u obliku linijskog dijagrama (Ganttov dijagram) sukladno vremenskom planu radova</w:t>
            </w:r>
            <w:r w:rsidR="0065170A" w:rsidRPr="00E34FCD">
              <w:rPr>
                <w:rFonts w:asciiTheme="minorHAnsi" w:eastAsia="Calibri" w:hAnsiTheme="minorHAnsi" w:cstheme="minorHAnsi"/>
                <w:szCs w:val="20"/>
              </w:rPr>
              <w:t>.</w:t>
            </w:r>
          </w:p>
          <w:p w14:paraId="148BF78B" w14:textId="59560B9F" w:rsidR="001A494F" w:rsidRPr="00E34FCD" w:rsidRDefault="001A494F">
            <w:pPr>
              <w:autoSpaceDE w:val="0"/>
              <w:autoSpaceDN w:val="0"/>
              <w:adjustRightInd w:val="0"/>
              <w:rPr>
                <w:rFonts w:asciiTheme="minorHAnsi" w:eastAsia="Calibri" w:hAnsiTheme="minorHAnsi" w:cstheme="minorHAnsi"/>
                <w:szCs w:val="24"/>
              </w:rPr>
            </w:pPr>
            <w:r w:rsidRPr="00E34FCD">
              <w:rPr>
                <w:rFonts w:asciiTheme="minorHAnsi" w:eastAsia="Calibri" w:hAnsiTheme="minorHAnsi" w:cstheme="minorHAnsi"/>
                <w:szCs w:val="24"/>
              </w:rPr>
              <w:t>Izvođač mora na Gradilištu držati kopiju vremenskog plana i ažurirane podatke o napredovanju, koji moraju biti dostupni za pregled.</w:t>
            </w:r>
          </w:p>
          <w:p w14:paraId="5508AF72" w14:textId="7E5B2B66" w:rsidR="0065170A" w:rsidRPr="00E34FCD" w:rsidRDefault="0065170A">
            <w:pPr>
              <w:autoSpaceDE w:val="0"/>
              <w:autoSpaceDN w:val="0"/>
              <w:adjustRightInd w:val="0"/>
              <w:rPr>
                <w:rFonts w:asciiTheme="minorHAnsi" w:eastAsia="Calibri" w:hAnsiTheme="minorHAnsi" w:cstheme="minorHAnsi"/>
                <w:szCs w:val="24"/>
              </w:rPr>
            </w:pPr>
            <w:r w:rsidRPr="00E34FCD">
              <w:rPr>
                <w:rFonts w:asciiTheme="minorHAnsi" w:eastAsia="Calibri" w:hAnsiTheme="minorHAnsi" w:cstheme="minorHAnsi"/>
              </w:rPr>
              <w:t>Vremenski plan također mora sadržavati Zakonom definirano vrijeme potrebno za provođenje upravnog postupka ishođenja Građevinskih i Uporabnih dozvola, koje je također sastavni dio Roka dovršetka radova.</w:t>
            </w:r>
          </w:p>
          <w:p w14:paraId="58A44E96" w14:textId="2B89BF4E" w:rsidR="001A494F" w:rsidRPr="00E34FCD" w:rsidRDefault="0065170A">
            <w:pPr>
              <w:autoSpaceDE w:val="0"/>
              <w:autoSpaceDN w:val="0"/>
              <w:adjustRightInd w:val="0"/>
              <w:rPr>
                <w:rFonts w:asciiTheme="minorHAnsi" w:eastAsia="Calibri" w:hAnsiTheme="minorHAnsi" w:cstheme="minorHAnsi"/>
                <w:szCs w:val="24"/>
              </w:rPr>
            </w:pPr>
            <w:r w:rsidRPr="00E34FCD">
              <w:rPr>
                <w:rFonts w:asciiTheme="minorHAnsi" w:hAnsiTheme="minorHAnsi" w:cstheme="minorHAnsi"/>
              </w:rPr>
              <w:t>U pripremi vremenskog plana Izvođač mora uzeti u račun vremenske i hidrološke prilike i/ili moguće privremene obustave te moguće ograničenje napredovanja u zimskim mjesecima. Pri tome se mogu uzeti u obzir posljednji 25-godišnji statistički podaci</w:t>
            </w:r>
            <w:r w:rsidR="0067112C">
              <w:rPr>
                <w:rFonts w:asciiTheme="minorHAnsi" w:hAnsiTheme="minorHAnsi" w:cstheme="minorHAnsi"/>
              </w:rPr>
              <w:t xml:space="preserve"> za lokaciju Gradilišta, neovisno o izvoru podataka</w:t>
            </w:r>
            <w:r w:rsidRPr="00E34FCD">
              <w:rPr>
                <w:rFonts w:asciiTheme="minorHAnsi" w:hAnsiTheme="minorHAnsi" w:cstheme="minorHAnsi"/>
              </w:rPr>
              <w:t>. Vremenski plan koji sadrži ograničenja u napredovanju ili privremeno obustavljanje radova bit će prihvatljiv Inženjeru, ali neće osloboditi Izvođača njegovih obveza po Ugovoru da završi radove u skladu s Ugovorom.</w:t>
            </w:r>
          </w:p>
          <w:p w14:paraId="0654C71C" w14:textId="77777777" w:rsidR="001A494F" w:rsidRPr="00E34FCD" w:rsidRDefault="001A494F">
            <w:pPr>
              <w:autoSpaceDE w:val="0"/>
              <w:autoSpaceDN w:val="0"/>
              <w:adjustRightInd w:val="0"/>
              <w:rPr>
                <w:rFonts w:asciiTheme="minorHAnsi" w:eastAsia="Calibri" w:hAnsiTheme="minorHAnsi" w:cstheme="minorHAnsi"/>
                <w:szCs w:val="24"/>
              </w:rPr>
            </w:pPr>
            <w:r w:rsidRPr="00E34FCD">
              <w:rPr>
                <w:rFonts w:asciiTheme="minorHAnsi" w:eastAsia="Calibri" w:hAnsiTheme="minorHAnsi" w:cstheme="minorHAnsi"/>
                <w:szCs w:val="24"/>
              </w:rPr>
              <w:t>Svaki ažurirani vremenski plan mora Izvođač predati Inženjeru u roku 14 dana nakon što to Inženjer zatraži.</w:t>
            </w:r>
          </w:p>
          <w:p w14:paraId="3267A816" w14:textId="1B15E542" w:rsidR="00B13D1D" w:rsidRPr="00E34FCD" w:rsidRDefault="00B13D1D">
            <w:pPr>
              <w:autoSpaceDE w:val="0"/>
              <w:autoSpaceDN w:val="0"/>
              <w:adjustRightInd w:val="0"/>
              <w:rPr>
                <w:rFonts w:asciiTheme="minorHAnsi" w:eastAsia="Calibri" w:hAnsiTheme="minorHAnsi" w:cstheme="minorHAnsi"/>
                <w:szCs w:val="24"/>
              </w:rPr>
            </w:pPr>
            <w:r w:rsidRPr="00E34FCD">
              <w:rPr>
                <w:rFonts w:asciiTheme="minorHAnsi" w:hAnsiTheme="minorHAnsi" w:cstheme="minorHAnsi"/>
              </w:rPr>
              <w:t>Izvođač uz Vremenski plan mora dostaviti i plan financijske realizacije</w:t>
            </w:r>
            <w:r w:rsidR="00780E32" w:rsidRPr="00E34FCD">
              <w:rPr>
                <w:rFonts w:asciiTheme="minorHAnsi" w:hAnsiTheme="minorHAnsi" w:cstheme="minorHAnsi"/>
              </w:rPr>
              <w:t>, i</w:t>
            </w:r>
            <w:r w:rsidR="008C182D" w:rsidRPr="00E34FCD">
              <w:rPr>
                <w:rFonts w:asciiTheme="minorHAnsi" w:hAnsiTheme="minorHAnsi" w:cstheme="minorHAnsi"/>
              </w:rPr>
              <w:t>z</w:t>
            </w:r>
            <w:r w:rsidR="00780E32" w:rsidRPr="00E34FCD">
              <w:rPr>
                <w:rFonts w:asciiTheme="minorHAnsi" w:hAnsiTheme="minorHAnsi" w:cstheme="minorHAnsi"/>
              </w:rPr>
              <w:t xml:space="preserve">rađen po mjesecima, </w:t>
            </w:r>
            <w:r w:rsidRPr="00E34FCD">
              <w:rPr>
                <w:rFonts w:asciiTheme="minorHAnsi" w:hAnsiTheme="minorHAnsi" w:cstheme="minorHAnsi"/>
              </w:rPr>
              <w:t>i ažurirati ga svaki put nakon odstupanja.</w:t>
            </w:r>
            <w:r w:rsidR="00780E32" w:rsidRPr="00E34FCD">
              <w:rPr>
                <w:rFonts w:asciiTheme="minorHAnsi" w:hAnsiTheme="minorHAnsi" w:cstheme="minorHAnsi"/>
              </w:rPr>
              <w:t xml:space="preserve"> Plan financijske realizacije ima isključivu svrhu osigurati informaciju nužnu Naručitelju za povlačenje sredstava.</w:t>
            </w:r>
          </w:p>
        </w:tc>
      </w:tr>
    </w:tbl>
    <w:p w14:paraId="4424A1E4"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75AB1DAF" w14:textId="77777777" w:rsidTr="001A494F">
        <w:tc>
          <w:tcPr>
            <w:tcW w:w="1951" w:type="dxa"/>
          </w:tcPr>
          <w:p w14:paraId="4C63912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 xml:space="preserve">8.4 </w:t>
            </w:r>
            <w:r w:rsidRPr="009A2501">
              <w:rPr>
                <w:rFonts w:asciiTheme="minorHAnsi" w:hAnsiTheme="minorHAnsi" w:cstheme="minorHAnsi"/>
                <w:b/>
              </w:rPr>
              <w:t>Produljenje Roka dovršetka</w:t>
            </w:r>
          </w:p>
        </w:tc>
        <w:tc>
          <w:tcPr>
            <w:tcW w:w="284" w:type="dxa"/>
          </w:tcPr>
          <w:p w14:paraId="22C55406" w14:textId="77777777" w:rsidR="001A494F" w:rsidRPr="00E34FCD" w:rsidRDefault="001A494F" w:rsidP="005B6AB2">
            <w:pPr>
              <w:rPr>
                <w:rFonts w:asciiTheme="minorHAnsi" w:hAnsiTheme="minorHAnsi" w:cstheme="minorHAnsi"/>
                <w:b/>
                <w:bCs/>
              </w:rPr>
            </w:pPr>
          </w:p>
        </w:tc>
        <w:tc>
          <w:tcPr>
            <w:tcW w:w="7087" w:type="dxa"/>
          </w:tcPr>
          <w:p w14:paraId="539F4BED" w14:textId="6CEB2954" w:rsidR="0015140F" w:rsidRPr="0015140F" w:rsidRDefault="001A494F">
            <w:pPr>
              <w:rPr>
                <w:rFonts w:asciiTheme="minorHAnsi" w:hAnsiTheme="minorHAnsi" w:cstheme="minorHAnsi"/>
                <w:bCs/>
                <w:i/>
              </w:rPr>
            </w:pPr>
            <w:r w:rsidRPr="00E34FCD">
              <w:rPr>
                <w:rFonts w:asciiTheme="minorHAnsi" w:hAnsiTheme="minorHAnsi" w:cstheme="minorHAnsi"/>
                <w:bCs/>
                <w:i/>
              </w:rPr>
              <w:t>Na kraju ovog Članka dodati:</w:t>
            </w:r>
          </w:p>
          <w:p w14:paraId="5709959B" w14:textId="757B5620" w:rsidR="001A494F" w:rsidRPr="00E34FCD" w:rsidRDefault="001A494F">
            <w:pPr>
              <w:rPr>
                <w:rFonts w:asciiTheme="minorHAnsi" w:hAnsiTheme="minorHAnsi" w:cstheme="minorHAnsi"/>
              </w:rPr>
            </w:pPr>
            <w:r w:rsidRPr="00E34FCD">
              <w:rPr>
                <w:rFonts w:asciiTheme="minorHAnsi" w:hAnsiTheme="minorHAnsi" w:cstheme="minorHAnsi"/>
              </w:rPr>
              <w:t xml:space="preserve">Produljenje Roka završetka samo po sebi ne daje pravo Izvođaču na dodatno plaćanje. Izvođač neće imati pravo na pojedinačno Produljenje Roka dovršetka za svaki od nekoliko uzroka zakašnjenja koji su se dogodili istovremeno, nego samo na stvarno produljenje kako to odredi Inženjer bez obzira na razloge koji su prouzročili zakašnjenje. </w:t>
            </w:r>
          </w:p>
          <w:p w14:paraId="0751B1F2" w14:textId="77777777" w:rsidR="0092231B" w:rsidRDefault="0092231B">
            <w:pPr>
              <w:rPr>
                <w:rFonts w:asciiTheme="minorHAnsi" w:hAnsiTheme="minorHAnsi" w:cstheme="minorHAnsi"/>
                <w:color w:val="000000"/>
                <w:szCs w:val="20"/>
              </w:rPr>
            </w:pPr>
            <w:r w:rsidRPr="00E34FCD">
              <w:rPr>
                <w:rFonts w:asciiTheme="minorHAnsi" w:hAnsiTheme="minorHAnsi" w:cstheme="minorHAnsi"/>
                <w:color w:val="000000"/>
                <w:szCs w:val="20"/>
              </w:rPr>
              <w:t>Izvođač može zahtijevati Produljenje Roka dovršetka samo zbog zakašnjenja radova koji su na kritičnom putu. Kritični put je slijed radova/aktivnosti s najduljim trajanjem tj. slijed onih radova/aktivnosti koji nemaju vremensku rezervu.</w:t>
            </w:r>
          </w:p>
          <w:p w14:paraId="201235EA" w14:textId="458B1E89" w:rsidR="00B426D6" w:rsidRPr="00E34FCD" w:rsidRDefault="00B426D6">
            <w:pPr>
              <w:rPr>
                <w:rFonts w:asciiTheme="minorHAnsi" w:hAnsiTheme="minorHAnsi" w:cstheme="minorHAnsi"/>
              </w:rPr>
            </w:pPr>
            <w:r>
              <w:rPr>
                <w:rFonts w:asciiTheme="minorHAnsi" w:hAnsiTheme="minorHAnsi" w:cstheme="minorHAnsi"/>
              </w:rPr>
              <w:t>Nedostupnost ili ograničen</w:t>
            </w:r>
            <w:r w:rsidR="00816D8F">
              <w:rPr>
                <w:rFonts w:asciiTheme="minorHAnsi" w:hAnsiTheme="minorHAnsi" w:cstheme="minorHAnsi"/>
              </w:rPr>
              <w:t>a dostupnost</w:t>
            </w:r>
            <w:r>
              <w:rPr>
                <w:rFonts w:asciiTheme="minorHAnsi" w:hAnsiTheme="minorHAnsi" w:cstheme="minorHAnsi"/>
              </w:rPr>
              <w:t xml:space="preserve"> </w:t>
            </w:r>
            <w:r w:rsidR="004949CD">
              <w:rPr>
                <w:rFonts w:asciiTheme="minorHAnsi" w:hAnsiTheme="minorHAnsi" w:cstheme="minorHAnsi"/>
              </w:rPr>
              <w:t xml:space="preserve">tijekom izvršenja ugovora </w:t>
            </w:r>
            <w:r>
              <w:rPr>
                <w:rFonts w:asciiTheme="minorHAnsi" w:hAnsiTheme="minorHAnsi" w:cstheme="minorHAnsi"/>
              </w:rPr>
              <w:t>bilo kojeg ključnog resursa, uključujući</w:t>
            </w:r>
            <w:r w:rsidR="00816D8F">
              <w:rPr>
                <w:rFonts w:asciiTheme="minorHAnsi" w:hAnsiTheme="minorHAnsi" w:cstheme="minorHAnsi"/>
              </w:rPr>
              <w:t xml:space="preserve"> transport otpadnih tvari i</w:t>
            </w:r>
            <w:r w:rsidR="004949CD">
              <w:rPr>
                <w:rFonts w:asciiTheme="minorHAnsi" w:hAnsiTheme="minorHAnsi" w:cstheme="minorHAnsi"/>
              </w:rPr>
              <w:t>/ili</w:t>
            </w:r>
            <w:r>
              <w:rPr>
                <w:rFonts w:asciiTheme="minorHAnsi" w:hAnsiTheme="minorHAnsi" w:cstheme="minorHAnsi"/>
              </w:rPr>
              <w:t xml:space="preserve"> postrojenja za zbrinjavanje otpadnih tvari,</w:t>
            </w:r>
            <w:r w:rsidR="004949CD">
              <w:rPr>
                <w:rFonts w:asciiTheme="minorHAnsi" w:hAnsiTheme="minorHAnsi" w:cstheme="minorHAnsi"/>
              </w:rPr>
              <w:t xml:space="preserve"> osim iz razloga navedenog u članku 19.1. [Definicija Više sile]</w:t>
            </w:r>
            <w:r>
              <w:rPr>
                <w:rFonts w:asciiTheme="minorHAnsi" w:hAnsiTheme="minorHAnsi" w:cstheme="minorHAnsi"/>
              </w:rPr>
              <w:t xml:space="preserve"> </w:t>
            </w:r>
            <w:r w:rsidR="004949CD">
              <w:rPr>
                <w:rFonts w:asciiTheme="minorHAnsi" w:hAnsiTheme="minorHAnsi" w:cstheme="minorHAnsi"/>
              </w:rPr>
              <w:t xml:space="preserve">stavak 2 točka (iii), </w:t>
            </w:r>
            <w:r>
              <w:rPr>
                <w:rFonts w:asciiTheme="minorHAnsi" w:hAnsiTheme="minorHAnsi" w:cstheme="minorHAnsi"/>
              </w:rPr>
              <w:t xml:space="preserve">neće dati pravo Izvođaču na produljene Roka dovršetka niti na dodatno plaćanje. </w:t>
            </w:r>
          </w:p>
        </w:tc>
      </w:tr>
      <w:tr w:rsidR="0092231B" w:rsidRPr="00E34FCD" w14:paraId="367A1709" w14:textId="77777777" w:rsidTr="0092231B">
        <w:tc>
          <w:tcPr>
            <w:tcW w:w="1951" w:type="dxa"/>
          </w:tcPr>
          <w:p w14:paraId="28FBA59A" w14:textId="77777777" w:rsidR="0092231B" w:rsidRPr="00E34FCD" w:rsidRDefault="0092231B" w:rsidP="00F56F1C">
            <w:pPr>
              <w:jc w:val="left"/>
              <w:rPr>
                <w:rFonts w:asciiTheme="minorHAnsi" w:hAnsiTheme="minorHAnsi" w:cstheme="minorHAnsi"/>
                <w:b/>
              </w:rPr>
            </w:pPr>
            <w:r w:rsidRPr="00E34FCD">
              <w:rPr>
                <w:rFonts w:asciiTheme="minorHAnsi" w:hAnsiTheme="minorHAnsi" w:cstheme="minorHAnsi"/>
                <w:b/>
              </w:rPr>
              <w:t>8.5. Kašnjenje koje uzrokuju vlasti</w:t>
            </w:r>
          </w:p>
          <w:p w14:paraId="590CCDC6" w14:textId="77777777" w:rsidR="0092231B" w:rsidRPr="00E34FCD" w:rsidRDefault="0092231B" w:rsidP="005B6AB2">
            <w:pPr>
              <w:jc w:val="left"/>
              <w:rPr>
                <w:rFonts w:asciiTheme="minorHAnsi" w:hAnsiTheme="minorHAnsi" w:cstheme="minorHAnsi"/>
                <w:b/>
              </w:rPr>
            </w:pPr>
          </w:p>
        </w:tc>
        <w:tc>
          <w:tcPr>
            <w:tcW w:w="284" w:type="dxa"/>
          </w:tcPr>
          <w:p w14:paraId="5B3F140C" w14:textId="77777777" w:rsidR="0092231B" w:rsidRPr="00E34FCD" w:rsidRDefault="0092231B" w:rsidP="005B6AB2">
            <w:pPr>
              <w:rPr>
                <w:rFonts w:asciiTheme="minorHAnsi" w:hAnsiTheme="minorHAnsi" w:cstheme="minorHAnsi"/>
                <w:b/>
                <w:bCs/>
              </w:rPr>
            </w:pPr>
          </w:p>
        </w:tc>
        <w:tc>
          <w:tcPr>
            <w:tcW w:w="7087" w:type="dxa"/>
          </w:tcPr>
          <w:p w14:paraId="1DF0F883" w14:textId="77777777" w:rsidR="0092231B" w:rsidRPr="00E34FCD" w:rsidRDefault="0092231B">
            <w:pPr>
              <w:rPr>
                <w:rFonts w:asciiTheme="minorHAnsi" w:hAnsiTheme="minorHAnsi" w:cstheme="minorHAnsi"/>
                <w:bCs/>
                <w:i/>
              </w:rPr>
            </w:pPr>
            <w:r w:rsidRPr="00E34FCD">
              <w:rPr>
                <w:rFonts w:asciiTheme="minorHAnsi" w:hAnsiTheme="minorHAnsi" w:cstheme="minorHAnsi"/>
                <w:bCs/>
                <w:i/>
              </w:rPr>
              <w:t>Promijeniti Članak tako da se na kraju rečenice briše točka i dodaje se:</w:t>
            </w:r>
          </w:p>
          <w:p w14:paraId="407A7F80" w14:textId="424C143F" w:rsidR="0092231B" w:rsidRPr="00E34FCD" w:rsidRDefault="0092231B">
            <w:pPr>
              <w:rPr>
                <w:rFonts w:asciiTheme="minorHAnsi" w:hAnsiTheme="minorHAnsi" w:cstheme="minorHAnsi"/>
                <w:bCs/>
              </w:rPr>
            </w:pPr>
            <w:r w:rsidRPr="00487AB8">
              <w:rPr>
                <w:rFonts w:asciiTheme="minorHAnsi" w:hAnsiTheme="minorHAnsi" w:cstheme="minorHAnsi"/>
                <w:bCs/>
              </w:rPr>
              <w:t>„ ,ali neće na bilo koji način dati pravo Izvođaču da potražuje bilo kakve Troškove ili izmaklu korist zbog tog zakašnjenja.“</w:t>
            </w:r>
          </w:p>
        </w:tc>
      </w:tr>
    </w:tbl>
    <w:p w14:paraId="5FA36821"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658E85DC" w14:textId="77777777" w:rsidTr="001A494F">
        <w:tc>
          <w:tcPr>
            <w:tcW w:w="1951" w:type="dxa"/>
          </w:tcPr>
          <w:p w14:paraId="1ADEB699"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8.6 Dinamika napretka</w:t>
            </w:r>
          </w:p>
        </w:tc>
        <w:tc>
          <w:tcPr>
            <w:tcW w:w="284" w:type="dxa"/>
          </w:tcPr>
          <w:p w14:paraId="6D0FC1AE" w14:textId="77777777" w:rsidR="001A494F" w:rsidRPr="00E34FCD" w:rsidRDefault="001A494F" w:rsidP="005B6AB2">
            <w:pPr>
              <w:rPr>
                <w:rFonts w:asciiTheme="minorHAnsi" w:hAnsiTheme="minorHAnsi" w:cstheme="minorHAnsi"/>
                <w:b/>
                <w:bCs/>
              </w:rPr>
            </w:pPr>
          </w:p>
        </w:tc>
        <w:tc>
          <w:tcPr>
            <w:tcW w:w="7087" w:type="dxa"/>
          </w:tcPr>
          <w:p w14:paraId="10860F99"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Dodati na kraju ovog Članka: </w:t>
            </w:r>
          </w:p>
          <w:p w14:paraId="02111CE7" w14:textId="44B88E7E" w:rsidR="001A494F" w:rsidRPr="00E34FCD" w:rsidRDefault="001A494F">
            <w:pPr>
              <w:rPr>
                <w:rFonts w:asciiTheme="minorHAnsi" w:hAnsiTheme="minorHAnsi" w:cstheme="minorHAnsi"/>
              </w:rPr>
            </w:pPr>
            <w:r w:rsidRPr="00E34FCD">
              <w:rPr>
                <w:rFonts w:asciiTheme="minorHAnsi" w:hAnsiTheme="minorHAnsi" w:cstheme="minorHAnsi"/>
              </w:rPr>
              <w:t>Dodatni Troškovi revidiranih metoda, uključujući mjere za ubrzanje, prema nalogu Inženjera kako bi se smanjilo zakašnjenje uzrokovano razlozima navedenim u Članku 8.4 [Produljenje Roka dovršetka], bit će plaćeni od Naručitelja, bez</w:t>
            </w:r>
            <w:r w:rsidR="009A2501">
              <w:rPr>
                <w:rFonts w:asciiTheme="minorHAnsi" w:hAnsiTheme="minorHAnsi" w:cstheme="minorHAnsi"/>
              </w:rPr>
              <w:t xml:space="preserve"> da se iznos </w:t>
            </w:r>
            <w:r w:rsidRPr="00E34FCD">
              <w:rPr>
                <w:rFonts w:asciiTheme="minorHAnsi" w:hAnsiTheme="minorHAnsi" w:cstheme="minorHAnsi"/>
              </w:rPr>
              <w:t xml:space="preserve">dodatnih Troškova uveća za </w:t>
            </w:r>
            <w:r w:rsidR="009A2501">
              <w:rPr>
                <w:rFonts w:asciiTheme="minorHAnsi" w:hAnsiTheme="minorHAnsi" w:cstheme="minorHAnsi"/>
              </w:rPr>
              <w:t xml:space="preserve">bilo kakvu korist </w:t>
            </w:r>
            <w:r w:rsidRPr="00E34FCD">
              <w:rPr>
                <w:rFonts w:asciiTheme="minorHAnsi" w:hAnsiTheme="minorHAnsi" w:cstheme="minorHAnsi"/>
              </w:rPr>
              <w:t>Izvođača.</w:t>
            </w:r>
          </w:p>
        </w:tc>
      </w:tr>
    </w:tbl>
    <w:p w14:paraId="27B22EC1"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336EE6A4" w14:textId="77777777" w:rsidTr="001A494F">
        <w:tc>
          <w:tcPr>
            <w:tcW w:w="1951" w:type="dxa"/>
          </w:tcPr>
          <w:p w14:paraId="79B866D2"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8.7 Kazna za zakašnjenje</w:t>
            </w:r>
          </w:p>
        </w:tc>
        <w:tc>
          <w:tcPr>
            <w:tcW w:w="284" w:type="dxa"/>
          </w:tcPr>
          <w:p w14:paraId="324D75C9" w14:textId="77777777" w:rsidR="001A494F" w:rsidRPr="00E34FCD" w:rsidRDefault="001A494F" w:rsidP="005B6AB2">
            <w:pPr>
              <w:rPr>
                <w:rFonts w:asciiTheme="minorHAnsi" w:hAnsiTheme="minorHAnsi" w:cstheme="minorHAnsi"/>
                <w:b/>
                <w:bCs/>
              </w:rPr>
            </w:pPr>
          </w:p>
        </w:tc>
        <w:tc>
          <w:tcPr>
            <w:tcW w:w="7087" w:type="dxa"/>
          </w:tcPr>
          <w:p w14:paraId="187F3443" w14:textId="77777777" w:rsidR="0049615D" w:rsidRPr="00E34FCD" w:rsidRDefault="0049615D">
            <w:pPr>
              <w:rPr>
                <w:rFonts w:asciiTheme="minorHAnsi" w:hAnsiTheme="minorHAnsi" w:cstheme="minorHAnsi"/>
                <w:bCs/>
                <w:i/>
                <w:color w:val="000000"/>
                <w:szCs w:val="20"/>
              </w:rPr>
            </w:pPr>
            <w:r w:rsidRPr="00E34FCD">
              <w:rPr>
                <w:rFonts w:asciiTheme="minorHAnsi" w:hAnsiTheme="minorHAnsi" w:cstheme="minorHAnsi"/>
                <w:bCs/>
                <w:i/>
                <w:color w:val="000000"/>
                <w:szCs w:val="20"/>
              </w:rPr>
              <w:t>Briše se druga rečenica prvog stavka ovog Članka i mijenja slijedećom:</w:t>
            </w:r>
          </w:p>
          <w:p w14:paraId="63049E5E" w14:textId="5DF0CE80" w:rsidR="0049615D" w:rsidRPr="00E34FCD" w:rsidRDefault="0049615D">
            <w:pPr>
              <w:rPr>
                <w:rFonts w:asciiTheme="minorHAnsi" w:hAnsiTheme="minorHAnsi" w:cstheme="minorHAnsi"/>
                <w:bCs/>
                <w:color w:val="000000"/>
                <w:szCs w:val="20"/>
              </w:rPr>
            </w:pPr>
            <w:r w:rsidRPr="00E34FCD">
              <w:rPr>
                <w:rFonts w:asciiTheme="minorHAnsi" w:hAnsiTheme="minorHAnsi" w:cstheme="minorHAnsi"/>
                <w:bCs/>
                <w:color w:val="000000"/>
                <w:szCs w:val="20"/>
              </w:rPr>
              <w:t>Iznos kazne je svota koja je navedena u Dodatku ponudi, a koja će se platiti za svaki dan koji protekne nakon relevantnog Roka dovršetka.</w:t>
            </w:r>
          </w:p>
          <w:p w14:paraId="3AC2FC1D" w14:textId="77777777" w:rsidR="0049615D" w:rsidRPr="00E34FCD" w:rsidRDefault="0049615D">
            <w:pPr>
              <w:rPr>
                <w:rFonts w:asciiTheme="minorHAnsi" w:hAnsiTheme="minorHAnsi" w:cstheme="minorHAnsi"/>
                <w:bCs/>
                <w:i/>
              </w:rPr>
            </w:pPr>
          </w:p>
          <w:p w14:paraId="16DC3237" w14:textId="77777777" w:rsidR="0049615D" w:rsidRPr="00E34FCD" w:rsidRDefault="0049615D">
            <w:pPr>
              <w:rPr>
                <w:rFonts w:asciiTheme="minorHAnsi" w:hAnsiTheme="minorHAnsi" w:cstheme="minorHAnsi"/>
                <w:bCs/>
                <w:i/>
              </w:rPr>
            </w:pPr>
          </w:p>
          <w:p w14:paraId="60AC5E49" w14:textId="654EB0A9" w:rsidR="001A494F" w:rsidRPr="00E34FCD" w:rsidRDefault="001A494F">
            <w:pPr>
              <w:rPr>
                <w:rFonts w:asciiTheme="minorHAnsi" w:hAnsiTheme="minorHAnsi" w:cstheme="minorHAnsi"/>
                <w:bCs/>
                <w:i/>
              </w:rPr>
            </w:pPr>
            <w:r w:rsidRPr="00E34FCD">
              <w:rPr>
                <w:rFonts w:asciiTheme="minorHAnsi" w:hAnsiTheme="minorHAnsi" w:cstheme="minorHAnsi"/>
                <w:bCs/>
                <w:i/>
              </w:rPr>
              <w:t>Dodati na kraju prvog stavka ovog Članka:</w:t>
            </w:r>
          </w:p>
          <w:p w14:paraId="4FA9EE2F" w14:textId="15432854" w:rsidR="001A494F" w:rsidRPr="00E34FCD" w:rsidRDefault="001A494F">
            <w:pPr>
              <w:rPr>
                <w:rFonts w:asciiTheme="minorHAnsi" w:hAnsiTheme="minorHAnsi" w:cstheme="minorHAnsi"/>
              </w:rPr>
            </w:pPr>
            <w:r w:rsidRPr="00E34FCD">
              <w:rPr>
                <w:rFonts w:asciiTheme="minorHAnsi" w:hAnsiTheme="minorHAnsi" w:cstheme="minorHAnsi"/>
                <w:b/>
              </w:rPr>
              <w:t>„Kazna za zakašnjenje“</w:t>
            </w:r>
            <w:r w:rsidRPr="00E34FCD">
              <w:rPr>
                <w:rFonts w:asciiTheme="minorHAnsi" w:hAnsiTheme="minorHAnsi" w:cstheme="minorHAnsi"/>
              </w:rPr>
              <w:t xml:space="preserve"> znači ugovorna kazna i primijenit će se u skladu s člancima 350. i 355. Zakona o obveznim od</w:t>
            </w:r>
            <w:r w:rsidR="004613AA" w:rsidRPr="00E34FCD">
              <w:rPr>
                <w:rFonts w:asciiTheme="minorHAnsi" w:hAnsiTheme="minorHAnsi" w:cstheme="minorHAnsi"/>
              </w:rPr>
              <w:t>nosima (Narodne novine br. 35/</w:t>
            </w:r>
            <w:r w:rsidRPr="00E34FCD">
              <w:rPr>
                <w:rFonts w:asciiTheme="minorHAnsi" w:hAnsiTheme="minorHAnsi" w:cstheme="minorHAnsi"/>
              </w:rPr>
              <w:t>05, 41/08, 125/11</w:t>
            </w:r>
            <w:r w:rsidR="004613AA" w:rsidRPr="00E34FCD">
              <w:rPr>
                <w:rFonts w:asciiTheme="minorHAnsi" w:hAnsiTheme="minorHAnsi" w:cstheme="minorHAnsi"/>
              </w:rPr>
              <w:t>, 78/15</w:t>
            </w:r>
            <w:r w:rsidRPr="00E34FCD">
              <w:rPr>
                <w:rFonts w:asciiTheme="minorHAnsi" w:hAnsiTheme="minorHAnsi" w:cstheme="minorHAnsi"/>
              </w:rPr>
              <w:t xml:space="preserve">  s izmjenama i dopunama).</w:t>
            </w:r>
          </w:p>
          <w:p w14:paraId="3475B785" w14:textId="1EFB5D27" w:rsidR="001A494F" w:rsidRPr="00E34FCD" w:rsidRDefault="001A494F">
            <w:pPr>
              <w:rPr>
                <w:rFonts w:asciiTheme="minorHAnsi" w:hAnsiTheme="minorHAnsi" w:cstheme="minorHAnsi"/>
                <w:i/>
              </w:rPr>
            </w:pPr>
            <w:r w:rsidRPr="00E34FCD">
              <w:rPr>
                <w:rFonts w:asciiTheme="minorHAnsi" w:hAnsiTheme="minorHAnsi" w:cstheme="minorHAnsi"/>
                <w:i/>
              </w:rPr>
              <w:t>Izbrisati prvu rečenicu drugog stavka ovog Članka.</w:t>
            </w:r>
          </w:p>
          <w:p w14:paraId="230E282F" w14:textId="77777777" w:rsidR="001A494F" w:rsidRPr="00E34FCD" w:rsidRDefault="001A494F">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Dodaje se na kraju ovog Članka:</w:t>
            </w:r>
          </w:p>
          <w:p w14:paraId="712855C2" w14:textId="77777777" w:rsidR="001A494F" w:rsidRPr="00E34FCD" w:rsidRDefault="001A494F">
            <w:pPr>
              <w:pStyle w:val="Tekstkomentara"/>
              <w:spacing w:line="276" w:lineRule="auto"/>
              <w:jc w:val="both"/>
              <w:rPr>
                <w:rFonts w:asciiTheme="minorHAnsi" w:hAnsiTheme="minorHAnsi" w:cstheme="minorHAnsi"/>
                <w:i/>
                <w:szCs w:val="22"/>
              </w:rPr>
            </w:pPr>
            <w:r w:rsidRPr="00E34FCD">
              <w:rPr>
                <w:rFonts w:asciiTheme="minorHAnsi" w:hAnsiTheme="minorHAnsi" w:cstheme="minorHAnsi"/>
                <w:szCs w:val="22"/>
              </w:rPr>
              <w:t>Naručitelj ima pravo iznos iz prethodnih stavaka odbiti od bilo koje Privremene ili Okončane situacije, ili ukoliko to želi može predmetni iznos naplatiti putem Sredstva osiguranja za izvršenje Ugovora.</w:t>
            </w:r>
          </w:p>
        </w:tc>
      </w:tr>
    </w:tbl>
    <w:p w14:paraId="62D23D62"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7AAA1436" w14:textId="77777777" w:rsidTr="001A494F">
        <w:tc>
          <w:tcPr>
            <w:tcW w:w="1951" w:type="dxa"/>
          </w:tcPr>
          <w:p w14:paraId="3689D49C"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8.8 Privremena obustava Radova</w:t>
            </w:r>
          </w:p>
        </w:tc>
        <w:tc>
          <w:tcPr>
            <w:tcW w:w="284" w:type="dxa"/>
          </w:tcPr>
          <w:p w14:paraId="60AE2FC0" w14:textId="77777777" w:rsidR="001A494F" w:rsidRPr="00E34FCD" w:rsidRDefault="001A494F" w:rsidP="005B6AB2">
            <w:pPr>
              <w:jc w:val="center"/>
              <w:rPr>
                <w:rFonts w:asciiTheme="minorHAnsi" w:hAnsiTheme="minorHAnsi" w:cstheme="minorHAnsi"/>
                <w:b/>
                <w:bCs/>
              </w:rPr>
            </w:pPr>
          </w:p>
        </w:tc>
        <w:tc>
          <w:tcPr>
            <w:tcW w:w="7087" w:type="dxa"/>
          </w:tcPr>
          <w:p w14:paraId="156AB2BE"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Dodati na kraju prvog stavka ovog Članka:</w:t>
            </w:r>
          </w:p>
          <w:p w14:paraId="23AEC2B2" w14:textId="77777777" w:rsidR="001A494F" w:rsidRPr="00E34FCD" w:rsidRDefault="001A494F">
            <w:pPr>
              <w:rPr>
                <w:rFonts w:asciiTheme="minorHAnsi" w:hAnsiTheme="minorHAnsi" w:cstheme="minorHAnsi"/>
              </w:rPr>
            </w:pPr>
            <w:r w:rsidRPr="00E34FCD">
              <w:rPr>
                <w:rFonts w:asciiTheme="minorHAnsi" w:hAnsiTheme="minorHAnsi" w:cstheme="minorHAnsi"/>
              </w:rPr>
              <w:t>Izvođač će poduzeti sve razumne napore da smanji i otkloni troškove vezane za svaku takvu obustavu i nastaviti Radove čim je to prije moguće nakon što od Inženjera primi dopuštenje ili uputu da nastavi, osim ako je dobio drugačiju uputu od Inženjera.</w:t>
            </w:r>
          </w:p>
          <w:p w14:paraId="3957DC45" w14:textId="026FDBCB" w:rsidR="0049615D" w:rsidRPr="00E34FCD" w:rsidRDefault="0049615D">
            <w:pPr>
              <w:rPr>
                <w:rFonts w:asciiTheme="minorHAnsi" w:hAnsiTheme="minorHAnsi" w:cstheme="minorHAnsi"/>
              </w:rPr>
            </w:pPr>
            <w:r w:rsidRPr="00E34FCD">
              <w:rPr>
                <w:rFonts w:asciiTheme="minorHAnsi" w:hAnsiTheme="minorHAnsi" w:cstheme="minorHAnsi"/>
                <w:szCs w:val="20"/>
              </w:rPr>
              <w:t>Nakon što je Inženjer dao uputu da se nastavi s radovima, Izvođač i Inženjer će zajedno pregledati Radove na koje se odnosila privremena obustava kako bi utvrdili njihovo stanje.</w:t>
            </w:r>
          </w:p>
        </w:tc>
      </w:tr>
    </w:tbl>
    <w:p w14:paraId="69D650F4"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6AA31C16" w14:textId="77777777" w:rsidTr="001A494F">
        <w:tc>
          <w:tcPr>
            <w:tcW w:w="1951" w:type="dxa"/>
          </w:tcPr>
          <w:p w14:paraId="5DEC8BD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8.9 Posljedice privremene obustave Radova</w:t>
            </w:r>
          </w:p>
        </w:tc>
        <w:tc>
          <w:tcPr>
            <w:tcW w:w="284" w:type="dxa"/>
          </w:tcPr>
          <w:p w14:paraId="56BE745A" w14:textId="77777777" w:rsidR="001A494F" w:rsidRPr="00E34FCD" w:rsidRDefault="001A494F" w:rsidP="005B6AB2">
            <w:pPr>
              <w:jc w:val="center"/>
              <w:rPr>
                <w:rFonts w:asciiTheme="minorHAnsi" w:hAnsiTheme="minorHAnsi" w:cstheme="minorHAnsi"/>
                <w:b/>
                <w:bCs/>
              </w:rPr>
            </w:pPr>
          </w:p>
        </w:tc>
        <w:tc>
          <w:tcPr>
            <w:tcW w:w="7087" w:type="dxa"/>
          </w:tcPr>
          <w:p w14:paraId="63827D14" w14:textId="77777777" w:rsidR="001A494F" w:rsidRPr="00E34FCD" w:rsidRDefault="001A494F">
            <w:pPr>
              <w:pStyle w:val="Tekstkomentara"/>
              <w:spacing w:line="276" w:lineRule="auto"/>
              <w:ind w:left="33"/>
              <w:jc w:val="both"/>
              <w:rPr>
                <w:rFonts w:asciiTheme="minorHAnsi" w:hAnsiTheme="minorHAnsi" w:cstheme="minorHAnsi"/>
                <w:i/>
                <w:szCs w:val="22"/>
              </w:rPr>
            </w:pPr>
            <w:r w:rsidRPr="00E34FCD">
              <w:rPr>
                <w:rFonts w:asciiTheme="minorHAnsi" w:hAnsiTheme="minorHAnsi" w:cstheme="minorHAnsi"/>
                <w:i/>
                <w:szCs w:val="22"/>
              </w:rPr>
              <w:t xml:space="preserve">Briše se točka (b) u stavku 1. ovog Članka i zamjenjuje se slijedećom: </w:t>
            </w:r>
          </w:p>
          <w:p w14:paraId="2005670C" w14:textId="77777777" w:rsidR="001A494F" w:rsidRPr="00E34FCD" w:rsidRDefault="001A494F">
            <w:pPr>
              <w:pStyle w:val="Tekstkomentara"/>
              <w:spacing w:line="276" w:lineRule="auto"/>
              <w:ind w:left="33"/>
              <w:jc w:val="both"/>
              <w:rPr>
                <w:rFonts w:asciiTheme="minorHAnsi" w:hAnsiTheme="minorHAnsi" w:cstheme="minorHAnsi"/>
                <w:szCs w:val="22"/>
              </w:rPr>
            </w:pPr>
            <w:r w:rsidRPr="00E34FCD">
              <w:rPr>
                <w:rFonts w:asciiTheme="minorHAnsi" w:hAnsiTheme="minorHAnsi" w:cstheme="minorHAnsi"/>
                <w:szCs w:val="22"/>
              </w:rPr>
              <w:t>(b) plaćanje stvarnih troškova koje je pretrpio zbog obustave.</w:t>
            </w:r>
          </w:p>
          <w:p w14:paraId="0A4EF7BA" w14:textId="77777777" w:rsidR="001A494F" w:rsidRPr="00E34FCD" w:rsidRDefault="001A494F">
            <w:pPr>
              <w:pStyle w:val="Tekstkomentara"/>
              <w:spacing w:line="276" w:lineRule="auto"/>
              <w:jc w:val="both"/>
              <w:rPr>
                <w:rFonts w:asciiTheme="minorHAnsi" w:hAnsiTheme="minorHAnsi" w:cstheme="minorHAnsi"/>
                <w:szCs w:val="22"/>
              </w:rPr>
            </w:pPr>
          </w:p>
          <w:p w14:paraId="12824F2C" w14:textId="77777777" w:rsidR="001A494F" w:rsidRPr="00E34FCD" w:rsidRDefault="001A494F">
            <w:pPr>
              <w:pStyle w:val="Tekstkomentara"/>
              <w:spacing w:line="276" w:lineRule="auto"/>
              <w:ind w:left="33"/>
              <w:jc w:val="both"/>
              <w:rPr>
                <w:rFonts w:asciiTheme="minorHAnsi" w:hAnsiTheme="minorHAnsi" w:cstheme="minorHAnsi"/>
                <w:i/>
                <w:szCs w:val="22"/>
              </w:rPr>
            </w:pPr>
            <w:r w:rsidRPr="00E34FCD">
              <w:rPr>
                <w:rFonts w:asciiTheme="minorHAnsi" w:hAnsiTheme="minorHAnsi" w:cstheme="minorHAnsi"/>
                <w:i/>
                <w:szCs w:val="22"/>
              </w:rPr>
              <w:t xml:space="preserve">Nakon stavka 1. dodaju se novi stavci koji glase: </w:t>
            </w:r>
          </w:p>
          <w:p w14:paraId="2C241218" w14:textId="77777777" w:rsidR="001A494F" w:rsidRPr="00E34FCD" w:rsidRDefault="001A494F">
            <w:pPr>
              <w:pStyle w:val="Tekstkomentara"/>
              <w:spacing w:line="276" w:lineRule="auto"/>
              <w:jc w:val="both"/>
              <w:rPr>
                <w:rFonts w:asciiTheme="minorHAnsi" w:hAnsiTheme="minorHAnsi" w:cstheme="minorHAnsi"/>
                <w:szCs w:val="22"/>
              </w:rPr>
            </w:pPr>
            <w:r w:rsidRPr="00E34FCD">
              <w:rPr>
                <w:rFonts w:asciiTheme="minorHAnsi" w:hAnsiTheme="minorHAnsi" w:cstheme="minorHAnsi"/>
                <w:szCs w:val="22"/>
              </w:rPr>
              <w:t>Stvarnim troškovima koje je Izvođač pretrpio zbog obustave, smatraju se isključivo i jedino:</w:t>
            </w:r>
          </w:p>
          <w:p w14:paraId="7ED6E4A7" w14:textId="77777777" w:rsidR="001A494F" w:rsidRPr="00E34FCD" w:rsidRDefault="001A494F">
            <w:pPr>
              <w:pStyle w:val="Tekstkomentara"/>
              <w:numPr>
                <w:ilvl w:val="0"/>
                <w:numId w:val="36"/>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troškovi produžetka Sredstava osiguranja i Polica osiguranja za razdoblje produljenja roka izvođenja Radova;</w:t>
            </w:r>
          </w:p>
          <w:p w14:paraId="150ED4E1" w14:textId="77777777" w:rsidR="001A494F" w:rsidRPr="00E34FCD" w:rsidRDefault="001A494F">
            <w:pPr>
              <w:pStyle w:val="Tekstkomentara"/>
              <w:numPr>
                <w:ilvl w:val="0"/>
                <w:numId w:val="36"/>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troškovi demobilizacije i mobilizacije na Gradilištu nastali zbog privremene obustave Radova;</w:t>
            </w:r>
          </w:p>
          <w:p w14:paraId="7509791A" w14:textId="77777777" w:rsidR="001A494F" w:rsidRPr="00E34FCD" w:rsidRDefault="001A494F">
            <w:pPr>
              <w:pStyle w:val="Tekstkomentara"/>
              <w:numPr>
                <w:ilvl w:val="0"/>
                <w:numId w:val="36"/>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troškovi konzerviranja Radova;</w:t>
            </w:r>
          </w:p>
          <w:p w14:paraId="0777D196" w14:textId="77777777" w:rsidR="001A494F" w:rsidRPr="00E34FCD" w:rsidRDefault="001A494F">
            <w:pPr>
              <w:pStyle w:val="Tekstkomentara"/>
              <w:numPr>
                <w:ilvl w:val="0"/>
                <w:numId w:val="36"/>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troškovi čuvarske službe za vrijeme privremene obustave Radova.</w:t>
            </w:r>
          </w:p>
          <w:p w14:paraId="1AB013C7" w14:textId="77777777" w:rsidR="001A494F" w:rsidRPr="00E34FCD" w:rsidRDefault="001A494F">
            <w:pPr>
              <w:pStyle w:val="Tekstkomentara"/>
              <w:spacing w:line="276" w:lineRule="auto"/>
              <w:jc w:val="both"/>
              <w:rPr>
                <w:rFonts w:asciiTheme="minorHAnsi" w:hAnsiTheme="minorHAnsi" w:cstheme="minorHAnsi"/>
                <w:szCs w:val="22"/>
              </w:rPr>
            </w:pPr>
            <w:r w:rsidRPr="00E34FCD">
              <w:rPr>
                <w:rFonts w:asciiTheme="minorHAnsi" w:hAnsiTheme="minorHAnsi" w:cstheme="minorHAnsi"/>
                <w:szCs w:val="22"/>
              </w:rPr>
              <w:t>Izvođač smije izvršiti demobilizaciju Gradilišta u slučaju privremene obustave Radova, samo uz pisanu suglasnost Inženjera, a ponovnu mobilizaciju je dužan izvršiti u roku od 14 dana od primitka odluke Inženjera o ukidanju privremene obustave Radova te naloga o ponovnom započinjanju izvođenja Radova.</w:t>
            </w:r>
          </w:p>
          <w:p w14:paraId="6FF37A2E" w14:textId="77777777" w:rsidR="001A494F" w:rsidRPr="00E34FCD" w:rsidRDefault="001A494F">
            <w:pPr>
              <w:pStyle w:val="Tekstkomentara"/>
              <w:spacing w:line="276" w:lineRule="auto"/>
              <w:jc w:val="both"/>
              <w:rPr>
                <w:rFonts w:asciiTheme="minorHAnsi" w:hAnsiTheme="minorHAnsi" w:cstheme="minorHAnsi"/>
                <w:szCs w:val="22"/>
              </w:rPr>
            </w:pPr>
            <w:r w:rsidRPr="00E34FCD">
              <w:rPr>
                <w:rFonts w:asciiTheme="minorHAnsi" w:hAnsiTheme="minorHAnsi" w:cstheme="minorHAnsi"/>
                <w:szCs w:val="22"/>
              </w:rPr>
              <w:t>Izvođač nema pravo na nadoknadu izgubljene realizacije, izmakle dobiti ili nadoknadu drugih troškova Gradilišta ili izvan njega, kao i troškova mjesta na kojima se proizvode elementi za ugradnju u Radove (npr. troškovi Uprave i sl.).</w:t>
            </w:r>
          </w:p>
        </w:tc>
      </w:tr>
    </w:tbl>
    <w:p w14:paraId="0E796F0E"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2AC48B0E" w14:textId="77777777" w:rsidTr="001A494F">
        <w:tc>
          <w:tcPr>
            <w:tcW w:w="1951" w:type="dxa"/>
          </w:tcPr>
          <w:p w14:paraId="63A6379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 xml:space="preserve">8.10 Plaćanje za Postrojenje i Materijale u slučaju Privremene obustave Radova </w:t>
            </w:r>
          </w:p>
          <w:p w14:paraId="7AB05F78" w14:textId="77777777" w:rsidR="001A494F" w:rsidRPr="00E34FCD" w:rsidRDefault="001A494F" w:rsidP="005B6AB2">
            <w:pPr>
              <w:pStyle w:val="Naslov2"/>
              <w:numPr>
                <w:ilvl w:val="0"/>
                <w:numId w:val="0"/>
              </w:numPr>
              <w:ind w:left="576"/>
              <w:rPr>
                <w:rFonts w:asciiTheme="minorHAnsi" w:hAnsiTheme="minorHAnsi" w:cstheme="minorHAnsi"/>
              </w:rPr>
            </w:pPr>
          </w:p>
        </w:tc>
        <w:tc>
          <w:tcPr>
            <w:tcW w:w="284" w:type="dxa"/>
          </w:tcPr>
          <w:p w14:paraId="5B4B6BD6" w14:textId="77777777" w:rsidR="001A494F" w:rsidRPr="00E34FCD" w:rsidRDefault="001A494F" w:rsidP="005B6AB2">
            <w:pPr>
              <w:jc w:val="center"/>
              <w:rPr>
                <w:rFonts w:asciiTheme="minorHAnsi" w:hAnsiTheme="minorHAnsi" w:cstheme="minorHAnsi"/>
                <w:b/>
                <w:bCs/>
              </w:rPr>
            </w:pPr>
          </w:p>
        </w:tc>
        <w:tc>
          <w:tcPr>
            <w:tcW w:w="7087" w:type="dxa"/>
          </w:tcPr>
          <w:p w14:paraId="7774EAA6"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Izbrisati točku (b) u prvom stavku ovog Članka.</w:t>
            </w:r>
          </w:p>
          <w:p w14:paraId="5B5AD073" w14:textId="77777777" w:rsidR="001A494F" w:rsidRPr="00E34FCD" w:rsidRDefault="001A494F">
            <w:pPr>
              <w:rPr>
                <w:rFonts w:asciiTheme="minorHAnsi" w:hAnsiTheme="minorHAnsi" w:cstheme="minorHAnsi"/>
                <w:bCs/>
                <w:i/>
              </w:rPr>
            </w:pPr>
          </w:p>
          <w:p w14:paraId="45FBA637" w14:textId="77777777" w:rsidR="001A494F" w:rsidRPr="00E34FCD" w:rsidRDefault="001A494F">
            <w:pPr>
              <w:autoSpaceDE w:val="0"/>
              <w:autoSpaceDN w:val="0"/>
              <w:adjustRightInd w:val="0"/>
              <w:rPr>
                <w:rFonts w:asciiTheme="minorHAnsi" w:hAnsiTheme="minorHAnsi" w:cstheme="minorHAnsi"/>
                <w:i/>
              </w:rPr>
            </w:pPr>
            <w:r w:rsidRPr="00E34FCD">
              <w:rPr>
                <w:rFonts w:asciiTheme="minorHAnsi" w:hAnsiTheme="minorHAnsi" w:cstheme="minorHAnsi"/>
                <w:i/>
              </w:rPr>
              <w:t>Dodati na kraju ovog Članka:</w:t>
            </w:r>
          </w:p>
          <w:p w14:paraId="62246F09" w14:textId="77777777" w:rsidR="001A494F" w:rsidRPr="00E34FCD" w:rsidRDefault="001A494F">
            <w:pPr>
              <w:rPr>
                <w:rFonts w:asciiTheme="minorHAnsi" w:hAnsiTheme="minorHAnsi" w:cstheme="minorHAnsi"/>
              </w:rPr>
            </w:pPr>
            <w:r w:rsidRPr="00E34FCD">
              <w:rPr>
                <w:rFonts w:asciiTheme="minorHAnsi" w:hAnsiTheme="minorHAnsi" w:cstheme="minorHAnsi"/>
              </w:rPr>
              <w:t>Naručitelj će tada, ako to traži Izvođač, preuzeti odgovornost za zaštitu, skladištenje, sigurnost i osiguranje Postrojenja i/ili Materijala; rizik gubitka ili štete na obustavljenim Radovima prelazi na Naručitelja.</w:t>
            </w:r>
            <w:r w:rsidRPr="00E34FCD">
              <w:rPr>
                <w:rFonts w:asciiTheme="minorHAnsi" w:hAnsiTheme="minorHAnsi" w:cstheme="minorHAnsi"/>
                <w:bCs/>
                <w:i/>
              </w:rPr>
              <w:t xml:space="preserve"> </w:t>
            </w:r>
          </w:p>
        </w:tc>
      </w:tr>
    </w:tbl>
    <w:p w14:paraId="0A2FD1A5" w14:textId="417A28D6" w:rsidR="00822AF3" w:rsidRPr="00E34FCD" w:rsidRDefault="00822AF3" w:rsidP="00F56F1C">
      <w:pPr>
        <w:spacing w:after="0"/>
        <w:jc w:val="left"/>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657C66A0" w14:textId="77777777" w:rsidTr="001A494F">
        <w:tc>
          <w:tcPr>
            <w:tcW w:w="1951" w:type="dxa"/>
          </w:tcPr>
          <w:p w14:paraId="678A6787"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8.12 Nastavak Radova</w:t>
            </w:r>
          </w:p>
        </w:tc>
        <w:tc>
          <w:tcPr>
            <w:tcW w:w="284" w:type="dxa"/>
          </w:tcPr>
          <w:p w14:paraId="43B295E9" w14:textId="77777777" w:rsidR="001A494F" w:rsidRPr="00E34FCD" w:rsidRDefault="001A494F" w:rsidP="005B6AB2">
            <w:pPr>
              <w:jc w:val="center"/>
              <w:rPr>
                <w:rFonts w:asciiTheme="minorHAnsi" w:hAnsiTheme="minorHAnsi" w:cstheme="minorHAnsi"/>
                <w:b/>
                <w:bCs/>
              </w:rPr>
            </w:pPr>
          </w:p>
        </w:tc>
        <w:tc>
          <w:tcPr>
            <w:tcW w:w="7087" w:type="dxa"/>
          </w:tcPr>
          <w:p w14:paraId="352DECC1" w14:textId="77777777" w:rsidR="001A494F" w:rsidRPr="00E34FCD" w:rsidRDefault="001A494F">
            <w:pPr>
              <w:rPr>
                <w:rFonts w:asciiTheme="minorHAnsi" w:hAnsiTheme="minorHAnsi" w:cstheme="minorHAnsi"/>
                <w:i/>
              </w:rPr>
            </w:pPr>
            <w:r w:rsidRPr="00E34FCD">
              <w:rPr>
                <w:rFonts w:asciiTheme="minorHAnsi" w:hAnsiTheme="minorHAnsi" w:cstheme="minorHAnsi"/>
                <w:i/>
              </w:rPr>
              <w:t>Promijeniti zadnju rečenicu tako da da se na kraju rečenice briše točka i dodaje se:</w:t>
            </w:r>
          </w:p>
          <w:p w14:paraId="3DE06B2D" w14:textId="72716695" w:rsidR="001A494F" w:rsidRPr="00E34FCD" w:rsidRDefault="001A494F">
            <w:pPr>
              <w:rPr>
                <w:rFonts w:asciiTheme="minorHAnsi" w:hAnsiTheme="minorHAnsi" w:cstheme="minorHAnsi"/>
              </w:rPr>
            </w:pPr>
            <w:r w:rsidRPr="00E34FCD">
              <w:rPr>
                <w:rFonts w:asciiTheme="minorHAnsi" w:hAnsiTheme="minorHAnsi" w:cstheme="minorHAnsi"/>
              </w:rPr>
              <w:t>“nakon što od Inženjera dobije uputu u smislu Članka 13 [Izmjene i usklađenja].”</w:t>
            </w:r>
          </w:p>
        </w:tc>
      </w:tr>
    </w:tbl>
    <w:p w14:paraId="7079FAB0" w14:textId="77777777" w:rsidR="001A494F" w:rsidRPr="00E34FCD" w:rsidRDefault="001A494F" w:rsidP="00F56F1C">
      <w:pPr>
        <w:rPr>
          <w:rFonts w:asciiTheme="minorHAnsi" w:hAnsiTheme="minorHAnsi" w:cstheme="minorHAnsi"/>
        </w:rPr>
      </w:pPr>
    </w:p>
    <w:p w14:paraId="129327BA" w14:textId="77777777" w:rsidR="00D16EB9" w:rsidRPr="00E34FCD" w:rsidRDefault="00D16EB9">
      <w:pPr>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540C0056" w14:textId="77777777" w:rsidTr="00D16EB9">
        <w:tc>
          <w:tcPr>
            <w:tcW w:w="5000" w:type="pct"/>
            <w:tcBorders>
              <w:top w:val="nil"/>
              <w:left w:val="nil"/>
              <w:bottom w:val="nil"/>
              <w:right w:val="nil"/>
            </w:tcBorders>
          </w:tcPr>
          <w:p w14:paraId="3267D2BA" w14:textId="1098C9CA" w:rsidR="001A494F" w:rsidRPr="00E34FCD" w:rsidRDefault="001A494F">
            <w:pPr>
              <w:pStyle w:val="Naslov1"/>
              <w:rPr>
                <w:rFonts w:asciiTheme="minorHAnsi" w:hAnsiTheme="minorHAnsi" w:cstheme="minorHAnsi"/>
              </w:rPr>
            </w:pPr>
            <w:bookmarkStart w:id="20" w:name="_Toc2002179"/>
            <w:r w:rsidRPr="00E34FCD">
              <w:rPr>
                <w:rFonts w:asciiTheme="minorHAnsi" w:hAnsiTheme="minorHAnsi" w:cstheme="minorHAnsi"/>
              </w:rPr>
              <w:t>Testovi po dovršetku</w:t>
            </w:r>
            <w:bookmarkEnd w:id="20"/>
          </w:p>
        </w:tc>
      </w:tr>
    </w:tbl>
    <w:p w14:paraId="6B75CA1E"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2EEAEA6C" w14:textId="77777777" w:rsidTr="001A494F">
        <w:tc>
          <w:tcPr>
            <w:tcW w:w="1951" w:type="dxa"/>
          </w:tcPr>
          <w:p w14:paraId="20D7C9C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9.1 Obveze Izvođača</w:t>
            </w:r>
          </w:p>
        </w:tc>
        <w:tc>
          <w:tcPr>
            <w:tcW w:w="284" w:type="dxa"/>
          </w:tcPr>
          <w:p w14:paraId="11657C57" w14:textId="77777777" w:rsidR="001A494F" w:rsidRPr="00E34FCD" w:rsidRDefault="001A494F" w:rsidP="005B6AB2">
            <w:pPr>
              <w:jc w:val="center"/>
              <w:rPr>
                <w:rFonts w:asciiTheme="minorHAnsi" w:hAnsiTheme="minorHAnsi" w:cstheme="minorHAnsi"/>
                <w:b/>
                <w:bCs/>
              </w:rPr>
            </w:pPr>
          </w:p>
        </w:tc>
        <w:tc>
          <w:tcPr>
            <w:tcW w:w="7087" w:type="dxa"/>
          </w:tcPr>
          <w:p w14:paraId="73FA0A0A"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Dodati na kraju ovog Članka:</w:t>
            </w:r>
          </w:p>
          <w:p w14:paraId="3C65681B" w14:textId="17B545C6" w:rsidR="000E3686" w:rsidRPr="00E34FCD" w:rsidRDefault="001A494F">
            <w:pPr>
              <w:rPr>
                <w:rFonts w:asciiTheme="minorHAnsi" w:hAnsiTheme="minorHAnsi" w:cstheme="minorHAnsi"/>
                <w:bCs/>
              </w:rPr>
            </w:pPr>
            <w:r w:rsidRPr="00E34FCD">
              <w:rPr>
                <w:rFonts w:asciiTheme="minorHAnsi" w:hAnsiTheme="minorHAnsi" w:cstheme="minorHAnsi"/>
                <w:bCs/>
              </w:rPr>
              <w:t xml:space="preserve">Testovi po dovršetku </w:t>
            </w:r>
            <w:r w:rsidR="000E3686" w:rsidRPr="00E34FCD">
              <w:rPr>
                <w:rFonts w:asciiTheme="minorHAnsi" w:hAnsiTheme="minorHAnsi" w:cstheme="minorHAnsi"/>
                <w:bCs/>
              </w:rPr>
              <w:t>uključuju</w:t>
            </w:r>
            <w:r w:rsidRPr="00E34FCD">
              <w:rPr>
                <w:rFonts w:asciiTheme="minorHAnsi" w:hAnsiTheme="minorHAnsi" w:cstheme="minorHAnsi"/>
                <w:bCs/>
              </w:rPr>
              <w:t xml:space="preserve"> tehnički pregled</w:t>
            </w:r>
            <w:r w:rsidR="00CC0A60" w:rsidRPr="00E34FCD">
              <w:rPr>
                <w:rFonts w:asciiTheme="minorHAnsi" w:hAnsiTheme="minorHAnsi" w:cstheme="minorHAnsi"/>
                <w:bCs/>
              </w:rPr>
              <w:t xml:space="preserve"> (I. Etapa i II. Etapa)</w:t>
            </w:r>
            <w:r w:rsidRPr="00E34FCD">
              <w:rPr>
                <w:rFonts w:asciiTheme="minorHAnsi" w:hAnsiTheme="minorHAnsi" w:cstheme="minorHAnsi"/>
                <w:bCs/>
              </w:rPr>
              <w:t xml:space="preserve"> </w:t>
            </w:r>
            <w:r w:rsidR="000E3686" w:rsidRPr="00E34FCD">
              <w:rPr>
                <w:rFonts w:asciiTheme="minorHAnsi" w:hAnsiTheme="minorHAnsi" w:cstheme="minorHAnsi"/>
                <w:color w:val="000000"/>
                <w:szCs w:val="20"/>
              </w:rPr>
              <w:t xml:space="preserve">koji se obavlja u svrhu utvrđivanja izgrađenosti građevine u skladu s građevinskom dozvolom, odnosno glavnim projektom za građevinu koja se može graditi ili radove koji se mogu izvoditi na temelju glavnog projekta kako je uređeno Zakonom o gradnji </w:t>
            </w:r>
            <w:r w:rsidR="000E3686" w:rsidRPr="00E34FCD">
              <w:rPr>
                <w:rFonts w:asciiTheme="minorHAnsi" w:hAnsiTheme="minorHAnsi" w:cstheme="minorHAnsi"/>
                <w:szCs w:val="20"/>
              </w:rPr>
              <w:t>(Narodne novine br. 153/13 i 20/17</w:t>
            </w:r>
            <w:r w:rsidR="003B066F">
              <w:rPr>
                <w:rFonts w:asciiTheme="minorHAnsi" w:hAnsiTheme="minorHAnsi" w:cstheme="minorHAnsi"/>
                <w:szCs w:val="20"/>
              </w:rPr>
              <w:t>, 39/19</w:t>
            </w:r>
            <w:r w:rsidR="00E4698E" w:rsidRPr="00E34FCD">
              <w:rPr>
                <w:rFonts w:asciiTheme="minorHAnsi" w:hAnsiTheme="minorHAnsi" w:cstheme="minorHAnsi"/>
                <w:szCs w:val="20"/>
              </w:rPr>
              <w:t xml:space="preserve"> s izmjenama i dopunama</w:t>
            </w:r>
            <w:r w:rsidR="000E3686" w:rsidRPr="00E34FCD">
              <w:rPr>
                <w:rFonts w:asciiTheme="minorHAnsi" w:hAnsiTheme="minorHAnsi" w:cstheme="minorHAnsi"/>
                <w:szCs w:val="20"/>
              </w:rPr>
              <w:t>)</w:t>
            </w:r>
            <w:r w:rsidR="000E3686" w:rsidRPr="00425304">
              <w:rPr>
                <w:rFonts w:asciiTheme="minorHAnsi" w:hAnsiTheme="minorHAnsi" w:cstheme="minorHAnsi"/>
                <w:color w:val="000000"/>
                <w:szCs w:val="20"/>
              </w:rPr>
              <w:t>.</w:t>
            </w:r>
          </w:p>
          <w:p w14:paraId="345DE7BB" w14:textId="62FC1963" w:rsidR="001A494F" w:rsidRPr="00E34FCD" w:rsidRDefault="001A494F">
            <w:pPr>
              <w:rPr>
                <w:rFonts w:asciiTheme="minorHAnsi" w:hAnsiTheme="minorHAnsi" w:cstheme="minorHAnsi"/>
              </w:rPr>
            </w:pPr>
            <w:r w:rsidRPr="00E34FCD">
              <w:rPr>
                <w:rFonts w:asciiTheme="minorHAnsi" w:hAnsiTheme="minorHAnsi" w:cstheme="minorHAnsi"/>
              </w:rPr>
              <w:t xml:space="preserve">Izvođač će Inženjeru </w:t>
            </w:r>
            <w:r w:rsidR="00F6226E" w:rsidRPr="00E34FCD">
              <w:rPr>
                <w:rFonts w:asciiTheme="minorHAnsi" w:hAnsiTheme="minorHAnsi" w:cstheme="minorHAnsi"/>
              </w:rPr>
              <w:t xml:space="preserve">dostaviti </w:t>
            </w:r>
            <w:r w:rsidRPr="00E34FCD">
              <w:rPr>
                <w:rFonts w:asciiTheme="minorHAnsi" w:hAnsiTheme="minorHAnsi" w:cstheme="minorHAnsi"/>
              </w:rPr>
              <w:t xml:space="preserve">obavijest </w:t>
            </w:r>
            <w:r w:rsidR="00F6226E" w:rsidRPr="00E34FCD">
              <w:rPr>
                <w:rFonts w:asciiTheme="minorHAnsi" w:hAnsiTheme="minorHAnsi" w:cstheme="minorHAnsi"/>
              </w:rPr>
              <w:t xml:space="preserve">i pripadnu dokumentaciju </w:t>
            </w:r>
            <w:r w:rsidRPr="00E34FCD">
              <w:rPr>
                <w:rFonts w:asciiTheme="minorHAnsi" w:hAnsiTheme="minorHAnsi" w:cstheme="minorHAnsi"/>
              </w:rPr>
              <w:t>ne manje od 14 dana prije datuma kada će Radovi i dokumentacija koja se traži po Zakonu po Izvođačevom mišljenju biti spremni za podnošenje zahtjeva za izdavanje Uporabne dozvole. Ako su radovi podijeljeni u Dijelove i ako se takvi Dijelovi mogu upotrebljavati prije dovršenja ukupnih Radova, Izvođač može shodno tome dati obavijest za svaki Dio Radova.</w:t>
            </w:r>
          </w:p>
          <w:p w14:paraId="118FD1E5" w14:textId="0FD2C1F6" w:rsidR="001A494F" w:rsidRPr="00E34FCD" w:rsidRDefault="001A494F">
            <w:pPr>
              <w:rPr>
                <w:rFonts w:asciiTheme="minorHAnsi" w:hAnsiTheme="minorHAnsi" w:cstheme="minorHAnsi"/>
              </w:rPr>
            </w:pPr>
            <w:r w:rsidRPr="00E34FCD">
              <w:rPr>
                <w:rFonts w:asciiTheme="minorHAnsi" w:hAnsiTheme="minorHAnsi" w:cstheme="minorHAnsi"/>
              </w:rPr>
              <w:t>Inženjer će u roku od 14 dana nakon što primi Izvođačevu obavijest</w:t>
            </w:r>
            <w:r w:rsidR="00F6226E" w:rsidRPr="00E34FCD">
              <w:rPr>
                <w:rFonts w:asciiTheme="minorHAnsi" w:hAnsiTheme="minorHAnsi" w:cstheme="minorHAnsi"/>
              </w:rPr>
              <w:t xml:space="preserve"> i pripadnu dokumentaciju</w:t>
            </w:r>
            <w:r w:rsidRPr="00E34FCD">
              <w:rPr>
                <w:rFonts w:asciiTheme="minorHAnsi" w:hAnsiTheme="minorHAnsi" w:cstheme="minorHAnsi"/>
              </w:rPr>
              <w:t>:</w:t>
            </w:r>
          </w:p>
          <w:p w14:paraId="5573F351" w14:textId="77777777" w:rsidR="001A494F" w:rsidRPr="00E34FCD" w:rsidRDefault="001A494F">
            <w:pPr>
              <w:numPr>
                <w:ilvl w:val="0"/>
                <w:numId w:val="32"/>
              </w:numPr>
              <w:spacing w:after="0"/>
              <w:ind w:left="459" w:hanging="426"/>
              <w:rPr>
                <w:rFonts w:asciiTheme="minorHAnsi" w:hAnsiTheme="minorHAnsi" w:cstheme="minorHAnsi"/>
              </w:rPr>
            </w:pPr>
            <w:r w:rsidRPr="00E34FCD">
              <w:rPr>
                <w:rFonts w:asciiTheme="minorHAnsi" w:hAnsiTheme="minorHAnsi" w:cstheme="minorHAnsi"/>
              </w:rPr>
              <w:t>izdati potvrdu Izvođaču navodeći datum kada su Radovi (ili Dijelovi radova) spremni za podnošenje zahtjeva za izdavanje Uporabne dozvole sukladno Zakonu; ili</w:t>
            </w:r>
          </w:p>
          <w:p w14:paraId="5C4A3BF2" w14:textId="77777777" w:rsidR="001A494F" w:rsidRPr="00E34FCD" w:rsidRDefault="001A494F">
            <w:pPr>
              <w:numPr>
                <w:ilvl w:val="0"/>
                <w:numId w:val="32"/>
              </w:numPr>
              <w:spacing w:after="0"/>
              <w:ind w:left="459" w:hanging="426"/>
              <w:rPr>
                <w:rFonts w:asciiTheme="minorHAnsi" w:hAnsiTheme="minorHAnsi" w:cstheme="minorHAnsi"/>
              </w:rPr>
            </w:pPr>
            <w:r w:rsidRPr="00E34FCD">
              <w:rPr>
                <w:rFonts w:asciiTheme="minorHAnsi" w:hAnsiTheme="minorHAnsi" w:cstheme="minorHAnsi"/>
              </w:rPr>
              <w:t>odbiti obavijest navodeći razloge i specificirajući radove koji trebaju biti dovršeni od strane Izvođača. U tom slučaju Izvođač treba izvesti preostale Radove na koje je upozorio Inženjer i treba dati novu obavijest kako je navedeno u stavku iznad.</w:t>
            </w:r>
          </w:p>
          <w:p w14:paraId="26EAA4BB" w14:textId="68544A7F" w:rsidR="001A494F" w:rsidRPr="00E34FCD" w:rsidRDefault="001A494F">
            <w:pPr>
              <w:rPr>
                <w:rFonts w:asciiTheme="minorHAnsi" w:hAnsiTheme="minorHAnsi" w:cstheme="minorHAnsi"/>
              </w:rPr>
            </w:pPr>
            <w:r w:rsidRPr="00E34FCD">
              <w:rPr>
                <w:rFonts w:asciiTheme="minorHAnsi" w:hAnsiTheme="minorHAnsi" w:cstheme="minorHAnsi"/>
              </w:rPr>
              <w:t>Unutar 7 dana od dana primitka potvrde Inženjera, kako je opisano pre</w:t>
            </w:r>
            <w:r w:rsidR="00916333" w:rsidRPr="00E34FCD">
              <w:rPr>
                <w:rFonts w:asciiTheme="minorHAnsi" w:hAnsiTheme="minorHAnsi" w:cstheme="minorHAnsi"/>
              </w:rPr>
              <w:t>t</w:t>
            </w:r>
            <w:r w:rsidRPr="00E34FCD">
              <w:rPr>
                <w:rFonts w:asciiTheme="minorHAnsi" w:hAnsiTheme="minorHAnsi" w:cstheme="minorHAnsi"/>
              </w:rPr>
              <w:t>hodno u Točki (a) ovog Članka, Izvođač će podnijeti zahtjev za izdavanje Uporabne dozvole za Radove (ili Dio Radova) u ime Naručitelja.</w:t>
            </w:r>
          </w:p>
          <w:p w14:paraId="143E00F4" w14:textId="17A9C10E" w:rsidR="00CC0A60" w:rsidRPr="00E34FCD" w:rsidRDefault="0057527E">
            <w:pPr>
              <w:rPr>
                <w:rFonts w:asciiTheme="minorHAnsi" w:hAnsiTheme="minorHAnsi" w:cstheme="minorHAnsi"/>
              </w:rPr>
            </w:pPr>
            <w:r w:rsidRPr="00E34FCD">
              <w:rPr>
                <w:rFonts w:asciiTheme="minorHAnsi" w:hAnsiTheme="minorHAnsi" w:cstheme="minorHAnsi"/>
              </w:rPr>
              <w:t xml:space="preserve">Lokacijskom dozvolom </w:t>
            </w:r>
            <w:r w:rsidR="00EB25EF" w:rsidRPr="00E34FCD">
              <w:rPr>
                <w:rFonts w:asciiTheme="minorHAnsi" w:hAnsiTheme="minorHAnsi" w:cstheme="minorHAnsi"/>
              </w:rPr>
              <w:t xml:space="preserve">provođenje </w:t>
            </w:r>
            <w:r w:rsidRPr="00E34FCD">
              <w:rPr>
                <w:rFonts w:asciiTheme="minorHAnsi" w:hAnsiTheme="minorHAnsi" w:cstheme="minorHAnsi"/>
              </w:rPr>
              <w:t>predmetn</w:t>
            </w:r>
            <w:r w:rsidR="00EB25EF" w:rsidRPr="00E34FCD">
              <w:rPr>
                <w:rFonts w:asciiTheme="minorHAnsi" w:hAnsiTheme="minorHAnsi" w:cstheme="minorHAnsi"/>
              </w:rPr>
              <w:t>og</w:t>
            </w:r>
            <w:r w:rsidRPr="00E34FCD">
              <w:rPr>
                <w:rFonts w:asciiTheme="minorHAnsi" w:hAnsiTheme="minorHAnsi" w:cstheme="minorHAnsi"/>
              </w:rPr>
              <w:t xml:space="preserve"> zahvat</w:t>
            </w:r>
            <w:r w:rsidR="00EB25EF" w:rsidRPr="00E34FCD">
              <w:rPr>
                <w:rFonts w:asciiTheme="minorHAnsi" w:hAnsiTheme="minorHAnsi" w:cstheme="minorHAnsi"/>
              </w:rPr>
              <w:t>a</w:t>
            </w:r>
            <w:r w:rsidRPr="00E34FCD">
              <w:rPr>
                <w:rFonts w:asciiTheme="minorHAnsi" w:hAnsiTheme="minorHAnsi" w:cstheme="minorHAnsi"/>
              </w:rPr>
              <w:t xml:space="preserve"> planiran</w:t>
            </w:r>
            <w:r w:rsidR="00EB25EF" w:rsidRPr="00E34FCD">
              <w:rPr>
                <w:rFonts w:asciiTheme="minorHAnsi" w:hAnsiTheme="minorHAnsi" w:cstheme="minorHAnsi"/>
              </w:rPr>
              <w:t>o</w:t>
            </w:r>
            <w:r w:rsidRPr="00E34FCD">
              <w:rPr>
                <w:rFonts w:asciiTheme="minorHAnsi" w:hAnsiTheme="minorHAnsi" w:cstheme="minorHAnsi"/>
              </w:rPr>
              <w:t xml:space="preserve"> je u dvije etape</w:t>
            </w:r>
            <w:r w:rsidR="00CC0A60" w:rsidRPr="00E34FCD">
              <w:rPr>
                <w:rFonts w:asciiTheme="minorHAnsi" w:hAnsiTheme="minorHAnsi" w:cstheme="minorHAnsi"/>
              </w:rPr>
              <w:t>:</w:t>
            </w:r>
          </w:p>
          <w:p w14:paraId="0C1DAB3F" w14:textId="526EBCDC" w:rsidR="00CC0A60" w:rsidRPr="00E34FCD" w:rsidRDefault="00CC0A60" w:rsidP="0063614D">
            <w:pPr>
              <w:pStyle w:val="Odlomakpopisa"/>
              <w:numPr>
                <w:ilvl w:val="0"/>
                <w:numId w:val="54"/>
              </w:numPr>
              <w:ind w:left="504" w:hanging="144"/>
              <w:rPr>
                <w:rFonts w:asciiTheme="minorHAnsi" w:hAnsiTheme="minorHAnsi" w:cstheme="minorHAnsi"/>
              </w:rPr>
            </w:pPr>
            <w:r w:rsidRPr="00E34FCD">
              <w:rPr>
                <w:rFonts w:asciiTheme="minorHAnsi" w:hAnsiTheme="minorHAnsi" w:cstheme="minorHAnsi"/>
              </w:rPr>
              <w:t xml:space="preserve">   Etapa: Izgradnja prometno-manipulativne površine i radne zone za smještaj privremenih građevina i opreme u funkciji provedbe zahvata sanacije</w:t>
            </w:r>
          </w:p>
          <w:p w14:paraId="3AB3519B" w14:textId="3ED5F9E1" w:rsidR="00CC0A60" w:rsidRPr="00E34FCD" w:rsidRDefault="00CC0A60" w:rsidP="0063614D">
            <w:pPr>
              <w:pStyle w:val="Odlomakpopisa"/>
              <w:numPr>
                <w:ilvl w:val="0"/>
                <w:numId w:val="54"/>
              </w:numPr>
              <w:ind w:left="360"/>
              <w:rPr>
                <w:rFonts w:asciiTheme="minorHAnsi" w:hAnsiTheme="minorHAnsi" w:cstheme="minorHAnsi"/>
              </w:rPr>
            </w:pPr>
            <w:r w:rsidRPr="00E34FCD">
              <w:rPr>
                <w:rFonts w:asciiTheme="minorHAnsi" w:hAnsiTheme="minorHAnsi" w:cstheme="minorHAnsi"/>
              </w:rPr>
              <w:t>Etapa: Sanacija onečišćenja zone jame Sovjak</w:t>
            </w:r>
          </w:p>
          <w:p w14:paraId="12BE7067" w14:textId="368D3748" w:rsidR="001A494F" w:rsidRPr="00E34FCD" w:rsidRDefault="001A494F">
            <w:pPr>
              <w:rPr>
                <w:rFonts w:asciiTheme="minorHAnsi" w:hAnsiTheme="minorHAnsi" w:cstheme="minorHAnsi"/>
              </w:rPr>
            </w:pPr>
          </w:p>
        </w:tc>
      </w:tr>
      <w:tr w:rsidR="00CC0A60" w:rsidRPr="00E34FCD" w14:paraId="45EC19C9" w14:textId="77777777" w:rsidTr="001A494F">
        <w:tc>
          <w:tcPr>
            <w:tcW w:w="1951" w:type="dxa"/>
          </w:tcPr>
          <w:p w14:paraId="4920C7F1" w14:textId="77777777" w:rsidR="00CC0A60" w:rsidRPr="00E34FCD" w:rsidRDefault="00CC0A60" w:rsidP="00F56F1C">
            <w:pPr>
              <w:jc w:val="left"/>
              <w:rPr>
                <w:rFonts w:asciiTheme="minorHAnsi" w:hAnsiTheme="minorHAnsi" w:cstheme="minorHAnsi"/>
                <w:b/>
              </w:rPr>
            </w:pPr>
          </w:p>
        </w:tc>
        <w:tc>
          <w:tcPr>
            <w:tcW w:w="284" w:type="dxa"/>
          </w:tcPr>
          <w:p w14:paraId="09A34E75" w14:textId="77777777" w:rsidR="00CC0A60" w:rsidRPr="00E34FCD" w:rsidRDefault="00CC0A60" w:rsidP="005B6AB2">
            <w:pPr>
              <w:jc w:val="center"/>
              <w:rPr>
                <w:rFonts w:asciiTheme="minorHAnsi" w:hAnsiTheme="minorHAnsi" w:cstheme="minorHAnsi"/>
                <w:b/>
                <w:bCs/>
              </w:rPr>
            </w:pPr>
          </w:p>
        </w:tc>
        <w:tc>
          <w:tcPr>
            <w:tcW w:w="7087" w:type="dxa"/>
          </w:tcPr>
          <w:p w14:paraId="5905932D" w14:textId="77777777" w:rsidR="00CC0A60" w:rsidRPr="00E34FCD" w:rsidRDefault="00CC0A60" w:rsidP="005B6AB2">
            <w:pPr>
              <w:rPr>
                <w:rFonts w:asciiTheme="minorHAnsi" w:hAnsiTheme="minorHAnsi" w:cstheme="minorHAnsi"/>
                <w:bCs/>
                <w:i/>
              </w:rPr>
            </w:pPr>
          </w:p>
        </w:tc>
      </w:tr>
    </w:tbl>
    <w:p w14:paraId="1E201558" w14:textId="417EEEA3" w:rsidR="001A494F" w:rsidRPr="00E34FCD" w:rsidRDefault="00CC0A60">
      <w:pPr>
        <w:spacing w:after="0" w:line="240" w:lineRule="auto"/>
        <w:jc w:val="left"/>
        <w:rPr>
          <w:rFonts w:asciiTheme="minorHAnsi" w:hAnsiTheme="minorHAnsi" w:cstheme="minorHAnsi"/>
          <w:sz w:val="18"/>
          <w:szCs w:val="20"/>
          <w:lang w:eastAsia="sl-SI"/>
        </w:rPr>
      </w:pPr>
      <w:r w:rsidRPr="00E34FCD">
        <w:rPr>
          <w:rFonts w:asciiTheme="minorHAnsi" w:hAnsiTheme="minorHAnsi" w:cstheme="minorHAnsi"/>
          <w:sz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514CC885" w14:textId="77777777" w:rsidTr="001F401B">
        <w:tc>
          <w:tcPr>
            <w:tcW w:w="5000" w:type="pct"/>
            <w:tcBorders>
              <w:top w:val="nil"/>
              <w:left w:val="nil"/>
              <w:bottom w:val="nil"/>
              <w:right w:val="nil"/>
            </w:tcBorders>
          </w:tcPr>
          <w:p w14:paraId="4FDFA1BE" w14:textId="371B3FBC" w:rsidR="001A494F" w:rsidRPr="00E34FCD" w:rsidRDefault="001A494F">
            <w:pPr>
              <w:pStyle w:val="Naslov1"/>
              <w:rPr>
                <w:rFonts w:asciiTheme="minorHAnsi" w:hAnsiTheme="minorHAnsi" w:cstheme="minorHAnsi"/>
              </w:rPr>
            </w:pPr>
            <w:bookmarkStart w:id="21" w:name="_Toc2002180"/>
            <w:r w:rsidRPr="00E34FCD">
              <w:rPr>
                <w:rFonts w:asciiTheme="minorHAnsi" w:hAnsiTheme="minorHAnsi" w:cstheme="minorHAnsi"/>
              </w:rPr>
              <w:t>Preuzimanje od strane Naručitelja</w:t>
            </w:r>
            <w:bookmarkEnd w:id="21"/>
          </w:p>
        </w:tc>
      </w:tr>
    </w:tbl>
    <w:p w14:paraId="09B56FA2"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53757E" w:rsidRPr="00E34FCD" w14:paraId="0F93A452" w14:textId="77777777" w:rsidTr="001A494F">
        <w:tc>
          <w:tcPr>
            <w:tcW w:w="1951" w:type="dxa"/>
          </w:tcPr>
          <w:p w14:paraId="1088611D" w14:textId="77777777"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10.1 Preuzimanje Radova ili Dijela radova</w:t>
            </w:r>
          </w:p>
        </w:tc>
        <w:tc>
          <w:tcPr>
            <w:tcW w:w="284" w:type="dxa"/>
          </w:tcPr>
          <w:p w14:paraId="5B023F0B" w14:textId="77777777" w:rsidR="001A494F" w:rsidRPr="00E34FCD" w:rsidRDefault="001A494F" w:rsidP="005B6AB2">
            <w:pPr>
              <w:jc w:val="center"/>
              <w:rPr>
                <w:rFonts w:asciiTheme="minorHAnsi" w:hAnsiTheme="minorHAnsi" w:cstheme="minorHAnsi"/>
                <w:b/>
                <w:bCs/>
              </w:rPr>
            </w:pPr>
          </w:p>
        </w:tc>
        <w:tc>
          <w:tcPr>
            <w:tcW w:w="7087" w:type="dxa"/>
          </w:tcPr>
          <w:p w14:paraId="00397AF7"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Izbrisati prvi stavak ovog Članka i zamijeniti ga slijedećim: </w:t>
            </w:r>
          </w:p>
          <w:p w14:paraId="50E24975" w14:textId="75AE372F" w:rsidR="001A494F" w:rsidRPr="00E34FCD" w:rsidRDefault="001A494F">
            <w:pPr>
              <w:rPr>
                <w:rFonts w:asciiTheme="minorHAnsi" w:hAnsiTheme="minorHAnsi" w:cstheme="minorHAnsi"/>
              </w:rPr>
            </w:pPr>
            <w:r w:rsidRPr="00E34FCD">
              <w:rPr>
                <w:rFonts w:asciiTheme="minorHAnsi" w:hAnsiTheme="minorHAnsi" w:cstheme="minorHAnsi"/>
              </w:rPr>
              <w:t>Osim kako je to navedeno u članku 9.4. (Neuspjeli Testovi po dovršetku)</w:t>
            </w:r>
            <w:r w:rsidR="003F123B" w:rsidRPr="00E34FCD">
              <w:rPr>
                <w:rFonts w:asciiTheme="minorHAnsi" w:hAnsiTheme="minorHAnsi" w:cstheme="minorHAnsi"/>
              </w:rPr>
              <w:t xml:space="preserve"> </w:t>
            </w:r>
            <w:r w:rsidRPr="00E34FCD">
              <w:rPr>
                <w:rFonts w:asciiTheme="minorHAnsi" w:hAnsiTheme="minorHAnsi" w:cstheme="minorHAnsi"/>
              </w:rPr>
              <w:t xml:space="preserve">Naručitelj će preuzeti Radove </w:t>
            </w:r>
            <w:r w:rsidR="000E3686" w:rsidRPr="00E34FCD">
              <w:rPr>
                <w:rFonts w:asciiTheme="minorHAnsi" w:hAnsiTheme="minorHAnsi" w:cstheme="minorHAnsi"/>
                <w:szCs w:val="20"/>
              </w:rPr>
              <w:t xml:space="preserve">kada </w:t>
            </w:r>
            <w:r w:rsidR="000E3686" w:rsidRPr="00E34FCD">
              <w:rPr>
                <w:rFonts w:asciiTheme="minorHAnsi" w:hAnsiTheme="minorHAnsi" w:cstheme="minorHAnsi"/>
              </w:rPr>
              <w:t>(i) budu dovršeni u skladu s Ugovorom i (ii) kada bude izdana Potvrda o preuzimanju ili se ona smatra izdanom u skladu s ovim člankom.</w:t>
            </w:r>
          </w:p>
          <w:p w14:paraId="1428E566"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Izbrisati drugi, treći i četvrti stavak i zamijeniti sa slijedećim: </w:t>
            </w:r>
          </w:p>
          <w:p w14:paraId="7FF53B77" w14:textId="386D0B32" w:rsidR="001A494F" w:rsidRPr="00E34FCD" w:rsidRDefault="001A494F">
            <w:pPr>
              <w:rPr>
                <w:rFonts w:asciiTheme="minorHAnsi" w:hAnsiTheme="minorHAnsi" w:cstheme="minorHAnsi"/>
              </w:rPr>
            </w:pPr>
            <w:r w:rsidRPr="00E34FCD">
              <w:rPr>
                <w:rFonts w:asciiTheme="minorHAnsi" w:hAnsiTheme="minorHAnsi" w:cstheme="minorHAnsi"/>
              </w:rPr>
              <w:t xml:space="preserve">Inženjer će Izvođaču izdati Potvrdu o preuzimanju unutar 7 dana nakon uspješno </w:t>
            </w:r>
            <w:r w:rsidR="008077E0" w:rsidRPr="00E34FCD">
              <w:rPr>
                <w:rFonts w:asciiTheme="minorHAnsi" w:hAnsiTheme="minorHAnsi" w:cstheme="minorHAnsi"/>
              </w:rPr>
              <w:t xml:space="preserve">posljednje </w:t>
            </w:r>
            <w:r w:rsidRPr="00E34FCD">
              <w:rPr>
                <w:rFonts w:asciiTheme="minorHAnsi" w:hAnsiTheme="minorHAnsi" w:cstheme="minorHAnsi"/>
              </w:rPr>
              <w:t>provedenog tehničkog pregleda</w:t>
            </w:r>
            <w:r w:rsidR="00CC0A60" w:rsidRPr="00E34FCD">
              <w:rPr>
                <w:rFonts w:asciiTheme="minorHAnsi" w:hAnsiTheme="minorHAnsi" w:cstheme="minorHAnsi"/>
              </w:rPr>
              <w:t xml:space="preserve"> (II. Etapa)</w:t>
            </w:r>
            <w:r w:rsidRPr="00E34FCD">
              <w:rPr>
                <w:rFonts w:asciiTheme="minorHAnsi" w:hAnsiTheme="minorHAnsi" w:cstheme="minorHAnsi"/>
              </w:rPr>
              <w:t xml:space="preserve"> sukladno Zakonu</w:t>
            </w:r>
            <w:r w:rsidR="0017409B">
              <w:rPr>
                <w:rFonts w:asciiTheme="minorHAnsi" w:hAnsiTheme="minorHAnsi" w:cstheme="minorHAnsi"/>
              </w:rPr>
              <w:t xml:space="preserve"> pod uvjetom uredno kompletirane i predane dokumentacije o prometu s potvrdom o primitku te potvrdom o konačnoj oporabi/zbrinjavanju otpada</w:t>
            </w:r>
            <w:r w:rsidR="0017409B" w:rsidRPr="0034559E">
              <w:rPr>
                <w:rFonts w:asciiTheme="minorHAnsi" w:hAnsiTheme="minorHAnsi" w:cstheme="minorHAnsi"/>
              </w:rPr>
              <w:t xml:space="preserve"> sukladno Baselskoj konvenciji</w:t>
            </w:r>
            <w:r w:rsidRPr="00E34FCD">
              <w:rPr>
                <w:rFonts w:asciiTheme="minorHAnsi" w:hAnsiTheme="minorHAnsi" w:cstheme="minorHAnsi"/>
              </w:rPr>
              <w:t>. Da se izbjegne zabuna, 7 dana se broji od dana kada je Naručitelj primio zapisnik o tehničkom pregledu koji je sastavilo povjerenstvo za tehnički pregled, navodeći u njemu da se za izvedene Radove može izdati Uporabna dozvola.</w:t>
            </w:r>
          </w:p>
          <w:p w14:paraId="63F1086B" w14:textId="77777777" w:rsidR="001A494F" w:rsidRPr="00E34FCD" w:rsidRDefault="001A494F">
            <w:pPr>
              <w:rPr>
                <w:rFonts w:asciiTheme="minorHAnsi" w:hAnsiTheme="minorHAnsi" w:cstheme="minorHAnsi"/>
              </w:rPr>
            </w:pPr>
            <w:r w:rsidRPr="00E34FCD">
              <w:rPr>
                <w:rFonts w:asciiTheme="minorHAnsi" w:hAnsiTheme="minorHAnsi" w:cstheme="minorHAnsi"/>
              </w:rPr>
              <w:t>Ako Inženjer propusti izdati Potvrdu o preuzimanju unutar roka navedenog u prethodnom stavku, smatrat će se da je Potvrda o preuzimanju izdana istekom 7. dana od dana primitka zapisnika o tehničkom pregledu koji je sastavilo povjerenstvo za tehnički pregled, navodeći u njemu da se za izvedene Radove može izdati Uporabna dozvola.</w:t>
            </w:r>
          </w:p>
          <w:p w14:paraId="7DF73405" w14:textId="546C9084" w:rsidR="00821F9A" w:rsidRPr="00E34FCD" w:rsidRDefault="00821F9A">
            <w:pPr>
              <w:rPr>
                <w:rFonts w:asciiTheme="minorHAnsi" w:hAnsiTheme="minorHAnsi" w:cstheme="minorHAnsi"/>
              </w:rPr>
            </w:pPr>
          </w:p>
        </w:tc>
      </w:tr>
      <w:tr w:rsidR="00821F9A" w:rsidRPr="00E34FCD" w14:paraId="5134D6EC" w14:textId="77777777" w:rsidTr="001A494F">
        <w:trPr>
          <w:trHeight w:val="3670"/>
        </w:trPr>
        <w:tc>
          <w:tcPr>
            <w:tcW w:w="1951" w:type="dxa"/>
          </w:tcPr>
          <w:p w14:paraId="57B06772" w14:textId="77777777" w:rsidR="00821F9A" w:rsidRPr="00E34FCD" w:rsidRDefault="00821F9A" w:rsidP="00F56F1C">
            <w:pPr>
              <w:jc w:val="left"/>
              <w:rPr>
                <w:rFonts w:asciiTheme="minorHAnsi" w:hAnsiTheme="minorHAnsi" w:cstheme="minorHAnsi"/>
                <w:b/>
                <w:szCs w:val="20"/>
              </w:rPr>
            </w:pPr>
            <w:r w:rsidRPr="00E34FCD">
              <w:rPr>
                <w:rFonts w:asciiTheme="minorHAnsi" w:hAnsiTheme="minorHAnsi" w:cstheme="minorHAnsi"/>
                <w:b/>
                <w:szCs w:val="20"/>
              </w:rPr>
              <w:t>10.5. Sudjelovanje Izvođača u postupku ishođenja Uporabne dozvole</w:t>
            </w:r>
          </w:p>
          <w:p w14:paraId="55247F79" w14:textId="77777777" w:rsidR="00821F9A" w:rsidRPr="00E34FCD" w:rsidRDefault="00821F9A" w:rsidP="005B6AB2">
            <w:pPr>
              <w:jc w:val="left"/>
              <w:rPr>
                <w:rFonts w:asciiTheme="minorHAnsi" w:hAnsiTheme="minorHAnsi" w:cstheme="minorHAnsi"/>
              </w:rPr>
            </w:pPr>
          </w:p>
          <w:p w14:paraId="38AD9ECB" w14:textId="257D5B4E" w:rsidR="00821F9A" w:rsidRPr="00E34FCD" w:rsidRDefault="00821F9A" w:rsidP="005B6AB2">
            <w:pPr>
              <w:jc w:val="left"/>
              <w:rPr>
                <w:rFonts w:asciiTheme="minorHAnsi" w:hAnsiTheme="minorHAnsi" w:cstheme="minorHAnsi"/>
              </w:rPr>
            </w:pPr>
          </w:p>
        </w:tc>
        <w:tc>
          <w:tcPr>
            <w:tcW w:w="284" w:type="dxa"/>
            <w:tcBorders>
              <w:left w:val="nil"/>
            </w:tcBorders>
          </w:tcPr>
          <w:p w14:paraId="77B1A79C" w14:textId="77777777" w:rsidR="00821F9A" w:rsidRPr="00E34FCD" w:rsidRDefault="00821F9A">
            <w:pPr>
              <w:jc w:val="center"/>
              <w:rPr>
                <w:rFonts w:asciiTheme="minorHAnsi" w:hAnsiTheme="minorHAnsi" w:cstheme="minorHAnsi"/>
                <w:b/>
                <w:bCs/>
              </w:rPr>
            </w:pPr>
          </w:p>
        </w:tc>
        <w:tc>
          <w:tcPr>
            <w:tcW w:w="7087" w:type="dxa"/>
          </w:tcPr>
          <w:p w14:paraId="355619E2" w14:textId="139CEE05" w:rsidR="00821F9A" w:rsidRPr="00E34FCD" w:rsidRDefault="00821F9A">
            <w:pPr>
              <w:rPr>
                <w:rFonts w:asciiTheme="minorHAnsi" w:hAnsiTheme="minorHAnsi" w:cstheme="minorHAnsi"/>
                <w:i/>
                <w:szCs w:val="20"/>
              </w:rPr>
            </w:pPr>
            <w:r w:rsidRPr="00E34FCD">
              <w:rPr>
                <w:rFonts w:asciiTheme="minorHAnsi" w:hAnsiTheme="minorHAnsi" w:cstheme="minorHAnsi"/>
                <w:i/>
                <w:szCs w:val="20"/>
              </w:rPr>
              <w:t>Dodaje se Članak 10.5.:</w:t>
            </w:r>
          </w:p>
          <w:p w14:paraId="6583C995" w14:textId="77777777" w:rsidR="00821F9A" w:rsidRPr="00E34FCD" w:rsidRDefault="00821F9A">
            <w:pPr>
              <w:rPr>
                <w:rFonts w:asciiTheme="minorHAnsi" w:hAnsiTheme="minorHAnsi" w:cstheme="minorHAnsi"/>
              </w:rPr>
            </w:pPr>
            <w:r w:rsidRPr="00E34FCD">
              <w:rPr>
                <w:rFonts w:asciiTheme="minorHAnsi" w:hAnsiTheme="minorHAnsi" w:cstheme="minorHAnsi"/>
              </w:rPr>
              <w:t>Ako je izdana ili se smatra da je izdana Potvrda o preuzimanju za Radove prema ovom Ugovoru, ali ne prema Članku 10.1. [Preuzimanje Radova ili Dijela radova], Izvođač će svejedno sudjelovati u postupku ishođenja Uporabne dozvole za Radove ili Dijelove Radova na način i u opsegu prema Zakonu.</w:t>
            </w:r>
          </w:p>
          <w:p w14:paraId="28065470" w14:textId="77777777" w:rsidR="00821F9A" w:rsidRPr="00E34FCD" w:rsidRDefault="00821F9A">
            <w:pPr>
              <w:rPr>
                <w:rFonts w:asciiTheme="minorHAnsi" w:hAnsiTheme="minorHAnsi" w:cstheme="minorHAnsi"/>
              </w:rPr>
            </w:pPr>
          </w:p>
          <w:p w14:paraId="3127715D" w14:textId="0BD93D03" w:rsidR="00821F9A" w:rsidRPr="00E34FCD" w:rsidRDefault="00821F9A">
            <w:pPr>
              <w:rPr>
                <w:rFonts w:asciiTheme="minorHAnsi" w:hAnsiTheme="minorHAnsi" w:cstheme="minorHAnsi"/>
              </w:rPr>
            </w:pPr>
          </w:p>
        </w:tc>
      </w:tr>
    </w:tbl>
    <w:p w14:paraId="26F3AD9D" w14:textId="67F97F27" w:rsidR="00821F9A" w:rsidRPr="00E34FCD" w:rsidRDefault="00821F9A" w:rsidP="00F56F1C">
      <w:pPr>
        <w:spacing w:after="0"/>
        <w:jc w:val="left"/>
        <w:rPr>
          <w:rFonts w:asciiTheme="minorHAnsi" w:hAnsiTheme="minorHAnsi" w:cstheme="minorHAnsi"/>
          <w:b/>
          <w:sz w:val="28"/>
          <w:szCs w:val="28"/>
        </w:rPr>
      </w:pPr>
    </w:p>
    <w:p w14:paraId="4706B924" w14:textId="0663E4CD" w:rsidR="001A494F" w:rsidRPr="00E34FCD" w:rsidRDefault="00821F9A">
      <w:pPr>
        <w:spacing w:after="0" w:line="240" w:lineRule="auto"/>
        <w:jc w:val="left"/>
        <w:rPr>
          <w:rFonts w:asciiTheme="minorHAnsi" w:hAnsiTheme="minorHAnsi" w:cstheme="minorHAnsi"/>
          <w:b/>
          <w:sz w:val="28"/>
          <w:szCs w:val="28"/>
        </w:rPr>
      </w:pPr>
      <w:r w:rsidRPr="00E34FCD">
        <w:rPr>
          <w:rFonts w:asciiTheme="minorHAnsi" w:hAnsiTheme="minorHAnsi" w:cstheme="minorHAnsi"/>
          <w:b/>
          <w:sz w:val="28"/>
          <w:szCs w:val="2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69839CA5" w14:textId="77777777" w:rsidTr="001F401B">
        <w:tc>
          <w:tcPr>
            <w:tcW w:w="5000" w:type="pct"/>
            <w:tcBorders>
              <w:top w:val="nil"/>
              <w:left w:val="nil"/>
              <w:bottom w:val="nil"/>
              <w:right w:val="nil"/>
            </w:tcBorders>
          </w:tcPr>
          <w:p w14:paraId="6D5824AB" w14:textId="669AD6CE" w:rsidR="001A494F" w:rsidRPr="00E34FCD" w:rsidRDefault="001A494F">
            <w:pPr>
              <w:pStyle w:val="Naslov1"/>
              <w:rPr>
                <w:rFonts w:asciiTheme="minorHAnsi" w:hAnsiTheme="minorHAnsi" w:cstheme="minorHAnsi"/>
              </w:rPr>
            </w:pPr>
            <w:bookmarkStart w:id="22" w:name="_Toc2002181"/>
            <w:r w:rsidRPr="00E34FCD">
              <w:rPr>
                <w:rFonts w:asciiTheme="minorHAnsi" w:hAnsiTheme="minorHAnsi" w:cstheme="minorHAnsi"/>
              </w:rPr>
              <w:t>Odgovornost za nedostatke</w:t>
            </w:r>
            <w:bookmarkEnd w:id="22"/>
          </w:p>
        </w:tc>
      </w:tr>
    </w:tbl>
    <w:p w14:paraId="761B23D0" w14:textId="77777777" w:rsidR="001F401B" w:rsidRPr="00E34FCD" w:rsidRDefault="001F401B" w:rsidP="00F56F1C">
      <w:pPr>
        <w:rPr>
          <w:rFonts w:asciiTheme="minorHAnsi" w:hAnsiTheme="minorHAnsi" w:cstheme="minorHAnsi"/>
          <w:szCs w:val="20"/>
        </w:rPr>
      </w:pPr>
    </w:p>
    <w:tbl>
      <w:tblPr>
        <w:tblW w:w="0" w:type="auto"/>
        <w:tblLook w:val="04A0" w:firstRow="1" w:lastRow="0" w:firstColumn="1" w:lastColumn="0" w:noHBand="0" w:noVBand="1"/>
      </w:tblPr>
      <w:tblGrid>
        <w:gridCol w:w="2080"/>
        <w:gridCol w:w="282"/>
        <w:gridCol w:w="6709"/>
      </w:tblGrid>
      <w:tr w:rsidR="00425C46" w:rsidRPr="00E34FCD" w14:paraId="3F33A54F" w14:textId="77777777" w:rsidTr="00C6691C">
        <w:tc>
          <w:tcPr>
            <w:tcW w:w="2080" w:type="dxa"/>
            <w:shd w:val="clear" w:color="auto" w:fill="auto"/>
          </w:tcPr>
          <w:p w14:paraId="3D628612" w14:textId="2A900EC6" w:rsidR="00425C46" w:rsidRPr="00E34FCD" w:rsidRDefault="00425C46" w:rsidP="00F56F1C">
            <w:pPr>
              <w:jc w:val="left"/>
              <w:rPr>
                <w:rFonts w:asciiTheme="minorHAnsi" w:hAnsiTheme="minorHAnsi" w:cstheme="minorHAnsi"/>
                <w:b/>
                <w:szCs w:val="20"/>
              </w:rPr>
            </w:pPr>
            <w:r>
              <w:rPr>
                <w:rFonts w:asciiTheme="minorHAnsi" w:hAnsiTheme="minorHAnsi" w:cstheme="minorHAnsi"/>
                <w:b/>
                <w:szCs w:val="20"/>
              </w:rPr>
              <w:t>11.1. Otklanjanje nedostataka</w:t>
            </w:r>
          </w:p>
        </w:tc>
        <w:tc>
          <w:tcPr>
            <w:tcW w:w="282" w:type="dxa"/>
            <w:shd w:val="clear" w:color="auto" w:fill="auto"/>
          </w:tcPr>
          <w:p w14:paraId="07BE2E8B" w14:textId="77777777" w:rsidR="00425C46" w:rsidRPr="00E34FCD" w:rsidRDefault="00425C46"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7D14310B" w14:textId="1360444C" w:rsidR="00425C46" w:rsidRDefault="00425C46" w:rsidP="00F56F1C">
            <w:pPr>
              <w:rPr>
                <w:rFonts w:asciiTheme="minorHAnsi" w:hAnsiTheme="minorHAnsi" w:cstheme="minorHAnsi"/>
                <w:i/>
              </w:rPr>
            </w:pPr>
            <w:r w:rsidRPr="00252966">
              <w:rPr>
                <w:rFonts w:asciiTheme="minorHAnsi" w:hAnsiTheme="minorHAnsi" w:cstheme="minorHAnsi"/>
                <w:i/>
              </w:rPr>
              <w:t>Mijenja se naslov Članka 11.1. „Dovršetak preostalih Radova i Otklanjanje nedostataka″ tako da isti sada glasi: „</w:t>
            </w:r>
            <w:r w:rsidRPr="00A93159">
              <w:rPr>
                <w:rFonts w:asciiTheme="minorHAnsi" w:hAnsiTheme="minorHAnsi" w:cstheme="minorHAnsi"/>
                <w:b/>
              </w:rPr>
              <w:t>Otklanjanje nedostataka</w:t>
            </w:r>
            <w:r w:rsidRPr="00252966">
              <w:rPr>
                <w:rFonts w:asciiTheme="minorHAnsi" w:hAnsiTheme="minorHAnsi" w:cstheme="minorHAnsi"/>
                <w:i/>
              </w:rPr>
              <w:t>″</w:t>
            </w:r>
            <w:r>
              <w:rPr>
                <w:rFonts w:asciiTheme="minorHAnsi" w:hAnsiTheme="minorHAnsi" w:cstheme="minorHAnsi"/>
                <w:i/>
              </w:rPr>
              <w:t>.</w:t>
            </w:r>
          </w:p>
          <w:p w14:paraId="6F28D74C" w14:textId="76A10A52" w:rsidR="00425C46" w:rsidRDefault="00425C46" w:rsidP="00F56F1C">
            <w:pPr>
              <w:rPr>
                <w:rFonts w:asciiTheme="minorHAnsi" w:hAnsiTheme="minorHAnsi" w:cstheme="minorHAnsi"/>
                <w:i/>
                <w:szCs w:val="20"/>
              </w:rPr>
            </w:pPr>
          </w:p>
          <w:p w14:paraId="1B15EE18" w14:textId="0A263105" w:rsidR="00425C46" w:rsidRDefault="00425C46" w:rsidP="00F56F1C">
            <w:pPr>
              <w:rPr>
                <w:rFonts w:asciiTheme="minorHAnsi" w:hAnsiTheme="minorHAnsi" w:cstheme="minorHAnsi"/>
                <w:i/>
              </w:rPr>
            </w:pPr>
            <w:r w:rsidRPr="00252966">
              <w:rPr>
                <w:rFonts w:asciiTheme="minorHAnsi" w:hAnsiTheme="minorHAnsi" w:cstheme="minorHAnsi"/>
                <w:i/>
              </w:rPr>
              <w:t>Stavak 1. ovog Članka se briše i zamjenjuje sljedećim</w:t>
            </w:r>
            <w:r>
              <w:rPr>
                <w:rFonts w:asciiTheme="minorHAnsi" w:hAnsiTheme="minorHAnsi" w:cstheme="minorHAnsi"/>
                <w:i/>
              </w:rPr>
              <w:t>:</w:t>
            </w:r>
          </w:p>
          <w:p w14:paraId="76334CBA" w14:textId="70E7903F" w:rsidR="00425C46" w:rsidRDefault="00425C46" w:rsidP="00F56F1C">
            <w:pPr>
              <w:rPr>
                <w:rFonts w:asciiTheme="minorHAnsi" w:hAnsiTheme="minorHAnsi" w:cstheme="minorHAnsi"/>
              </w:rPr>
            </w:pPr>
            <w:r w:rsidRPr="00252966">
              <w:rPr>
                <w:rFonts w:asciiTheme="minorHAnsi" w:hAnsiTheme="minorHAnsi" w:cstheme="minorHAnsi"/>
              </w:rPr>
              <w:t xml:space="preserve">„Kako bi Radovi Izvođača bili u stanju kako se traži Ugovorom (osim trošenja izazvanog uobičajenom </w:t>
            </w:r>
            <w:r>
              <w:rPr>
                <w:rFonts w:asciiTheme="minorHAnsi" w:hAnsiTheme="minorHAnsi" w:cstheme="minorHAnsi"/>
              </w:rPr>
              <w:t>upotrebom stvari) do isteka Jamstv</w:t>
            </w:r>
            <w:r w:rsidRPr="00252966">
              <w:rPr>
                <w:rFonts w:asciiTheme="minorHAnsi" w:hAnsiTheme="minorHAnsi" w:cstheme="minorHAnsi"/>
              </w:rPr>
              <w:t xml:space="preserve">enog roka, Izvođač će u roku od </w:t>
            </w:r>
            <w:r w:rsidR="00030D1A">
              <w:rPr>
                <w:rFonts w:asciiTheme="minorHAnsi" w:hAnsiTheme="minorHAnsi" w:cstheme="minorHAnsi"/>
              </w:rPr>
              <w:t>14</w:t>
            </w:r>
            <w:r w:rsidR="00030D1A" w:rsidRPr="00252966">
              <w:rPr>
                <w:rFonts w:asciiTheme="minorHAnsi" w:hAnsiTheme="minorHAnsi" w:cstheme="minorHAnsi"/>
              </w:rPr>
              <w:t xml:space="preserve"> </w:t>
            </w:r>
            <w:r w:rsidRPr="00252966">
              <w:rPr>
                <w:rFonts w:asciiTheme="minorHAnsi" w:hAnsiTheme="minorHAnsi" w:cstheme="minorHAnsi"/>
              </w:rPr>
              <w:t>dana od dana primitka Potvrde o preuzimanju iz članka 10. ovog Ugovora, izdati Naručitelju valjano Sredstvo osiguranja z</w:t>
            </w:r>
            <w:r>
              <w:rPr>
                <w:rFonts w:asciiTheme="minorHAnsi" w:hAnsiTheme="minorHAnsi" w:cstheme="minorHAnsi"/>
              </w:rPr>
              <w:t>a otklanjanje nedostataka u Jamstv</w:t>
            </w:r>
            <w:r w:rsidRPr="00252966">
              <w:rPr>
                <w:rFonts w:asciiTheme="minorHAnsi" w:hAnsiTheme="minorHAnsi" w:cstheme="minorHAnsi"/>
              </w:rPr>
              <w:t xml:space="preserve">enom roku u visini od </w:t>
            </w:r>
            <w:r>
              <w:rPr>
                <w:rFonts w:asciiTheme="minorHAnsi" w:hAnsiTheme="minorHAnsi" w:cstheme="minorHAnsi"/>
              </w:rPr>
              <w:t>10</w:t>
            </w:r>
            <w:r w:rsidRPr="00252966">
              <w:rPr>
                <w:rFonts w:asciiTheme="minorHAnsi" w:hAnsiTheme="minorHAnsi" w:cstheme="minorHAnsi"/>
              </w:rPr>
              <w:t>% (</w:t>
            </w:r>
            <w:r w:rsidR="007B2D1C">
              <w:rPr>
                <w:rFonts w:asciiTheme="minorHAnsi" w:hAnsiTheme="minorHAnsi" w:cstheme="minorHAnsi"/>
              </w:rPr>
              <w:t>deset</w:t>
            </w:r>
            <w:r w:rsidRPr="00252966">
              <w:rPr>
                <w:rFonts w:asciiTheme="minorHAnsi" w:hAnsiTheme="minorHAnsi" w:cstheme="minorHAnsi"/>
              </w:rPr>
              <w:t xml:space="preserve"> posto)</w:t>
            </w:r>
            <w:r>
              <w:rPr>
                <w:rFonts w:asciiTheme="minorHAnsi" w:hAnsiTheme="minorHAnsi" w:cstheme="minorHAnsi"/>
              </w:rPr>
              <w:t xml:space="preserve"> </w:t>
            </w:r>
            <w:r w:rsidR="003359AA">
              <w:rPr>
                <w:rFonts w:asciiTheme="minorHAnsi" w:hAnsiTheme="minorHAnsi" w:cstheme="minorHAnsi"/>
              </w:rPr>
              <w:t>Prihvaćenog ugovornog iznosa</w:t>
            </w:r>
            <w:r w:rsidR="00C14C93">
              <w:rPr>
                <w:rFonts w:asciiTheme="minorHAnsi" w:hAnsiTheme="minorHAnsi" w:cstheme="minorHAnsi"/>
              </w:rPr>
              <w:t xml:space="preserve"> bez PDV-a</w:t>
            </w:r>
            <w:r w:rsidRPr="00252966">
              <w:rPr>
                <w:rFonts w:asciiTheme="minorHAnsi" w:hAnsiTheme="minorHAnsi" w:cstheme="minorHAnsi"/>
              </w:rPr>
              <w:t>, te će obaviti Radove koji su potrebni za otklanjanje nedostataka ili štete o čemu obavijest daje Naručitelj (ili netko u njegovo i</w:t>
            </w:r>
            <w:r>
              <w:rPr>
                <w:rFonts w:asciiTheme="minorHAnsi" w:hAnsiTheme="minorHAnsi" w:cstheme="minorHAnsi"/>
              </w:rPr>
              <w:t>me) na dan ili prije isteka Jamstv</w:t>
            </w:r>
            <w:r w:rsidRPr="00252966">
              <w:rPr>
                <w:rFonts w:asciiTheme="minorHAnsi" w:hAnsiTheme="minorHAnsi" w:cstheme="minorHAnsi"/>
              </w:rPr>
              <w:t>enog roka za Radove.″</w:t>
            </w:r>
          </w:p>
          <w:p w14:paraId="28AD11EE" w14:textId="129593B5" w:rsidR="00425C46" w:rsidRDefault="00425C46" w:rsidP="00F56F1C">
            <w:pPr>
              <w:rPr>
                <w:rFonts w:asciiTheme="minorHAnsi" w:hAnsiTheme="minorHAnsi" w:cstheme="minorHAnsi"/>
                <w:i/>
                <w:szCs w:val="20"/>
              </w:rPr>
            </w:pPr>
          </w:p>
          <w:p w14:paraId="0F503BBB" w14:textId="0B661F7D" w:rsidR="00425C46" w:rsidRDefault="00425C46" w:rsidP="00F56F1C">
            <w:pPr>
              <w:rPr>
                <w:rFonts w:asciiTheme="minorHAnsi" w:hAnsiTheme="minorHAnsi" w:cstheme="minorHAnsi"/>
                <w:i/>
              </w:rPr>
            </w:pPr>
            <w:r w:rsidRPr="009A748D">
              <w:rPr>
                <w:rFonts w:asciiTheme="minorHAnsi" w:hAnsiTheme="minorHAnsi" w:cstheme="minorHAnsi"/>
                <w:i/>
              </w:rPr>
              <w:t>Dodaje se stavak 3 ovog Članka koji glasi:</w:t>
            </w:r>
          </w:p>
          <w:p w14:paraId="67D2C4FE" w14:textId="0360F0BE" w:rsidR="00425C46" w:rsidRPr="009A748D" w:rsidRDefault="00425C46" w:rsidP="00F56F1C">
            <w:pPr>
              <w:rPr>
                <w:rFonts w:asciiTheme="minorHAnsi" w:hAnsiTheme="minorHAnsi" w:cstheme="minorHAnsi"/>
              </w:rPr>
            </w:pPr>
            <w:r w:rsidRPr="009A748D">
              <w:rPr>
                <w:rFonts w:asciiTheme="minorHAnsi" w:hAnsiTheme="minorHAnsi" w:cstheme="minorHAnsi"/>
              </w:rPr>
              <w:t>Izvođač će osigurati da je Sredstvo osiguranja za otklanjanje nedostataka u Jamstvenom roku valjano i izvršivo za cijelo vrijeme trajanja Jamstvenog roka. Ako se u uvjetima Sredstva osiguranja za otklanjanje nedostataka u Jamstvenom roku navodi datum njegovog isteka, a Jamstveni rok još nije istekao, Izvođač će produljiti važenje Sredstva osiguranja za otklanjanje nedostataka u jamstvenom roku, sve do isteka trajanja Jamstvenog roka.</w:t>
            </w:r>
          </w:p>
          <w:p w14:paraId="260C4158" w14:textId="739382F7" w:rsidR="00425C46" w:rsidRPr="00E34FCD" w:rsidRDefault="00425C46" w:rsidP="00F56F1C">
            <w:pPr>
              <w:rPr>
                <w:rFonts w:asciiTheme="minorHAnsi" w:hAnsiTheme="minorHAnsi" w:cstheme="minorHAnsi"/>
                <w:i/>
                <w:szCs w:val="20"/>
              </w:rPr>
            </w:pPr>
          </w:p>
        </w:tc>
      </w:tr>
      <w:tr w:rsidR="00821F9A" w:rsidRPr="00E34FCD" w14:paraId="08387919" w14:textId="77777777" w:rsidTr="00C6691C">
        <w:tc>
          <w:tcPr>
            <w:tcW w:w="2080" w:type="dxa"/>
            <w:shd w:val="clear" w:color="auto" w:fill="auto"/>
          </w:tcPr>
          <w:p w14:paraId="7CC3D06C" w14:textId="4634522E" w:rsidR="00821F9A" w:rsidRPr="00E34FCD" w:rsidRDefault="00821F9A" w:rsidP="00F56F1C">
            <w:pPr>
              <w:jc w:val="left"/>
              <w:rPr>
                <w:rFonts w:asciiTheme="minorHAnsi" w:hAnsiTheme="minorHAnsi" w:cstheme="minorHAnsi"/>
                <w:b/>
                <w:szCs w:val="20"/>
              </w:rPr>
            </w:pPr>
            <w:r w:rsidRPr="00E34FCD">
              <w:rPr>
                <w:rFonts w:asciiTheme="minorHAnsi" w:hAnsiTheme="minorHAnsi" w:cstheme="minorHAnsi"/>
                <w:b/>
                <w:szCs w:val="20"/>
              </w:rPr>
              <w:t>11.2. Troškovi otklanjanja nedostataka</w:t>
            </w:r>
          </w:p>
        </w:tc>
        <w:tc>
          <w:tcPr>
            <w:tcW w:w="282" w:type="dxa"/>
            <w:shd w:val="clear" w:color="auto" w:fill="auto"/>
          </w:tcPr>
          <w:p w14:paraId="7F1FC833" w14:textId="77777777" w:rsidR="00821F9A" w:rsidRPr="00E34FCD" w:rsidRDefault="00821F9A" w:rsidP="005B6AB2">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01504E3B" w14:textId="5ABA02AE" w:rsidR="00821F9A" w:rsidRPr="00E34FCD" w:rsidRDefault="00821F9A" w:rsidP="005B6AB2">
            <w:pPr>
              <w:rPr>
                <w:rFonts w:asciiTheme="minorHAnsi" w:hAnsiTheme="minorHAnsi" w:cstheme="minorHAnsi"/>
                <w:i/>
                <w:szCs w:val="20"/>
              </w:rPr>
            </w:pPr>
            <w:r w:rsidRPr="00E34FCD">
              <w:rPr>
                <w:rFonts w:asciiTheme="minorHAnsi" w:hAnsiTheme="minorHAnsi" w:cstheme="minorHAnsi"/>
                <w:i/>
                <w:szCs w:val="20"/>
              </w:rPr>
              <w:t>Briše se stavak</w:t>
            </w:r>
            <w:r w:rsidR="004F4FF9">
              <w:rPr>
                <w:rFonts w:asciiTheme="minorHAnsi" w:hAnsiTheme="minorHAnsi" w:cstheme="minorHAnsi"/>
                <w:i/>
                <w:szCs w:val="20"/>
              </w:rPr>
              <w:t xml:space="preserve"> </w:t>
            </w:r>
            <w:r w:rsidRPr="00E34FCD">
              <w:rPr>
                <w:rFonts w:asciiTheme="minorHAnsi" w:hAnsiTheme="minorHAnsi" w:cstheme="minorHAnsi"/>
                <w:i/>
                <w:szCs w:val="20"/>
              </w:rPr>
              <w:t>1. ovog Članka te se zamjenjuje sljedećim:</w:t>
            </w:r>
          </w:p>
          <w:p w14:paraId="2E8B778B" w14:textId="149D702F" w:rsidR="00767F79" w:rsidRDefault="00821F9A" w:rsidP="00F56F1C">
            <w:pPr>
              <w:rPr>
                <w:rFonts w:asciiTheme="minorHAnsi" w:hAnsiTheme="minorHAnsi" w:cstheme="minorHAnsi"/>
                <w:szCs w:val="20"/>
              </w:rPr>
            </w:pPr>
            <w:r w:rsidRPr="00E34FCD">
              <w:rPr>
                <w:rFonts w:asciiTheme="minorHAnsi" w:hAnsiTheme="minorHAnsi" w:cstheme="minorHAnsi"/>
                <w:szCs w:val="20"/>
              </w:rPr>
              <w:t>„Svi radovi koji su navedeni u Članku 11.1. (</w:t>
            </w:r>
            <w:r w:rsidR="004F4FF9">
              <w:rPr>
                <w:rFonts w:asciiTheme="minorHAnsi" w:hAnsiTheme="minorHAnsi" w:cstheme="minorHAnsi"/>
                <w:szCs w:val="20"/>
              </w:rPr>
              <w:t>O</w:t>
            </w:r>
            <w:r w:rsidR="004F4FF9" w:rsidRPr="00E34FCD">
              <w:rPr>
                <w:rFonts w:asciiTheme="minorHAnsi" w:hAnsiTheme="minorHAnsi" w:cstheme="minorHAnsi"/>
                <w:szCs w:val="20"/>
              </w:rPr>
              <w:t xml:space="preserve">tklanjanje </w:t>
            </w:r>
            <w:r w:rsidRPr="00E34FCD">
              <w:rPr>
                <w:rFonts w:asciiTheme="minorHAnsi" w:hAnsiTheme="minorHAnsi" w:cstheme="minorHAnsi"/>
                <w:szCs w:val="20"/>
              </w:rPr>
              <w:t>nedostataka) izvest će se na rizik i trošak Izvođača</w:t>
            </w:r>
            <w:r w:rsidR="00767F79">
              <w:rPr>
                <w:rFonts w:asciiTheme="minorHAnsi" w:hAnsiTheme="minorHAnsi" w:cstheme="minorHAnsi"/>
                <w:szCs w:val="20"/>
              </w:rPr>
              <w:t xml:space="preserve"> do onog opsega i ako su ti radovi uzrokovani:</w:t>
            </w:r>
          </w:p>
          <w:p w14:paraId="0C4AA4A2" w14:textId="05E4CC95" w:rsidR="00767F79" w:rsidRDefault="00767F79" w:rsidP="0063614D">
            <w:pPr>
              <w:pStyle w:val="Odlomakpopisa"/>
              <w:numPr>
                <w:ilvl w:val="0"/>
                <w:numId w:val="56"/>
              </w:numPr>
              <w:tabs>
                <w:tab w:val="num" w:pos="360"/>
              </w:tabs>
              <w:rPr>
                <w:rFonts w:asciiTheme="minorHAnsi" w:hAnsiTheme="minorHAnsi" w:cstheme="minorHAnsi"/>
                <w:szCs w:val="20"/>
              </w:rPr>
            </w:pPr>
            <w:r w:rsidRPr="007333CF">
              <w:rPr>
                <w:rFonts w:asciiTheme="minorHAnsi" w:hAnsiTheme="minorHAnsi" w:cstheme="minorHAnsi"/>
                <w:szCs w:val="20"/>
              </w:rPr>
              <w:t>bilo kojim projektom za koji je odgovoran Izvođač (ako postoji)</w:t>
            </w:r>
          </w:p>
          <w:p w14:paraId="35891705" w14:textId="11113862" w:rsidR="00767F79" w:rsidRDefault="00767F79" w:rsidP="0063614D">
            <w:pPr>
              <w:pStyle w:val="Odlomakpopisa"/>
              <w:numPr>
                <w:ilvl w:val="0"/>
                <w:numId w:val="56"/>
              </w:numPr>
              <w:tabs>
                <w:tab w:val="num" w:pos="360"/>
              </w:tabs>
              <w:rPr>
                <w:rFonts w:asciiTheme="minorHAnsi" w:hAnsiTheme="minorHAnsi" w:cstheme="minorHAnsi"/>
                <w:szCs w:val="20"/>
              </w:rPr>
            </w:pPr>
            <w:r w:rsidRPr="007333CF">
              <w:rPr>
                <w:rFonts w:asciiTheme="minorHAnsi" w:hAnsiTheme="minorHAnsi" w:cstheme="minorHAnsi"/>
                <w:szCs w:val="20"/>
              </w:rPr>
              <w:t>Postrojenjem, Materijalima ili izradom koja nije u skladu s Ugovorom</w:t>
            </w:r>
          </w:p>
          <w:p w14:paraId="5CACBCCD" w14:textId="2F393AA5" w:rsidR="00767F79" w:rsidRPr="009A748D" w:rsidRDefault="00767F79" w:rsidP="0063614D">
            <w:pPr>
              <w:pStyle w:val="Odlomakpopisa"/>
              <w:numPr>
                <w:ilvl w:val="0"/>
                <w:numId w:val="56"/>
              </w:numPr>
              <w:tabs>
                <w:tab w:val="num" w:pos="360"/>
              </w:tabs>
              <w:rPr>
                <w:rFonts w:asciiTheme="minorHAnsi" w:hAnsiTheme="minorHAnsi" w:cstheme="minorHAnsi"/>
                <w:szCs w:val="20"/>
              </w:rPr>
            </w:pPr>
            <w:r w:rsidRPr="007333CF">
              <w:rPr>
                <w:rFonts w:asciiTheme="minorHAnsi" w:hAnsiTheme="minorHAnsi" w:cstheme="minorHAnsi"/>
                <w:szCs w:val="20"/>
              </w:rPr>
              <w:t>Propustom Izvođača da se pridržava bilo koje druge obveze.″</w:t>
            </w:r>
            <w:r w:rsidRPr="00E34FCD">
              <w:rPr>
                <w:rFonts w:asciiTheme="minorHAnsi" w:hAnsiTheme="minorHAnsi" w:cstheme="minorHAnsi"/>
                <w:szCs w:val="20"/>
              </w:rPr>
              <w:t>.</w:t>
            </w:r>
          </w:p>
          <w:p w14:paraId="4B0E8CB3" w14:textId="3F0ABFBD" w:rsidR="00821F9A" w:rsidRPr="00E34FCD" w:rsidRDefault="00821F9A" w:rsidP="00F56F1C">
            <w:pPr>
              <w:rPr>
                <w:rFonts w:asciiTheme="minorHAnsi" w:hAnsiTheme="minorHAnsi" w:cstheme="minorHAnsi"/>
                <w:szCs w:val="20"/>
              </w:rPr>
            </w:pPr>
            <w:r w:rsidRPr="00487AB8">
              <w:rPr>
                <w:rFonts w:asciiTheme="minorHAnsi" w:hAnsiTheme="minorHAnsi" w:cstheme="minorHAnsi"/>
                <w:i/>
                <w:szCs w:val="20"/>
              </w:rPr>
              <w:t>Briše se stavak</w:t>
            </w:r>
            <w:r w:rsidR="00767F79" w:rsidRPr="00487AB8">
              <w:rPr>
                <w:rFonts w:asciiTheme="minorHAnsi" w:hAnsiTheme="minorHAnsi" w:cstheme="minorHAnsi"/>
                <w:i/>
                <w:szCs w:val="20"/>
              </w:rPr>
              <w:t xml:space="preserve"> </w:t>
            </w:r>
            <w:r w:rsidRPr="00487AB8">
              <w:rPr>
                <w:rFonts w:asciiTheme="minorHAnsi" w:hAnsiTheme="minorHAnsi" w:cstheme="minorHAnsi"/>
                <w:i/>
                <w:szCs w:val="20"/>
              </w:rPr>
              <w:t>2. ovog Članka.</w:t>
            </w:r>
          </w:p>
        </w:tc>
      </w:tr>
      <w:tr w:rsidR="00821F9A" w:rsidRPr="00E34FCD" w14:paraId="69062F54" w14:textId="77777777" w:rsidTr="00821F9A">
        <w:tc>
          <w:tcPr>
            <w:tcW w:w="2080" w:type="dxa"/>
            <w:shd w:val="clear" w:color="auto" w:fill="auto"/>
          </w:tcPr>
          <w:p w14:paraId="68A90250" w14:textId="77777777" w:rsidR="00821F9A" w:rsidRPr="00E34FCD" w:rsidRDefault="00821F9A" w:rsidP="00F56F1C">
            <w:pPr>
              <w:rPr>
                <w:rFonts w:asciiTheme="minorHAnsi" w:hAnsiTheme="minorHAnsi" w:cstheme="minorHAnsi"/>
                <w:b/>
                <w:szCs w:val="20"/>
              </w:rPr>
            </w:pPr>
          </w:p>
          <w:p w14:paraId="36CA98EB" w14:textId="77777777" w:rsidR="00821F9A" w:rsidRPr="00E34FCD" w:rsidRDefault="00821F9A" w:rsidP="005B6AB2">
            <w:pPr>
              <w:jc w:val="left"/>
              <w:rPr>
                <w:rFonts w:asciiTheme="minorHAnsi" w:hAnsiTheme="minorHAnsi" w:cstheme="minorHAnsi"/>
                <w:b/>
                <w:szCs w:val="20"/>
              </w:rPr>
            </w:pPr>
            <w:r w:rsidRPr="00E34FCD">
              <w:rPr>
                <w:rFonts w:asciiTheme="minorHAnsi" w:hAnsiTheme="minorHAnsi" w:cstheme="minorHAnsi"/>
                <w:b/>
                <w:szCs w:val="20"/>
              </w:rPr>
              <w:t>11.4. Propust da se otklone nedostaci</w:t>
            </w:r>
          </w:p>
          <w:p w14:paraId="155951C1" w14:textId="77777777" w:rsidR="00821F9A" w:rsidRPr="00E34FCD" w:rsidRDefault="00821F9A" w:rsidP="005B6AB2">
            <w:pPr>
              <w:rPr>
                <w:rFonts w:asciiTheme="minorHAnsi" w:hAnsiTheme="minorHAnsi" w:cstheme="minorHAnsi"/>
                <w:b/>
                <w:szCs w:val="20"/>
              </w:rPr>
            </w:pPr>
          </w:p>
        </w:tc>
        <w:tc>
          <w:tcPr>
            <w:tcW w:w="282" w:type="dxa"/>
            <w:shd w:val="clear" w:color="auto" w:fill="auto"/>
          </w:tcPr>
          <w:p w14:paraId="1EA21F8C" w14:textId="77777777" w:rsidR="00821F9A" w:rsidRPr="00E34FCD" w:rsidRDefault="00821F9A">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4CA10DCF" w14:textId="77777777" w:rsidR="00821F9A" w:rsidRPr="00E34FCD" w:rsidRDefault="00821F9A">
            <w:pPr>
              <w:rPr>
                <w:rFonts w:asciiTheme="minorHAnsi" w:hAnsiTheme="minorHAnsi" w:cstheme="minorHAnsi"/>
                <w:i/>
                <w:szCs w:val="20"/>
              </w:rPr>
            </w:pPr>
          </w:p>
          <w:p w14:paraId="19400968" w14:textId="77777777" w:rsidR="00F05BBE" w:rsidRPr="00E34FCD" w:rsidRDefault="00F05BBE">
            <w:pPr>
              <w:rPr>
                <w:rFonts w:asciiTheme="minorHAnsi" w:hAnsiTheme="minorHAnsi" w:cstheme="minorHAnsi"/>
                <w:i/>
                <w:szCs w:val="20"/>
              </w:rPr>
            </w:pPr>
            <w:r w:rsidRPr="00E34FCD">
              <w:rPr>
                <w:rFonts w:asciiTheme="minorHAnsi" w:hAnsiTheme="minorHAnsi" w:cstheme="minorHAnsi"/>
                <w:i/>
                <w:szCs w:val="20"/>
              </w:rPr>
              <w:t>Briše se stavak 2 ovog Članka te se zamjenjuje sljedećim:</w:t>
            </w:r>
          </w:p>
          <w:p w14:paraId="400DB5D9" w14:textId="59C0B50D" w:rsidR="00821F9A" w:rsidRPr="00E34FCD" w:rsidRDefault="00767F79">
            <w:pPr>
              <w:rPr>
                <w:rFonts w:asciiTheme="minorHAnsi" w:hAnsiTheme="minorHAnsi" w:cstheme="minorHAnsi"/>
                <w:szCs w:val="20"/>
              </w:rPr>
            </w:pPr>
            <w:r w:rsidRPr="00820E4F">
              <w:rPr>
                <w:rFonts w:asciiTheme="minorHAnsi" w:hAnsiTheme="minorHAnsi" w:cstheme="minorHAnsi"/>
              </w:rPr>
              <w:t>„Ako Izvođač ne otkloni nedostatak ili oštećenje do tog određenog datuma kojeg je razumno odredio Naručitelj, Naručitelj će aktivirati Sredstvo osiguranja za otklanjanje nedostataka</w:t>
            </w:r>
            <w:r>
              <w:rPr>
                <w:rFonts w:asciiTheme="minorHAnsi" w:hAnsiTheme="minorHAnsi" w:cstheme="minorHAnsi"/>
              </w:rPr>
              <w:t xml:space="preserve"> u Jamstvenom roku</w:t>
            </w:r>
            <w:r w:rsidRPr="00820E4F">
              <w:rPr>
                <w:rFonts w:asciiTheme="minorHAnsi" w:hAnsiTheme="minorHAnsi" w:cstheme="minorHAnsi"/>
              </w:rPr>
              <w:t>.″</w:t>
            </w:r>
          </w:p>
        </w:tc>
      </w:tr>
      <w:tr w:rsidR="00767F79" w:rsidRPr="00E34FCD" w14:paraId="1919BB43" w14:textId="77777777" w:rsidTr="00821F9A">
        <w:tc>
          <w:tcPr>
            <w:tcW w:w="2080" w:type="dxa"/>
            <w:shd w:val="clear" w:color="auto" w:fill="auto"/>
          </w:tcPr>
          <w:p w14:paraId="6A0FD197" w14:textId="7C42AD66" w:rsidR="00767F79" w:rsidRPr="00E34FCD" w:rsidRDefault="00767F79" w:rsidP="009A748D">
            <w:pPr>
              <w:jc w:val="left"/>
              <w:rPr>
                <w:rFonts w:asciiTheme="minorHAnsi" w:hAnsiTheme="minorHAnsi" w:cstheme="minorHAnsi"/>
                <w:b/>
                <w:szCs w:val="20"/>
              </w:rPr>
            </w:pPr>
            <w:r w:rsidRPr="009A748D">
              <w:rPr>
                <w:rFonts w:asciiTheme="minorHAnsi" w:hAnsiTheme="minorHAnsi" w:cstheme="minorHAnsi"/>
                <w:b/>
                <w:szCs w:val="20"/>
              </w:rPr>
              <w:t>11.5. Otklanjanje radova s nedostatkom</w:t>
            </w:r>
          </w:p>
        </w:tc>
        <w:tc>
          <w:tcPr>
            <w:tcW w:w="282" w:type="dxa"/>
            <w:shd w:val="clear" w:color="auto" w:fill="auto"/>
          </w:tcPr>
          <w:p w14:paraId="7BE875B4" w14:textId="77777777" w:rsidR="00767F79" w:rsidRPr="00E34FCD" w:rsidRDefault="00767F79"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1FF87127" w14:textId="0F986945" w:rsidR="00767F79" w:rsidRPr="009A748D" w:rsidRDefault="00767F79" w:rsidP="00F56F1C">
            <w:pPr>
              <w:rPr>
                <w:rFonts w:asciiTheme="minorHAnsi" w:hAnsiTheme="minorHAnsi" w:cstheme="minorHAnsi"/>
                <w:szCs w:val="20"/>
              </w:rPr>
            </w:pPr>
            <w:r w:rsidRPr="009A748D">
              <w:rPr>
                <w:rFonts w:asciiTheme="minorHAnsi" w:hAnsiTheme="minorHAnsi" w:cstheme="minorHAnsi"/>
                <w:i/>
                <w:szCs w:val="20"/>
              </w:rPr>
              <w:t>Briše se ovaj Članak u cijelosti.</w:t>
            </w:r>
          </w:p>
        </w:tc>
      </w:tr>
      <w:tr w:rsidR="00767F79" w:rsidRPr="00E34FCD" w14:paraId="28CA344B" w14:textId="77777777" w:rsidTr="00821F9A">
        <w:tc>
          <w:tcPr>
            <w:tcW w:w="2080" w:type="dxa"/>
            <w:shd w:val="clear" w:color="auto" w:fill="auto"/>
          </w:tcPr>
          <w:p w14:paraId="26F29054" w14:textId="79F3DACA" w:rsidR="00767F79" w:rsidRPr="00E34FCD" w:rsidRDefault="00767F79" w:rsidP="009A748D">
            <w:pPr>
              <w:jc w:val="left"/>
              <w:rPr>
                <w:rFonts w:asciiTheme="minorHAnsi" w:hAnsiTheme="minorHAnsi" w:cstheme="minorHAnsi"/>
                <w:b/>
                <w:szCs w:val="20"/>
              </w:rPr>
            </w:pPr>
            <w:r w:rsidRPr="009A748D">
              <w:rPr>
                <w:rFonts w:asciiTheme="minorHAnsi" w:hAnsiTheme="minorHAnsi" w:cstheme="minorHAnsi"/>
                <w:b/>
                <w:szCs w:val="20"/>
              </w:rPr>
              <w:t>11.6. Ostali testovi</w:t>
            </w:r>
          </w:p>
        </w:tc>
        <w:tc>
          <w:tcPr>
            <w:tcW w:w="282" w:type="dxa"/>
            <w:shd w:val="clear" w:color="auto" w:fill="auto"/>
          </w:tcPr>
          <w:p w14:paraId="4297A2E8" w14:textId="77777777" w:rsidR="00767F79" w:rsidRPr="00E34FCD" w:rsidRDefault="00767F79"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4E51878E" w14:textId="15729870" w:rsidR="00767F79" w:rsidRPr="00E34FCD" w:rsidRDefault="00767F79" w:rsidP="00F56F1C">
            <w:pPr>
              <w:rPr>
                <w:rFonts w:asciiTheme="minorHAnsi" w:hAnsiTheme="minorHAnsi" w:cstheme="minorHAnsi"/>
                <w:i/>
                <w:szCs w:val="20"/>
              </w:rPr>
            </w:pPr>
            <w:r w:rsidRPr="009A748D">
              <w:rPr>
                <w:rFonts w:asciiTheme="minorHAnsi" w:hAnsiTheme="minorHAnsi" w:cstheme="minorHAnsi"/>
                <w:i/>
                <w:szCs w:val="20"/>
              </w:rPr>
              <w:t>Briše se ovaj Članak u cijelosti.</w:t>
            </w:r>
          </w:p>
        </w:tc>
      </w:tr>
      <w:tr w:rsidR="00767F79" w:rsidRPr="00E34FCD" w14:paraId="186DF0E2" w14:textId="77777777" w:rsidTr="00821F9A">
        <w:tc>
          <w:tcPr>
            <w:tcW w:w="2080" w:type="dxa"/>
            <w:shd w:val="clear" w:color="auto" w:fill="auto"/>
          </w:tcPr>
          <w:p w14:paraId="7960842B" w14:textId="525A6FF8" w:rsidR="00767F79" w:rsidRPr="00E34FCD" w:rsidRDefault="00767F79" w:rsidP="009A748D">
            <w:pPr>
              <w:jc w:val="left"/>
              <w:rPr>
                <w:rFonts w:asciiTheme="minorHAnsi" w:hAnsiTheme="minorHAnsi" w:cstheme="minorHAnsi"/>
                <w:b/>
                <w:szCs w:val="20"/>
              </w:rPr>
            </w:pPr>
            <w:r w:rsidRPr="009A748D">
              <w:rPr>
                <w:rFonts w:asciiTheme="minorHAnsi" w:hAnsiTheme="minorHAnsi" w:cstheme="minorHAnsi"/>
                <w:b/>
                <w:szCs w:val="20"/>
              </w:rPr>
              <w:t>11.7. Pravo pristupa</w:t>
            </w:r>
          </w:p>
        </w:tc>
        <w:tc>
          <w:tcPr>
            <w:tcW w:w="282" w:type="dxa"/>
            <w:shd w:val="clear" w:color="auto" w:fill="auto"/>
          </w:tcPr>
          <w:p w14:paraId="06BB66E0" w14:textId="77777777" w:rsidR="00767F79" w:rsidRPr="00E34FCD" w:rsidRDefault="00767F79"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5E665F96" w14:textId="725B3710" w:rsidR="00767F79" w:rsidRPr="00E34FCD" w:rsidRDefault="00767F79" w:rsidP="00F56F1C">
            <w:pPr>
              <w:rPr>
                <w:rFonts w:asciiTheme="minorHAnsi" w:hAnsiTheme="minorHAnsi" w:cstheme="minorHAnsi"/>
                <w:i/>
                <w:szCs w:val="20"/>
              </w:rPr>
            </w:pPr>
            <w:r w:rsidRPr="009A748D">
              <w:rPr>
                <w:rFonts w:asciiTheme="minorHAnsi" w:hAnsiTheme="minorHAnsi" w:cstheme="minorHAnsi"/>
                <w:i/>
                <w:szCs w:val="20"/>
              </w:rPr>
              <w:t>U ovom Članku brišu se riječi: „</w:t>
            </w:r>
            <w:r w:rsidR="00F24231">
              <w:rPr>
                <w:rFonts w:asciiTheme="minorHAnsi" w:hAnsiTheme="minorHAnsi" w:cstheme="minorHAnsi"/>
                <w:i/>
                <w:szCs w:val="20"/>
              </w:rPr>
              <w:t>D</w:t>
            </w:r>
            <w:r w:rsidRPr="009A748D">
              <w:rPr>
                <w:rFonts w:asciiTheme="minorHAnsi" w:hAnsiTheme="minorHAnsi" w:cstheme="minorHAnsi"/>
                <w:i/>
                <w:szCs w:val="20"/>
              </w:rPr>
              <w:t>ok se ne izda Potvrda o ispunjenju Ugovora″ te isti započinje riječima: „Izvođač ima...″</w:t>
            </w:r>
          </w:p>
        </w:tc>
      </w:tr>
      <w:tr w:rsidR="00AF4F10" w:rsidRPr="00E34FCD" w14:paraId="1B3DD379" w14:textId="77777777" w:rsidTr="00821F9A">
        <w:tc>
          <w:tcPr>
            <w:tcW w:w="2080" w:type="dxa"/>
            <w:shd w:val="clear" w:color="auto" w:fill="auto"/>
          </w:tcPr>
          <w:p w14:paraId="4184D0A8" w14:textId="5630646A" w:rsidR="00AF4F10" w:rsidRPr="00F56F1C" w:rsidRDefault="00AF4F10" w:rsidP="00F56F1C">
            <w:pPr>
              <w:jc w:val="left"/>
              <w:rPr>
                <w:rFonts w:asciiTheme="minorHAnsi" w:hAnsiTheme="minorHAnsi" w:cstheme="minorHAnsi"/>
                <w:b/>
                <w:szCs w:val="20"/>
              </w:rPr>
            </w:pPr>
            <w:r>
              <w:rPr>
                <w:rFonts w:asciiTheme="minorHAnsi" w:hAnsiTheme="minorHAnsi" w:cstheme="minorHAnsi"/>
                <w:b/>
                <w:szCs w:val="20"/>
              </w:rPr>
              <w:t>11.9</w:t>
            </w:r>
            <w:r w:rsidR="00EA44F9">
              <w:rPr>
                <w:rFonts w:asciiTheme="minorHAnsi" w:hAnsiTheme="minorHAnsi" w:cstheme="minorHAnsi"/>
                <w:b/>
                <w:szCs w:val="20"/>
              </w:rPr>
              <w:t>.</w:t>
            </w:r>
            <w:r>
              <w:rPr>
                <w:rFonts w:asciiTheme="minorHAnsi" w:hAnsiTheme="minorHAnsi" w:cstheme="minorHAnsi"/>
                <w:b/>
                <w:szCs w:val="20"/>
              </w:rPr>
              <w:t xml:space="preserve"> Potvrda o ispunjenju Ugovora</w:t>
            </w:r>
          </w:p>
        </w:tc>
        <w:tc>
          <w:tcPr>
            <w:tcW w:w="282" w:type="dxa"/>
            <w:shd w:val="clear" w:color="auto" w:fill="auto"/>
          </w:tcPr>
          <w:p w14:paraId="1F45A2DC" w14:textId="77777777" w:rsidR="00AF4F10" w:rsidRPr="00E34FCD" w:rsidRDefault="00AF4F10"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2B87D182" w14:textId="77777777" w:rsidR="00AF4F10" w:rsidRDefault="00AF4F10" w:rsidP="00F56F1C">
            <w:pPr>
              <w:rPr>
                <w:rFonts w:asciiTheme="minorHAnsi" w:hAnsiTheme="minorHAnsi" w:cstheme="minorHAnsi"/>
                <w:i/>
                <w:szCs w:val="20"/>
              </w:rPr>
            </w:pPr>
            <w:r w:rsidRPr="009A748D">
              <w:rPr>
                <w:rFonts w:asciiTheme="minorHAnsi" w:hAnsiTheme="minorHAnsi" w:cstheme="minorHAnsi"/>
                <w:i/>
                <w:szCs w:val="20"/>
              </w:rPr>
              <w:t>Briše se ovaj Članak u cijelosti i zamjenjuje sljedećim:</w:t>
            </w:r>
          </w:p>
          <w:p w14:paraId="21B49BED" w14:textId="77777777" w:rsidR="00AF4F10" w:rsidRPr="009A748D" w:rsidRDefault="00AF4F10" w:rsidP="00F56F1C">
            <w:pPr>
              <w:rPr>
                <w:rFonts w:asciiTheme="minorHAnsi" w:hAnsiTheme="minorHAnsi" w:cstheme="minorHAnsi"/>
              </w:rPr>
            </w:pPr>
            <w:r w:rsidRPr="009A748D">
              <w:rPr>
                <w:rFonts w:asciiTheme="minorHAnsi" w:hAnsiTheme="minorHAnsi" w:cstheme="minorHAnsi"/>
              </w:rPr>
              <w:t>Izvršenje obveza Izvođača neće se smatrati dovršenim sve dok Inženjer ne izda Potvrdu o ispunjenju Ugovora Izvođaču, u kojoj je naveden datum kada je Izvođač dovršio svoje obveze prema Ugovoru.</w:t>
            </w:r>
          </w:p>
          <w:p w14:paraId="4D85A5FE" w14:textId="50EE90DC" w:rsidR="00AF4F10" w:rsidRPr="00F56F1C" w:rsidRDefault="00AF4F10" w:rsidP="00F56F1C">
            <w:pPr>
              <w:rPr>
                <w:rFonts w:asciiTheme="minorHAnsi" w:hAnsiTheme="minorHAnsi" w:cstheme="minorHAnsi"/>
                <w:i/>
                <w:szCs w:val="20"/>
              </w:rPr>
            </w:pPr>
            <w:r w:rsidRPr="009A748D">
              <w:rPr>
                <w:rFonts w:asciiTheme="minorHAnsi" w:hAnsiTheme="minorHAnsi" w:cstheme="minorHAnsi"/>
              </w:rPr>
              <w:t>Inženjer će izdati Potvrdu o ispunjenju Ugovora u roku od 7 dana nakon posljednjeg od sljedeće navedenih događaja: (a) otklanjanja eventualnih nedostataka zabilježenih u Potvrdi o preuzimanju, (b) izdavanja zahtjeva za Okončanom situacijom prema čl. 14.11. i izdavanja Izjave o ispunjenju obveza prema čl. 14.12.</w:t>
            </w:r>
          </w:p>
        </w:tc>
      </w:tr>
      <w:tr w:rsidR="00EA44F9" w:rsidRPr="00E34FCD" w14:paraId="3C01529A" w14:textId="77777777" w:rsidTr="00821F9A">
        <w:tc>
          <w:tcPr>
            <w:tcW w:w="2080" w:type="dxa"/>
            <w:shd w:val="clear" w:color="auto" w:fill="auto"/>
          </w:tcPr>
          <w:p w14:paraId="41B4950D" w14:textId="6C9890B6" w:rsidR="00EA44F9" w:rsidRDefault="00EA44F9" w:rsidP="00F56F1C">
            <w:pPr>
              <w:jc w:val="left"/>
              <w:rPr>
                <w:rFonts w:asciiTheme="minorHAnsi" w:hAnsiTheme="minorHAnsi" w:cstheme="minorHAnsi"/>
                <w:b/>
                <w:szCs w:val="20"/>
              </w:rPr>
            </w:pPr>
            <w:r>
              <w:rPr>
                <w:rFonts w:asciiTheme="minorHAnsi" w:hAnsiTheme="minorHAnsi" w:cstheme="minorHAnsi"/>
                <w:b/>
                <w:szCs w:val="20"/>
              </w:rPr>
              <w:t xml:space="preserve">11.10. Neispunjene obveze </w:t>
            </w:r>
          </w:p>
        </w:tc>
        <w:tc>
          <w:tcPr>
            <w:tcW w:w="282" w:type="dxa"/>
            <w:shd w:val="clear" w:color="auto" w:fill="auto"/>
          </w:tcPr>
          <w:p w14:paraId="47C6FB80" w14:textId="77777777" w:rsidR="00EA44F9" w:rsidRPr="00E34FCD" w:rsidRDefault="00EA44F9"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1E1A619C" w14:textId="77777777" w:rsidR="00EA44F9" w:rsidRDefault="00EA44F9" w:rsidP="00F56F1C">
            <w:pPr>
              <w:rPr>
                <w:rFonts w:asciiTheme="minorHAnsi" w:hAnsiTheme="minorHAnsi" w:cstheme="minorHAnsi"/>
                <w:i/>
                <w:szCs w:val="20"/>
              </w:rPr>
            </w:pPr>
            <w:r w:rsidRPr="007333CF">
              <w:rPr>
                <w:rFonts w:asciiTheme="minorHAnsi" w:hAnsiTheme="minorHAnsi" w:cstheme="minorHAnsi"/>
                <w:i/>
                <w:szCs w:val="20"/>
              </w:rPr>
              <w:t>Briše se ovaj Članak u cijelosti i zamjenjuje sljedećim</w:t>
            </w:r>
            <w:r>
              <w:rPr>
                <w:rFonts w:asciiTheme="minorHAnsi" w:hAnsiTheme="minorHAnsi" w:cstheme="minorHAnsi"/>
                <w:i/>
                <w:szCs w:val="20"/>
              </w:rPr>
              <w:t>:</w:t>
            </w:r>
          </w:p>
          <w:p w14:paraId="37AB26EE" w14:textId="11675B11" w:rsidR="00EA44F9" w:rsidRPr="009A748D" w:rsidRDefault="00EA44F9" w:rsidP="00F56F1C">
            <w:pPr>
              <w:rPr>
                <w:rFonts w:asciiTheme="minorHAnsi" w:hAnsiTheme="minorHAnsi" w:cstheme="minorHAnsi"/>
                <w:szCs w:val="20"/>
              </w:rPr>
            </w:pPr>
            <w:r w:rsidRPr="00820E4F">
              <w:rPr>
                <w:rFonts w:asciiTheme="minorHAnsi" w:hAnsiTheme="minorHAnsi" w:cstheme="minorHAnsi"/>
                <w:szCs w:val="20"/>
              </w:rPr>
              <w:t xml:space="preserve">Nakon što bude izdana Potvrda o ispunjenju </w:t>
            </w:r>
            <w:r>
              <w:rPr>
                <w:rFonts w:asciiTheme="minorHAnsi" w:hAnsiTheme="minorHAnsi" w:cstheme="minorHAnsi"/>
                <w:szCs w:val="20"/>
              </w:rPr>
              <w:t>ugovora</w:t>
            </w:r>
            <w:r w:rsidRPr="00820E4F">
              <w:rPr>
                <w:rFonts w:asciiTheme="minorHAnsi" w:hAnsiTheme="minorHAnsi" w:cstheme="minorHAnsi"/>
                <w:szCs w:val="20"/>
              </w:rPr>
              <w:t xml:space="preserve">, svaka Ugovorna strana i dalje je odgovorna za ispunjenje svih obveza koje su u to vrijeme ostale neispunjene. Ugovor će se smatrati da je na snazi u svrhu utvrđivanja karaktera i obujma neispunjenih obveza, posebno u odnosu na odgovornost Izvođača za nedostatke građevine koji se tiču ispunjavanja zakonom određenih </w:t>
            </w:r>
            <w:r>
              <w:rPr>
                <w:rFonts w:asciiTheme="minorHAnsi" w:hAnsiTheme="minorHAnsi" w:cstheme="minorHAnsi"/>
                <w:szCs w:val="20"/>
              </w:rPr>
              <w:t xml:space="preserve">temeljnih </w:t>
            </w:r>
            <w:r w:rsidRPr="00820E4F">
              <w:rPr>
                <w:rFonts w:asciiTheme="minorHAnsi" w:hAnsiTheme="minorHAnsi" w:cstheme="minorHAnsi"/>
                <w:szCs w:val="20"/>
              </w:rPr>
              <w:t>zahtjeva za građevinu, ako se ti nedostatci pokažu u roku od 10 godina od izdavanja Potvrde o preuzimanju, odnosno od dana kada se smatra da je ta Potvrda izdana sukladno odredbama ovog Ugovora</w:t>
            </w:r>
            <w:r w:rsidRPr="00820E4F">
              <w:rPr>
                <w:i/>
                <w:szCs w:val="20"/>
              </w:rPr>
              <w:t>.</w:t>
            </w:r>
          </w:p>
        </w:tc>
      </w:tr>
      <w:tr w:rsidR="00EA44F9" w:rsidRPr="00E34FCD" w14:paraId="65878C95" w14:textId="77777777" w:rsidTr="00821F9A">
        <w:tc>
          <w:tcPr>
            <w:tcW w:w="2080" w:type="dxa"/>
            <w:shd w:val="clear" w:color="auto" w:fill="auto"/>
          </w:tcPr>
          <w:p w14:paraId="04E48F1B" w14:textId="7056096F" w:rsidR="00EA44F9" w:rsidRDefault="00EA44F9" w:rsidP="00F56F1C">
            <w:pPr>
              <w:jc w:val="left"/>
              <w:rPr>
                <w:rFonts w:asciiTheme="minorHAnsi" w:hAnsiTheme="minorHAnsi" w:cstheme="minorHAnsi"/>
                <w:b/>
                <w:szCs w:val="20"/>
              </w:rPr>
            </w:pPr>
            <w:r>
              <w:rPr>
                <w:rFonts w:asciiTheme="minorHAnsi" w:hAnsiTheme="minorHAnsi" w:cstheme="minorHAnsi"/>
                <w:b/>
                <w:szCs w:val="20"/>
              </w:rPr>
              <w:t>11.11. Čišćenje Gradilišta</w:t>
            </w:r>
          </w:p>
        </w:tc>
        <w:tc>
          <w:tcPr>
            <w:tcW w:w="282" w:type="dxa"/>
            <w:shd w:val="clear" w:color="auto" w:fill="auto"/>
          </w:tcPr>
          <w:p w14:paraId="4F52B98D" w14:textId="77777777" w:rsidR="00EA44F9" w:rsidRPr="00E34FCD" w:rsidRDefault="00EA44F9"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1FDD6639" w14:textId="77777777" w:rsidR="00EA44F9" w:rsidRDefault="00EA44F9" w:rsidP="00F56F1C">
            <w:pPr>
              <w:rPr>
                <w:rFonts w:asciiTheme="minorHAnsi" w:hAnsiTheme="minorHAnsi" w:cstheme="minorHAnsi"/>
                <w:i/>
                <w:szCs w:val="20"/>
              </w:rPr>
            </w:pPr>
            <w:r w:rsidRPr="007333CF">
              <w:rPr>
                <w:rFonts w:asciiTheme="minorHAnsi" w:hAnsiTheme="minorHAnsi" w:cstheme="minorHAnsi"/>
                <w:i/>
                <w:szCs w:val="20"/>
              </w:rPr>
              <w:t>Briše se ovaj Članak u cijelosti i zamjenjuje sljedećim</w:t>
            </w:r>
            <w:r>
              <w:rPr>
                <w:rFonts w:asciiTheme="minorHAnsi" w:hAnsiTheme="minorHAnsi" w:cstheme="minorHAnsi"/>
                <w:i/>
                <w:szCs w:val="20"/>
              </w:rPr>
              <w:t>:</w:t>
            </w:r>
          </w:p>
          <w:p w14:paraId="7E56B5EC" w14:textId="7DA2B9B3" w:rsidR="00EA44F9" w:rsidRDefault="00EA44F9" w:rsidP="00F56F1C">
            <w:pPr>
              <w:rPr>
                <w:rFonts w:asciiTheme="minorHAnsi" w:hAnsiTheme="minorHAnsi" w:cstheme="minorHAnsi"/>
                <w:szCs w:val="20"/>
              </w:rPr>
            </w:pPr>
            <w:r w:rsidRPr="009A748D">
              <w:rPr>
                <w:rFonts w:asciiTheme="minorHAnsi" w:hAnsiTheme="minorHAnsi" w:cstheme="minorHAnsi"/>
                <w:szCs w:val="20"/>
              </w:rPr>
              <w:t>Nakon što primi Potvrdu o preuzimanju, Izvođač će s Gradilišta ukloniti svu Mehanizaciju Izvođača, višak materijala, smeće</w:t>
            </w:r>
            <w:r w:rsidR="00F24231">
              <w:rPr>
                <w:rFonts w:asciiTheme="minorHAnsi" w:hAnsiTheme="minorHAnsi" w:cstheme="minorHAnsi"/>
                <w:szCs w:val="20"/>
              </w:rPr>
              <w:t>,</w:t>
            </w:r>
            <w:r w:rsidRPr="009A748D">
              <w:rPr>
                <w:rFonts w:asciiTheme="minorHAnsi" w:hAnsiTheme="minorHAnsi" w:cstheme="minorHAnsi"/>
                <w:szCs w:val="20"/>
              </w:rPr>
              <w:t xml:space="preserve"> otpad i Privremene radove.</w:t>
            </w:r>
          </w:p>
          <w:p w14:paraId="6A1A90CC" w14:textId="77777777" w:rsidR="00EA44F9" w:rsidRDefault="00EA44F9" w:rsidP="00F56F1C">
            <w:pPr>
              <w:rPr>
                <w:rFonts w:asciiTheme="minorHAnsi" w:hAnsiTheme="minorHAnsi" w:cstheme="minorHAnsi"/>
                <w:szCs w:val="20"/>
              </w:rPr>
            </w:pPr>
            <w:r w:rsidRPr="009A748D">
              <w:rPr>
                <w:rFonts w:asciiTheme="minorHAnsi" w:hAnsiTheme="minorHAnsi" w:cstheme="minorHAnsi"/>
                <w:szCs w:val="20"/>
              </w:rPr>
              <w:t>Ako sve to nije uklonjeno s Gradilišta u roku od 28 dana nakon što je Izvođač primio Potvrdu o preuzimanju, Naručitelj je ovlašten prodati ili na drugi način raspolagati svime što je ostalo na Gradilištu. Naručitelj ima pravo na plaćanje troškova koji nastanu s tim u vezi ili koji se mogu pripisati prodaji ili uređenju Gradilišta.</w:t>
            </w:r>
          </w:p>
          <w:p w14:paraId="33A53FA6" w14:textId="5F8E1DD0" w:rsidR="00EA44F9" w:rsidRPr="007333CF" w:rsidRDefault="00EA44F9" w:rsidP="00F56F1C">
            <w:pPr>
              <w:rPr>
                <w:rFonts w:asciiTheme="minorHAnsi" w:hAnsiTheme="minorHAnsi" w:cstheme="minorHAnsi"/>
                <w:i/>
                <w:szCs w:val="20"/>
              </w:rPr>
            </w:pPr>
            <w:r w:rsidRPr="009A748D">
              <w:rPr>
                <w:rFonts w:asciiTheme="minorHAnsi" w:hAnsiTheme="minorHAnsi" w:cstheme="minorHAnsi"/>
                <w:szCs w:val="20"/>
              </w:rPr>
              <w:t>Ostatak novca od prodaje isplatit će se izvođaču. Ako je taj iznos manji od troškova Naručitelja, Izvođač će mu platiti preostali dio.</w:t>
            </w:r>
          </w:p>
        </w:tc>
      </w:tr>
      <w:tr w:rsidR="00DC1E61" w:rsidRPr="00E34FCD" w14:paraId="1AF1B6D3" w14:textId="77777777" w:rsidTr="00821F9A">
        <w:tc>
          <w:tcPr>
            <w:tcW w:w="2080" w:type="dxa"/>
            <w:shd w:val="clear" w:color="auto" w:fill="auto"/>
          </w:tcPr>
          <w:p w14:paraId="4D552501" w14:textId="1AF670DB" w:rsidR="00DC1E61" w:rsidRDefault="00DC1E61" w:rsidP="00F56F1C">
            <w:pPr>
              <w:jc w:val="left"/>
              <w:rPr>
                <w:rFonts w:asciiTheme="minorHAnsi" w:hAnsiTheme="minorHAnsi" w:cstheme="minorHAnsi"/>
                <w:b/>
                <w:szCs w:val="20"/>
              </w:rPr>
            </w:pPr>
            <w:r>
              <w:rPr>
                <w:rFonts w:asciiTheme="minorHAnsi" w:hAnsiTheme="minorHAnsi" w:cstheme="minorHAnsi"/>
                <w:b/>
                <w:szCs w:val="20"/>
              </w:rPr>
              <w:t xml:space="preserve">11.12. </w:t>
            </w:r>
            <w:r w:rsidRPr="00DE203B">
              <w:rPr>
                <w:rFonts w:asciiTheme="minorHAnsi" w:hAnsiTheme="minorHAnsi" w:cstheme="minorHAnsi"/>
                <w:b/>
                <w:szCs w:val="20"/>
              </w:rPr>
              <w:t>Pregled Radova prije isteka Jamstvenog roka</w:t>
            </w:r>
          </w:p>
        </w:tc>
        <w:tc>
          <w:tcPr>
            <w:tcW w:w="282" w:type="dxa"/>
            <w:shd w:val="clear" w:color="auto" w:fill="auto"/>
          </w:tcPr>
          <w:p w14:paraId="5679636A" w14:textId="77777777" w:rsidR="00DC1E61" w:rsidRPr="00E34FCD" w:rsidRDefault="00DC1E61" w:rsidP="00F56F1C">
            <w:pPr>
              <w:pStyle w:val="Zaglavlje"/>
              <w:tabs>
                <w:tab w:val="clear" w:pos="4536"/>
                <w:tab w:val="clear" w:pos="9072"/>
              </w:tabs>
              <w:rPr>
                <w:rFonts w:asciiTheme="minorHAnsi" w:hAnsiTheme="minorHAnsi" w:cstheme="minorHAnsi"/>
                <w:lang w:val="hr-HR"/>
              </w:rPr>
            </w:pPr>
          </w:p>
        </w:tc>
        <w:tc>
          <w:tcPr>
            <w:tcW w:w="6711" w:type="dxa"/>
            <w:shd w:val="clear" w:color="auto" w:fill="auto"/>
          </w:tcPr>
          <w:p w14:paraId="24A1195F" w14:textId="77777777" w:rsidR="00DC1E61" w:rsidRDefault="00DC1E61" w:rsidP="00F56F1C">
            <w:pPr>
              <w:rPr>
                <w:rFonts w:asciiTheme="minorHAnsi" w:hAnsiTheme="minorHAnsi" w:cstheme="minorHAnsi"/>
                <w:i/>
              </w:rPr>
            </w:pPr>
            <w:r w:rsidRPr="00212545">
              <w:rPr>
                <w:rFonts w:asciiTheme="minorHAnsi" w:hAnsiTheme="minorHAnsi" w:cstheme="minorHAnsi"/>
                <w:i/>
              </w:rPr>
              <w:t>Dodaje se novi članak 11.12</w:t>
            </w:r>
            <w:r>
              <w:rPr>
                <w:rFonts w:asciiTheme="minorHAnsi" w:hAnsiTheme="minorHAnsi" w:cstheme="minorHAnsi"/>
                <w:i/>
              </w:rPr>
              <w:t>.</w:t>
            </w:r>
            <w:r w:rsidRPr="00212545">
              <w:rPr>
                <w:rFonts w:asciiTheme="minorHAnsi" w:hAnsiTheme="minorHAnsi" w:cstheme="minorHAnsi"/>
                <w:i/>
              </w:rPr>
              <w:t>:</w:t>
            </w:r>
          </w:p>
          <w:p w14:paraId="1A60BE0A" w14:textId="77777777" w:rsidR="00DC1E61" w:rsidRDefault="00DC1E61" w:rsidP="00F56F1C">
            <w:pPr>
              <w:rPr>
                <w:rFonts w:asciiTheme="minorHAnsi" w:hAnsiTheme="minorHAnsi" w:cstheme="minorHAnsi"/>
                <w:szCs w:val="20"/>
              </w:rPr>
            </w:pPr>
            <w:r w:rsidRPr="00DE203B">
              <w:rPr>
                <w:rFonts w:asciiTheme="minorHAnsi" w:hAnsiTheme="minorHAnsi" w:cstheme="minorHAnsi"/>
                <w:szCs w:val="20"/>
              </w:rPr>
              <w:t xml:space="preserve">Ovlašteni predstavnik Naručitelja će </w:t>
            </w:r>
            <w:r>
              <w:rPr>
                <w:rFonts w:asciiTheme="minorHAnsi" w:hAnsiTheme="minorHAnsi" w:cstheme="minorHAnsi"/>
                <w:szCs w:val="20"/>
              </w:rPr>
              <w:t>šest (</w:t>
            </w:r>
            <w:r w:rsidRPr="00DE203B">
              <w:rPr>
                <w:rFonts w:asciiTheme="minorHAnsi" w:hAnsiTheme="minorHAnsi" w:cstheme="minorHAnsi"/>
                <w:szCs w:val="20"/>
              </w:rPr>
              <w:t>6</w:t>
            </w:r>
            <w:r>
              <w:rPr>
                <w:rFonts w:asciiTheme="minorHAnsi" w:hAnsiTheme="minorHAnsi" w:cstheme="minorHAnsi"/>
                <w:szCs w:val="20"/>
              </w:rPr>
              <w:t>)</w:t>
            </w:r>
            <w:r w:rsidRPr="00DE203B">
              <w:rPr>
                <w:rFonts w:asciiTheme="minorHAnsi" w:hAnsiTheme="minorHAnsi" w:cstheme="minorHAnsi"/>
                <w:szCs w:val="20"/>
              </w:rPr>
              <w:t xml:space="preserve"> mjeseci prije isteka Jamstvenog roka za kvalitetu izvedenih radova provesti pregled kako bi utvrdio </w:t>
            </w:r>
            <w:r>
              <w:rPr>
                <w:rFonts w:asciiTheme="minorHAnsi" w:hAnsiTheme="minorHAnsi" w:cstheme="minorHAnsi"/>
                <w:szCs w:val="20"/>
              </w:rPr>
              <w:t>jesu</w:t>
            </w:r>
            <w:r w:rsidRPr="00DE203B">
              <w:rPr>
                <w:rFonts w:asciiTheme="minorHAnsi" w:hAnsiTheme="minorHAnsi" w:cstheme="minorHAnsi"/>
                <w:szCs w:val="20"/>
              </w:rPr>
              <w:t xml:space="preserve"> li </w:t>
            </w:r>
            <w:r>
              <w:rPr>
                <w:rFonts w:asciiTheme="minorHAnsi" w:hAnsiTheme="minorHAnsi" w:cstheme="minorHAnsi"/>
                <w:szCs w:val="20"/>
              </w:rPr>
              <w:t xml:space="preserve">otklonjeni </w:t>
            </w:r>
            <w:r w:rsidRPr="00DE203B">
              <w:rPr>
                <w:rFonts w:asciiTheme="minorHAnsi" w:hAnsiTheme="minorHAnsi" w:cstheme="minorHAnsi"/>
                <w:szCs w:val="20"/>
              </w:rPr>
              <w:t xml:space="preserve">svi nedostaci i štete </w:t>
            </w:r>
            <w:r>
              <w:rPr>
                <w:rFonts w:asciiTheme="minorHAnsi" w:hAnsiTheme="minorHAnsi" w:cstheme="minorHAnsi"/>
                <w:szCs w:val="20"/>
              </w:rPr>
              <w:t>za koje je odgovoran Izvođač,</w:t>
            </w:r>
            <w:r w:rsidRPr="00DE203B">
              <w:rPr>
                <w:rFonts w:asciiTheme="minorHAnsi" w:hAnsiTheme="minorHAnsi" w:cstheme="minorHAnsi"/>
                <w:szCs w:val="20"/>
              </w:rPr>
              <w:t xml:space="preserve"> te </w:t>
            </w:r>
            <w:r>
              <w:rPr>
                <w:rFonts w:asciiTheme="minorHAnsi" w:hAnsiTheme="minorHAnsi" w:cstheme="minorHAnsi"/>
                <w:szCs w:val="20"/>
              </w:rPr>
              <w:t xml:space="preserve">jesu </w:t>
            </w:r>
            <w:r w:rsidRPr="00DE203B">
              <w:rPr>
                <w:rFonts w:asciiTheme="minorHAnsi" w:hAnsiTheme="minorHAnsi" w:cstheme="minorHAnsi"/>
                <w:szCs w:val="20"/>
              </w:rPr>
              <w:t>li Radovi u istom stanju uporabivosti i funkcionalnosti kao na dan izdavanja Potvrde o preuzimanju Radova.</w:t>
            </w:r>
          </w:p>
          <w:p w14:paraId="24DED8FE" w14:textId="77777777" w:rsidR="00DC1E61" w:rsidRDefault="00DC1E61" w:rsidP="00F56F1C">
            <w:pPr>
              <w:rPr>
                <w:rFonts w:asciiTheme="minorHAnsi" w:hAnsiTheme="minorHAnsi" w:cstheme="minorHAnsi"/>
                <w:szCs w:val="20"/>
              </w:rPr>
            </w:pPr>
            <w:r w:rsidRPr="00DE203B">
              <w:rPr>
                <w:rFonts w:asciiTheme="minorHAnsi" w:hAnsiTheme="minorHAnsi" w:cstheme="minorHAnsi"/>
                <w:szCs w:val="20"/>
              </w:rPr>
              <w:t xml:space="preserve">Ako se tim pregledom utvrdi da </w:t>
            </w:r>
            <w:r>
              <w:rPr>
                <w:rFonts w:asciiTheme="minorHAnsi" w:hAnsiTheme="minorHAnsi" w:cstheme="minorHAnsi"/>
                <w:szCs w:val="20"/>
              </w:rPr>
              <w:t>uporabivost i funkcionalnost</w:t>
            </w:r>
            <w:r w:rsidRPr="00DE203B">
              <w:rPr>
                <w:rFonts w:asciiTheme="minorHAnsi" w:hAnsiTheme="minorHAnsi" w:cstheme="minorHAnsi"/>
                <w:szCs w:val="20"/>
              </w:rPr>
              <w:t xml:space="preserve"> Radov</w:t>
            </w:r>
            <w:r>
              <w:rPr>
                <w:rFonts w:asciiTheme="minorHAnsi" w:hAnsiTheme="minorHAnsi" w:cstheme="minorHAnsi"/>
                <w:szCs w:val="20"/>
              </w:rPr>
              <w:t>a</w:t>
            </w:r>
            <w:r w:rsidRPr="00DE203B">
              <w:rPr>
                <w:rFonts w:asciiTheme="minorHAnsi" w:hAnsiTheme="minorHAnsi" w:cstheme="minorHAnsi"/>
                <w:szCs w:val="20"/>
              </w:rPr>
              <w:t xml:space="preserve"> ni</w:t>
            </w:r>
            <w:r>
              <w:rPr>
                <w:rFonts w:asciiTheme="minorHAnsi" w:hAnsiTheme="minorHAnsi" w:cstheme="minorHAnsi"/>
                <w:szCs w:val="20"/>
              </w:rPr>
              <w:t>je</w:t>
            </w:r>
            <w:r w:rsidRPr="00DE203B">
              <w:rPr>
                <w:rFonts w:asciiTheme="minorHAnsi" w:hAnsiTheme="minorHAnsi" w:cstheme="minorHAnsi"/>
                <w:szCs w:val="20"/>
              </w:rPr>
              <w:t xml:space="preserve"> </w:t>
            </w:r>
            <w:r>
              <w:rPr>
                <w:rFonts w:asciiTheme="minorHAnsi" w:hAnsiTheme="minorHAnsi" w:cstheme="minorHAnsi"/>
                <w:szCs w:val="20"/>
              </w:rPr>
              <w:t xml:space="preserve">na razini </w:t>
            </w:r>
            <w:r w:rsidRPr="00DE203B">
              <w:rPr>
                <w:rFonts w:asciiTheme="minorHAnsi" w:hAnsiTheme="minorHAnsi" w:cstheme="minorHAnsi"/>
                <w:szCs w:val="20"/>
              </w:rPr>
              <w:t xml:space="preserve">uporabivosti i funkcionalnosti </w:t>
            </w:r>
            <w:r>
              <w:rPr>
                <w:rFonts w:asciiTheme="minorHAnsi" w:hAnsiTheme="minorHAnsi" w:cstheme="minorHAnsi"/>
                <w:szCs w:val="20"/>
              </w:rPr>
              <w:t>utvrđenoj</w:t>
            </w:r>
            <w:r w:rsidRPr="00DE203B">
              <w:rPr>
                <w:rFonts w:asciiTheme="minorHAnsi" w:hAnsiTheme="minorHAnsi" w:cstheme="minorHAnsi"/>
                <w:szCs w:val="20"/>
              </w:rPr>
              <w:t xml:space="preserve"> na dan izdavanja Potvrde o preuzimanju Radova, (osim trošenja izazvanog uobičajenom uporabom stvari) Naručitelj ima pravo, nakon što je Izvođaču dao rok ne dulji od 28 dana da ispravi nedostatke, sam izvesti ili naručiti izvođenje tih radova i troškove radova zajedno s troškovima naknadnog pregleda naplatiti aktivirajući Sredstvo osiguranja za otklanjanje nedostataka.</w:t>
            </w:r>
          </w:p>
          <w:p w14:paraId="09E7C15D" w14:textId="5FC65722" w:rsidR="00DC1E61" w:rsidRPr="007333CF" w:rsidRDefault="00DC1E61" w:rsidP="00F56F1C">
            <w:pPr>
              <w:rPr>
                <w:rFonts w:asciiTheme="minorHAnsi" w:hAnsiTheme="minorHAnsi" w:cstheme="minorHAnsi"/>
                <w:i/>
                <w:szCs w:val="20"/>
              </w:rPr>
            </w:pPr>
            <w:r w:rsidRPr="00DE203B">
              <w:rPr>
                <w:rFonts w:asciiTheme="minorHAnsi" w:hAnsiTheme="minorHAnsi" w:cstheme="minorHAnsi"/>
                <w:szCs w:val="20"/>
              </w:rPr>
              <w:t>Ako bi troškovi radova i troškovi pregleda premašivali iznos Sredstva osiguranja za otklanjanje nedostataka, Izvođač će na</w:t>
            </w:r>
            <w:r>
              <w:rPr>
                <w:rFonts w:asciiTheme="minorHAnsi" w:hAnsiTheme="minorHAnsi" w:cstheme="minorHAnsi"/>
                <w:szCs w:val="20"/>
              </w:rPr>
              <w:t>do</w:t>
            </w:r>
            <w:r w:rsidRPr="00DE203B">
              <w:rPr>
                <w:rFonts w:asciiTheme="minorHAnsi" w:hAnsiTheme="minorHAnsi" w:cstheme="minorHAnsi"/>
                <w:szCs w:val="20"/>
              </w:rPr>
              <w:t>knaditi preostale troškove Naručitelju.</w:t>
            </w:r>
          </w:p>
        </w:tc>
      </w:tr>
    </w:tbl>
    <w:p w14:paraId="4F59909D" w14:textId="737C41F7" w:rsidR="00821F9A" w:rsidRPr="00E34FCD" w:rsidRDefault="00821F9A" w:rsidP="00F56F1C">
      <w:pPr>
        <w:rPr>
          <w:rFonts w:asciiTheme="minorHAnsi" w:hAnsiTheme="minorHAnsi" w:cstheme="minorHAnsi"/>
        </w:rPr>
      </w:pPr>
    </w:p>
    <w:p w14:paraId="00FB8E94" w14:textId="4D998255" w:rsidR="007C593B" w:rsidRPr="00E34FCD" w:rsidRDefault="007C593B" w:rsidP="005B6AB2">
      <w:pPr>
        <w:rPr>
          <w:rFonts w:asciiTheme="minorHAnsi" w:hAnsiTheme="minorHAnsi" w:cstheme="minorHAnsi"/>
        </w:rPr>
      </w:pPr>
    </w:p>
    <w:p w14:paraId="1529C40F" w14:textId="4985238D" w:rsidR="007C593B" w:rsidRPr="0097413E" w:rsidRDefault="007C593B" w:rsidP="0097413E">
      <w:pPr>
        <w:pStyle w:val="Naslov1"/>
        <w:rPr>
          <w:rFonts w:asciiTheme="minorHAnsi" w:hAnsiTheme="minorHAnsi" w:cstheme="minorHAnsi"/>
        </w:rPr>
      </w:pPr>
      <w:bookmarkStart w:id="23" w:name="_Toc2002182"/>
      <w:r w:rsidRPr="00E34FCD">
        <w:rPr>
          <w:rFonts w:asciiTheme="minorHAnsi" w:hAnsiTheme="minorHAnsi" w:cstheme="minorHAnsi"/>
        </w:rPr>
        <w:t>Test nakon dovršetka</w:t>
      </w:r>
      <w:bookmarkEnd w:id="23"/>
      <w:r w:rsidRPr="00E34FCD">
        <w:rPr>
          <w:rFonts w:asciiTheme="minorHAnsi" w:eastAsia="Calibri" w:hAnsiTheme="minorHAnsi" w:cstheme="minorHAnsi"/>
          <w:i/>
          <w:sz w:val="20"/>
          <w:szCs w:val="22"/>
        </w:rPr>
        <w:t xml:space="preserve"> </w:t>
      </w:r>
      <w:r w:rsidRPr="00E34FCD">
        <w:rPr>
          <w:rFonts w:asciiTheme="minorHAnsi" w:eastAsia="Calibri" w:hAnsiTheme="minorHAnsi" w:cstheme="minorHAnsi"/>
          <w:i/>
          <w:sz w:val="20"/>
          <w:szCs w:val="22"/>
        </w:rPr>
        <w:tab/>
      </w:r>
      <w:r w:rsidR="0062230B">
        <w:rPr>
          <w:rFonts w:asciiTheme="minorHAnsi" w:eastAsia="Calibri" w:hAnsiTheme="minorHAnsi" w:cstheme="minorHAnsi"/>
          <w:i/>
          <w:sz w:val="20"/>
          <w:szCs w:val="22"/>
        </w:rPr>
        <w:tab/>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97413E" w14:paraId="1A991002" w14:textId="77777777" w:rsidTr="0097413E">
        <w:tc>
          <w:tcPr>
            <w:tcW w:w="4531" w:type="dxa"/>
          </w:tcPr>
          <w:p w14:paraId="2FBA5045" w14:textId="77777777" w:rsidR="0097413E" w:rsidRDefault="0097413E">
            <w:pPr>
              <w:spacing w:after="0" w:line="240" w:lineRule="auto"/>
              <w:jc w:val="left"/>
              <w:rPr>
                <w:rFonts w:asciiTheme="minorHAnsi" w:hAnsiTheme="minorHAnsi" w:cstheme="minorHAnsi"/>
              </w:rPr>
            </w:pPr>
          </w:p>
        </w:tc>
        <w:tc>
          <w:tcPr>
            <w:tcW w:w="4532" w:type="dxa"/>
          </w:tcPr>
          <w:p w14:paraId="19A6445B" w14:textId="13B1AA0C" w:rsidR="0097413E" w:rsidRDefault="0097413E">
            <w:pPr>
              <w:spacing w:after="0" w:line="240" w:lineRule="auto"/>
              <w:jc w:val="left"/>
              <w:rPr>
                <w:rFonts w:asciiTheme="minorHAnsi" w:hAnsiTheme="minorHAnsi" w:cstheme="minorHAnsi"/>
              </w:rPr>
            </w:pPr>
            <w:r w:rsidRPr="0097413E">
              <w:rPr>
                <w:rFonts w:asciiTheme="minorHAnsi" w:hAnsiTheme="minorHAnsi" w:cstheme="minorHAnsi"/>
                <w:i/>
                <w:szCs w:val="20"/>
              </w:rPr>
              <w:t>Članak 12. briše se u cijelosti</w:t>
            </w:r>
          </w:p>
        </w:tc>
      </w:tr>
    </w:tbl>
    <w:p w14:paraId="4AD34AFA" w14:textId="005D2CC4" w:rsidR="001A494F" w:rsidRPr="00E34FCD" w:rsidRDefault="00821F9A">
      <w:pPr>
        <w:spacing w:after="0" w:line="240" w:lineRule="auto"/>
        <w:jc w:val="left"/>
        <w:rPr>
          <w:rFonts w:asciiTheme="minorHAnsi" w:hAnsiTheme="minorHAnsi" w:cstheme="minorHAnsi"/>
        </w:rPr>
      </w:pPr>
      <w:r w:rsidRPr="00E34FCD">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6ABCCD92" w14:textId="77777777" w:rsidTr="00606294">
        <w:tc>
          <w:tcPr>
            <w:tcW w:w="5000" w:type="pct"/>
            <w:tcBorders>
              <w:top w:val="nil"/>
              <w:left w:val="nil"/>
              <w:bottom w:val="nil"/>
              <w:right w:val="nil"/>
            </w:tcBorders>
          </w:tcPr>
          <w:p w14:paraId="26F04611" w14:textId="76B2C7E2" w:rsidR="001A494F" w:rsidRPr="00E34FCD" w:rsidRDefault="001A494F">
            <w:pPr>
              <w:pStyle w:val="Naslov1"/>
              <w:numPr>
                <w:ilvl w:val="0"/>
                <w:numId w:val="50"/>
              </w:numPr>
              <w:rPr>
                <w:rFonts w:asciiTheme="minorHAnsi" w:hAnsiTheme="minorHAnsi" w:cstheme="minorHAnsi"/>
              </w:rPr>
            </w:pPr>
            <w:bookmarkStart w:id="24" w:name="_Toc2002183"/>
            <w:r w:rsidRPr="00E34FCD">
              <w:rPr>
                <w:rFonts w:asciiTheme="minorHAnsi" w:hAnsiTheme="minorHAnsi" w:cstheme="minorHAnsi"/>
              </w:rPr>
              <w:t>I</w:t>
            </w:r>
            <w:r w:rsidR="00F05BBE" w:rsidRPr="00E34FCD">
              <w:rPr>
                <w:rFonts w:asciiTheme="minorHAnsi" w:hAnsiTheme="minorHAnsi" w:cstheme="minorHAnsi"/>
              </w:rPr>
              <w:t>z</w:t>
            </w:r>
            <w:r w:rsidRPr="00E34FCD">
              <w:rPr>
                <w:rFonts w:asciiTheme="minorHAnsi" w:hAnsiTheme="minorHAnsi" w:cstheme="minorHAnsi"/>
              </w:rPr>
              <w:t>mjene i usklađenja</w:t>
            </w:r>
            <w:bookmarkEnd w:id="24"/>
          </w:p>
        </w:tc>
      </w:tr>
    </w:tbl>
    <w:p w14:paraId="68273A3F"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1A494F" w:rsidRPr="00E34FCD" w14:paraId="01A26F5B" w14:textId="77777777" w:rsidTr="001A494F">
        <w:tc>
          <w:tcPr>
            <w:tcW w:w="1951" w:type="dxa"/>
          </w:tcPr>
          <w:p w14:paraId="43F2656B" w14:textId="18DCDFAA" w:rsidR="001A494F" w:rsidRPr="00E34FCD" w:rsidRDefault="001A494F" w:rsidP="005B6AB2">
            <w:pPr>
              <w:jc w:val="left"/>
              <w:rPr>
                <w:rFonts w:asciiTheme="minorHAnsi" w:hAnsiTheme="minorHAnsi" w:cstheme="minorHAnsi"/>
                <w:b/>
              </w:rPr>
            </w:pPr>
            <w:r w:rsidRPr="00E34FCD">
              <w:rPr>
                <w:rFonts w:asciiTheme="minorHAnsi" w:hAnsiTheme="minorHAnsi" w:cstheme="minorHAnsi"/>
                <w:b/>
              </w:rPr>
              <w:t>13.7 Korekcije zbog izmjene u zakonodavstvu</w:t>
            </w:r>
          </w:p>
        </w:tc>
        <w:tc>
          <w:tcPr>
            <w:tcW w:w="284" w:type="dxa"/>
          </w:tcPr>
          <w:p w14:paraId="45298E3E" w14:textId="77777777" w:rsidR="001A494F" w:rsidRPr="00E34FCD" w:rsidRDefault="001A494F" w:rsidP="005B6AB2">
            <w:pPr>
              <w:jc w:val="center"/>
              <w:rPr>
                <w:rFonts w:asciiTheme="minorHAnsi" w:hAnsiTheme="minorHAnsi" w:cstheme="minorHAnsi"/>
                <w:b/>
                <w:bCs/>
              </w:rPr>
            </w:pPr>
          </w:p>
        </w:tc>
        <w:tc>
          <w:tcPr>
            <w:tcW w:w="7087" w:type="dxa"/>
          </w:tcPr>
          <w:p w14:paraId="6642A83A" w14:textId="77777777" w:rsidR="001A494F" w:rsidRPr="00E34FCD" w:rsidRDefault="001A494F">
            <w:pPr>
              <w:rPr>
                <w:rFonts w:asciiTheme="minorHAnsi" w:hAnsiTheme="minorHAnsi" w:cstheme="minorHAnsi"/>
                <w:i/>
              </w:rPr>
            </w:pPr>
            <w:r w:rsidRPr="00E34FCD">
              <w:rPr>
                <w:rFonts w:asciiTheme="minorHAnsi" w:hAnsiTheme="minorHAnsi" w:cstheme="minorHAnsi"/>
                <w:i/>
              </w:rPr>
              <w:t xml:space="preserve">Dodati novi stavak na kraju ovog Članka: </w:t>
            </w:r>
          </w:p>
          <w:p w14:paraId="263CB2C1" w14:textId="77777777" w:rsidR="001A494F" w:rsidRPr="00E34FCD" w:rsidRDefault="001A494F">
            <w:pPr>
              <w:rPr>
                <w:rFonts w:asciiTheme="minorHAnsi" w:hAnsiTheme="minorHAnsi" w:cstheme="minorHAnsi"/>
              </w:rPr>
            </w:pPr>
            <w:r w:rsidRPr="00E34FCD">
              <w:rPr>
                <w:rFonts w:asciiTheme="minorHAnsi" w:hAnsiTheme="minorHAnsi" w:cstheme="minorHAnsi"/>
              </w:rPr>
              <w:t>Bez obzira na naprijed navedeno, Izvođač neće imati pravo na Produljenje roka ukoliko je odgovarajuće zakašnjenje već bilo uzeto u račun u određivanju nekog prethodnog produljenja i takvi Troškovi se neće posebno platiti ako su oni već bili uzeti u račun u indeksiranju ulaznih podataka u „tablicu s podacima za korekciju" u skladu s Člankom 13.8 [Korekcija zbog promjene troškova].</w:t>
            </w:r>
          </w:p>
        </w:tc>
      </w:tr>
    </w:tbl>
    <w:p w14:paraId="4F96B659" w14:textId="77777777" w:rsidR="00606294" w:rsidRPr="00E34FCD" w:rsidRDefault="00606294" w:rsidP="00F56F1C">
      <w:pPr>
        <w:pStyle w:val="Zaglavlje"/>
        <w:tabs>
          <w:tab w:val="clear" w:pos="4536"/>
          <w:tab w:val="clear" w:pos="9072"/>
        </w:tabs>
        <w:spacing w:line="276" w:lineRule="auto"/>
        <w:rPr>
          <w:rFonts w:asciiTheme="minorHAnsi" w:hAnsiTheme="minorHAnsi" w:cstheme="minorHAnsi"/>
          <w:sz w:val="18"/>
          <w:lang w:val="hr-HR"/>
        </w:rPr>
      </w:pPr>
    </w:p>
    <w:tbl>
      <w:tblPr>
        <w:tblW w:w="9322" w:type="dxa"/>
        <w:tblLayout w:type="fixed"/>
        <w:tblLook w:val="0000" w:firstRow="0" w:lastRow="0" w:firstColumn="0" w:lastColumn="0" w:noHBand="0" w:noVBand="0"/>
      </w:tblPr>
      <w:tblGrid>
        <w:gridCol w:w="1951"/>
        <w:gridCol w:w="284"/>
        <w:gridCol w:w="7087"/>
      </w:tblGrid>
      <w:tr w:rsidR="0053757E" w:rsidRPr="00E34FCD" w14:paraId="17B35352" w14:textId="77777777" w:rsidTr="00695D83">
        <w:tc>
          <w:tcPr>
            <w:tcW w:w="1951" w:type="dxa"/>
          </w:tcPr>
          <w:p w14:paraId="0ED70A40" w14:textId="77777777" w:rsidR="000E7287" w:rsidRPr="00E34FCD" w:rsidRDefault="000E7287" w:rsidP="005B6AB2">
            <w:pPr>
              <w:jc w:val="left"/>
              <w:rPr>
                <w:rFonts w:asciiTheme="minorHAnsi" w:hAnsiTheme="minorHAnsi" w:cstheme="minorHAnsi"/>
                <w:b/>
              </w:rPr>
            </w:pPr>
            <w:r w:rsidRPr="00E34FCD">
              <w:rPr>
                <w:rFonts w:asciiTheme="minorHAnsi" w:hAnsiTheme="minorHAnsi" w:cstheme="minorHAnsi"/>
                <w:b/>
              </w:rPr>
              <w:t>13.9 Dodatak ugovoru</w:t>
            </w:r>
          </w:p>
        </w:tc>
        <w:tc>
          <w:tcPr>
            <w:tcW w:w="284" w:type="dxa"/>
          </w:tcPr>
          <w:p w14:paraId="6AB0F26B" w14:textId="77777777" w:rsidR="000E7287" w:rsidRPr="00E34FCD" w:rsidRDefault="000E7287" w:rsidP="005B6AB2">
            <w:pPr>
              <w:jc w:val="center"/>
              <w:rPr>
                <w:rFonts w:asciiTheme="minorHAnsi" w:hAnsiTheme="minorHAnsi" w:cstheme="minorHAnsi"/>
                <w:b/>
                <w:bCs/>
              </w:rPr>
            </w:pPr>
          </w:p>
        </w:tc>
        <w:tc>
          <w:tcPr>
            <w:tcW w:w="7087" w:type="dxa"/>
          </w:tcPr>
          <w:p w14:paraId="2150E36A" w14:textId="27A8F40F" w:rsidR="000E7287" w:rsidRPr="00E34FCD" w:rsidRDefault="000E7287">
            <w:pPr>
              <w:rPr>
                <w:rFonts w:asciiTheme="minorHAnsi" w:hAnsiTheme="minorHAnsi" w:cstheme="minorHAnsi"/>
                <w:i/>
              </w:rPr>
            </w:pPr>
            <w:r w:rsidRPr="00E34FCD">
              <w:rPr>
                <w:rFonts w:asciiTheme="minorHAnsi" w:hAnsiTheme="minorHAnsi" w:cstheme="minorHAnsi"/>
                <w:i/>
              </w:rPr>
              <w:t>Doda</w:t>
            </w:r>
            <w:r w:rsidR="000162E2" w:rsidRPr="00E34FCD">
              <w:rPr>
                <w:rFonts w:asciiTheme="minorHAnsi" w:hAnsiTheme="minorHAnsi" w:cstheme="minorHAnsi"/>
                <w:i/>
              </w:rPr>
              <w:t xml:space="preserve">je se </w:t>
            </w:r>
            <w:r w:rsidRPr="00E34FCD">
              <w:rPr>
                <w:rFonts w:asciiTheme="minorHAnsi" w:hAnsiTheme="minorHAnsi" w:cstheme="minorHAnsi"/>
                <w:i/>
              </w:rPr>
              <w:t>članak</w:t>
            </w:r>
            <w:r w:rsidR="000162E2" w:rsidRPr="00E34FCD">
              <w:rPr>
                <w:rFonts w:asciiTheme="minorHAnsi" w:hAnsiTheme="minorHAnsi" w:cstheme="minorHAnsi"/>
                <w:i/>
              </w:rPr>
              <w:t xml:space="preserve"> 13.9</w:t>
            </w:r>
            <w:r w:rsidRPr="00E34FCD">
              <w:rPr>
                <w:rFonts w:asciiTheme="minorHAnsi" w:hAnsiTheme="minorHAnsi" w:cstheme="minorHAnsi"/>
                <w:i/>
              </w:rPr>
              <w:t>:</w:t>
            </w:r>
          </w:p>
          <w:p w14:paraId="2FC7922A" w14:textId="1555F863" w:rsidR="000E7287" w:rsidRPr="00E34FCD" w:rsidRDefault="000E7287">
            <w:pPr>
              <w:rPr>
                <w:rFonts w:asciiTheme="minorHAnsi" w:hAnsiTheme="minorHAnsi" w:cstheme="minorHAnsi"/>
              </w:rPr>
            </w:pPr>
            <w:r w:rsidRPr="00E34FCD">
              <w:rPr>
                <w:rFonts w:asciiTheme="minorHAnsi" w:hAnsiTheme="minorHAnsi" w:cstheme="minorHAnsi"/>
              </w:rPr>
              <w:t xml:space="preserve">Ukoliko za vrijeme važenja ovog Sporazuma dođe do potrebe </w:t>
            </w:r>
            <w:r w:rsidR="00BD39E4">
              <w:rPr>
                <w:rFonts w:asciiTheme="minorHAnsi" w:hAnsiTheme="minorHAnsi" w:cstheme="minorHAnsi"/>
              </w:rPr>
              <w:t>povećanja Prihvaćenog ugovornog iznosa</w:t>
            </w:r>
            <w:r w:rsidRPr="00E34FCD">
              <w:rPr>
                <w:rFonts w:asciiTheme="minorHAnsi" w:hAnsiTheme="minorHAnsi" w:cstheme="minorHAnsi"/>
              </w:rPr>
              <w:t xml:space="preserve">, ugovorne strane suglasne su da će zaključiti dodatak ovom </w:t>
            </w:r>
            <w:r w:rsidR="008C4508">
              <w:rPr>
                <w:rFonts w:asciiTheme="minorHAnsi" w:hAnsiTheme="minorHAnsi" w:cstheme="minorHAnsi"/>
              </w:rPr>
              <w:t xml:space="preserve">Ugovoru </w:t>
            </w:r>
            <w:r w:rsidR="00BD39E4">
              <w:rPr>
                <w:rFonts w:asciiTheme="minorHAnsi" w:hAnsiTheme="minorHAnsi" w:cstheme="minorHAnsi"/>
              </w:rPr>
              <w:t>sukladno odredbama čl. 314-320 Zakona o javnoj nabavi (NN 120/2016)</w:t>
            </w:r>
            <w:r w:rsidRPr="00E34FCD">
              <w:rPr>
                <w:rFonts w:asciiTheme="minorHAnsi" w:hAnsiTheme="minorHAnsi" w:cstheme="minorHAnsi"/>
              </w:rPr>
              <w:t>. Povećanje vrijednosti i</w:t>
            </w:r>
            <w:r w:rsidR="0001388C" w:rsidRPr="00E34FCD">
              <w:rPr>
                <w:rFonts w:asciiTheme="minorHAnsi" w:hAnsiTheme="minorHAnsi" w:cstheme="minorHAnsi"/>
              </w:rPr>
              <w:t>z</w:t>
            </w:r>
            <w:r w:rsidRPr="00E34FCD">
              <w:rPr>
                <w:rFonts w:asciiTheme="minorHAnsi" w:hAnsiTheme="minorHAnsi" w:cstheme="minorHAnsi"/>
              </w:rPr>
              <w:t xml:space="preserve"> st. 1. ovog članka može nastati pod slijedećim uvjetima:</w:t>
            </w:r>
          </w:p>
          <w:p w14:paraId="163F3206" w14:textId="3E6404B1" w:rsidR="000E7287" w:rsidRPr="00E34FCD" w:rsidRDefault="000E7287">
            <w:pPr>
              <w:pStyle w:val="Odlomakpopisa"/>
              <w:numPr>
                <w:ilvl w:val="0"/>
                <w:numId w:val="43"/>
              </w:numPr>
              <w:spacing w:after="120"/>
              <w:ind w:left="714" w:hanging="357"/>
              <w:rPr>
                <w:rFonts w:asciiTheme="minorHAnsi" w:hAnsiTheme="minorHAnsi" w:cstheme="minorHAnsi"/>
              </w:rPr>
            </w:pPr>
            <w:r w:rsidRPr="00E34FCD">
              <w:rPr>
                <w:rFonts w:asciiTheme="minorHAnsi" w:hAnsiTheme="minorHAnsi" w:cstheme="minorHAnsi"/>
              </w:rPr>
              <w:t>zbog potrebe izvođenja hitnih nepredviđenih radova na osiguranju stabilnosti objekata ili sprječavanju nastanka štete,</w:t>
            </w:r>
            <w:r w:rsidR="00BD39E4" w:rsidRPr="00F560FC">
              <w:rPr>
                <w:rFonts w:asciiTheme="minorHAnsi" w:hAnsiTheme="minorHAnsi" w:cstheme="minorHAnsi"/>
              </w:rPr>
              <w:t xml:space="preserve"> a za koje nije odgovoran Izvođač,</w:t>
            </w:r>
            <w:r w:rsidR="00BD39E4" w:rsidRPr="00E34FCD">
              <w:rPr>
                <w:rFonts w:asciiTheme="minorHAnsi" w:hAnsiTheme="minorHAnsi" w:cstheme="minorHAnsi"/>
              </w:rPr>
              <w:t xml:space="preserve"> </w:t>
            </w:r>
            <w:r w:rsidRPr="00E34FCD">
              <w:rPr>
                <w:rFonts w:asciiTheme="minorHAnsi" w:hAnsiTheme="minorHAnsi" w:cstheme="minorHAnsi"/>
              </w:rPr>
              <w:t xml:space="preserve">sukladno odredbi članka 624. </w:t>
            </w:r>
            <w:r w:rsidR="00695D83" w:rsidRPr="00E34FCD">
              <w:rPr>
                <w:rFonts w:asciiTheme="minorHAnsi" w:hAnsiTheme="minorHAnsi" w:cstheme="minorHAnsi"/>
              </w:rPr>
              <w:t xml:space="preserve">važećeg </w:t>
            </w:r>
            <w:r w:rsidRPr="00E34FCD">
              <w:rPr>
                <w:rFonts w:asciiTheme="minorHAnsi" w:hAnsiTheme="minorHAnsi" w:cstheme="minorHAnsi"/>
              </w:rPr>
              <w:t>Zakona o obveznim odnosima</w:t>
            </w:r>
            <w:r w:rsidR="00437FC7">
              <w:rPr>
                <w:rFonts w:asciiTheme="minorHAnsi" w:hAnsiTheme="minorHAnsi" w:cstheme="minorHAnsi"/>
              </w:rPr>
              <w:t>,</w:t>
            </w:r>
          </w:p>
          <w:p w14:paraId="116EBEB7" w14:textId="0090E9AA" w:rsidR="000E7287" w:rsidRPr="00E34FCD" w:rsidRDefault="000E7287">
            <w:pPr>
              <w:pStyle w:val="Odlomakpopisa"/>
              <w:numPr>
                <w:ilvl w:val="0"/>
                <w:numId w:val="43"/>
              </w:numPr>
              <w:spacing w:after="0"/>
              <w:ind w:left="714" w:hanging="357"/>
              <w:rPr>
                <w:rFonts w:asciiTheme="minorHAnsi" w:eastAsiaTheme="minorEastAsia" w:hAnsiTheme="minorHAnsi" w:cstheme="minorHAnsi"/>
              </w:rPr>
            </w:pPr>
            <w:r w:rsidRPr="00E34FCD">
              <w:rPr>
                <w:rFonts w:asciiTheme="minorHAnsi" w:hAnsiTheme="minorHAnsi" w:cstheme="minorHAnsi"/>
              </w:rPr>
              <w:t xml:space="preserve">zbog potrebe izvođenja </w:t>
            </w:r>
            <w:r w:rsidRPr="00E34FCD">
              <w:rPr>
                <w:rFonts w:asciiTheme="minorHAnsi" w:eastAsiaTheme="minorEastAsia" w:hAnsiTheme="minorHAnsi" w:cstheme="minorHAnsi"/>
              </w:rPr>
              <w:t>dodatnih nepredviđenih radova, koji nisu bili o</w:t>
            </w:r>
            <w:r w:rsidR="00871EDD" w:rsidRPr="00E34FCD">
              <w:rPr>
                <w:rFonts w:asciiTheme="minorHAnsi" w:eastAsiaTheme="minorEastAsia" w:hAnsiTheme="minorHAnsi" w:cstheme="minorHAnsi"/>
              </w:rPr>
              <w:t>pisani u Zahtjevima naručitelja</w:t>
            </w:r>
            <w:r w:rsidRPr="00E34FCD">
              <w:rPr>
                <w:rFonts w:asciiTheme="minorHAnsi" w:eastAsiaTheme="minorEastAsia" w:hAnsiTheme="minorHAnsi" w:cstheme="minorHAnsi"/>
              </w:rPr>
              <w:t xml:space="preserve"> koji su prilog ovom Sporazumu, ali su isti neraskidivo povezani i predstavljaju isti predmet nabave (istu tehničku, tehnološku, oblikovnu ili funkcionalnu cjelinu) kao radovi navedeni u Zahtjevima naručitelja i prijeko su potrebni za izvršenje predmeta ovog Ugovora,</w:t>
            </w:r>
          </w:p>
          <w:p w14:paraId="60971E3D" w14:textId="6FDE1D6A" w:rsidR="000E7287" w:rsidRDefault="00DC6C58">
            <w:pPr>
              <w:pStyle w:val="t-9-8"/>
              <w:numPr>
                <w:ilvl w:val="0"/>
                <w:numId w:val="43"/>
              </w:numPr>
              <w:spacing w:before="0" w:beforeAutospacing="0" w:after="0" w:afterAutospacing="0" w:line="276" w:lineRule="auto"/>
              <w:ind w:left="714" w:hanging="357"/>
              <w:jc w:val="both"/>
              <w:rPr>
                <w:rFonts w:asciiTheme="minorHAnsi" w:eastAsiaTheme="minorEastAsia" w:hAnsiTheme="minorHAnsi" w:cstheme="minorHAnsi"/>
                <w:sz w:val="20"/>
                <w:szCs w:val="22"/>
                <w:lang w:eastAsia="en-US"/>
              </w:rPr>
            </w:pPr>
            <w:r>
              <w:rPr>
                <w:rFonts w:asciiTheme="minorHAnsi" w:eastAsiaTheme="minorEastAsia" w:hAnsiTheme="minorHAnsi" w:cstheme="minorHAnsi"/>
                <w:sz w:val="20"/>
                <w:szCs w:val="22"/>
                <w:lang w:eastAsia="en-US"/>
              </w:rPr>
              <w:t>slijedom bilo koje osnove prema ostalim odredbama Ugovora koje reguliraju plaćanja dodatnih troškova Izvođaču</w:t>
            </w:r>
            <w:r w:rsidR="000E7287" w:rsidRPr="00E34FCD">
              <w:rPr>
                <w:rFonts w:asciiTheme="minorHAnsi" w:eastAsiaTheme="minorEastAsia" w:hAnsiTheme="minorHAnsi" w:cstheme="minorHAnsi"/>
                <w:sz w:val="20"/>
                <w:szCs w:val="22"/>
                <w:lang w:eastAsia="en-US"/>
              </w:rPr>
              <w:t>.</w:t>
            </w:r>
          </w:p>
          <w:p w14:paraId="371B6006" w14:textId="77777777" w:rsidR="007F3FFC" w:rsidRDefault="007F3FFC" w:rsidP="0016003A">
            <w:pPr>
              <w:pStyle w:val="t-9-8"/>
              <w:spacing w:before="0" w:beforeAutospacing="0" w:after="0" w:afterAutospacing="0" w:line="276" w:lineRule="auto"/>
              <w:jc w:val="both"/>
              <w:rPr>
                <w:rFonts w:asciiTheme="minorHAnsi" w:eastAsiaTheme="minorEastAsia" w:hAnsiTheme="minorHAnsi" w:cstheme="minorHAnsi"/>
                <w:sz w:val="20"/>
                <w:szCs w:val="22"/>
                <w:lang w:eastAsia="en-US"/>
              </w:rPr>
            </w:pPr>
          </w:p>
          <w:p w14:paraId="569934C3" w14:textId="47940213" w:rsidR="00864911" w:rsidRDefault="0016003A" w:rsidP="00864911">
            <w:pPr>
              <w:pStyle w:val="t-9-8"/>
              <w:spacing w:before="0" w:beforeAutospacing="0" w:after="0" w:afterAutospacing="0" w:line="276" w:lineRule="auto"/>
              <w:jc w:val="both"/>
              <w:rPr>
                <w:rFonts w:asciiTheme="minorHAnsi" w:eastAsiaTheme="minorEastAsia" w:hAnsiTheme="minorHAnsi" w:cstheme="minorHAnsi"/>
                <w:sz w:val="20"/>
                <w:szCs w:val="22"/>
                <w:lang w:eastAsia="en-US"/>
              </w:rPr>
            </w:pPr>
            <w:r>
              <w:rPr>
                <w:rFonts w:asciiTheme="minorHAnsi" w:eastAsiaTheme="minorEastAsia" w:hAnsiTheme="minorHAnsi" w:cstheme="minorHAnsi"/>
                <w:sz w:val="20"/>
                <w:szCs w:val="22"/>
                <w:lang w:eastAsia="en-US"/>
              </w:rPr>
              <w:t>Ugovorne strane sklopiti će dodatak Ugovoru u slučaju nastupanja</w:t>
            </w:r>
            <w:r w:rsidR="00F126B0">
              <w:rPr>
                <w:rFonts w:asciiTheme="minorHAnsi" w:eastAsiaTheme="minorEastAsia" w:hAnsiTheme="minorHAnsi" w:cstheme="minorHAnsi"/>
                <w:sz w:val="20"/>
                <w:szCs w:val="22"/>
                <w:lang w:eastAsia="en-US"/>
              </w:rPr>
              <w:t xml:space="preserve"> bilo koje</w:t>
            </w:r>
            <w:r>
              <w:rPr>
                <w:rFonts w:asciiTheme="minorHAnsi" w:eastAsiaTheme="minorEastAsia" w:hAnsiTheme="minorHAnsi" w:cstheme="minorHAnsi"/>
                <w:sz w:val="20"/>
                <w:szCs w:val="22"/>
                <w:lang w:eastAsia="en-US"/>
              </w:rPr>
              <w:t xml:space="preserve"> okolnosti iz </w:t>
            </w:r>
            <w:r w:rsidR="00896583">
              <w:rPr>
                <w:rFonts w:asciiTheme="minorHAnsi" w:eastAsiaTheme="minorEastAsia" w:hAnsiTheme="minorHAnsi" w:cstheme="minorHAnsi"/>
                <w:sz w:val="20"/>
                <w:szCs w:val="22"/>
                <w:lang w:eastAsia="en-US"/>
              </w:rPr>
              <w:t>šestog stavka</w:t>
            </w:r>
            <w:r>
              <w:rPr>
                <w:rFonts w:asciiTheme="minorHAnsi" w:eastAsiaTheme="minorEastAsia" w:hAnsiTheme="minorHAnsi" w:cstheme="minorHAnsi"/>
                <w:sz w:val="20"/>
                <w:szCs w:val="22"/>
                <w:lang w:eastAsia="en-US"/>
              </w:rPr>
              <w:t xml:space="preserve"> članka 4.4, te u slučaju produžetka Roka dovršetka po bilo kojoj osnovi. </w:t>
            </w:r>
          </w:p>
          <w:p w14:paraId="0C1D6452" w14:textId="77777777" w:rsidR="0016003A" w:rsidRDefault="0016003A" w:rsidP="00864911">
            <w:pPr>
              <w:pStyle w:val="t-9-8"/>
              <w:spacing w:before="0" w:beforeAutospacing="0" w:after="0" w:afterAutospacing="0" w:line="276" w:lineRule="auto"/>
              <w:jc w:val="both"/>
              <w:rPr>
                <w:rFonts w:asciiTheme="minorHAnsi" w:eastAsiaTheme="minorEastAsia" w:hAnsiTheme="minorHAnsi" w:cstheme="minorHAnsi"/>
                <w:sz w:val="20"/>
                <w:szCs w:val="22"/>
                <w:lang w:eastAsia="en-US"/>
              </w:rPr>
            </w:pPr>
          </w:p>
          <w:p w14:paraId="4B8DBDB3" w14:textId="120113E7" w:rsidR="000E7287" w:rsidRPr="00E34FCD" w:rsidRDefault="000E7287">
            <w:pPr>
              <w:rPr>
                <w:rFonts w:asciiTheme="minorHAnsi" w:hAnsiTheme="minorHAnsi" w:cstheme="minorHAnsi"/>
                <w:i/>
              </w:rPr>
            </w:pPr>
          </w:p>
        </w:tc>
      </w:tr>
    </w:tbl>
    <w:p w14:paraId="61899535" w14:textId="179DB815" w:rsidR="00C019ED" w:rsidRDefault="006E4A59" w:rsidP="00864911">
      <w:pPr>
        <w:pStyle w:val="Zaglavlje"/>
        <w:tabs>
          <w:tab w:val="clear" w:pos="4536"/>
          <w:tab w:val="clear" w:pos="9072"/>
        </w:tabs>
        <w:spacing w:line="276" w:lineRule="auto"/>
        <w:rPr>
          <w:rFonts w:asciiTheme="minorHAnsi" w:hAnsiTheme="minorHAnsi" w:cstheme="minorHAnsi"/>
          <w:lang w:val="hr-HR"/>
        </w:rPr>
      </w:pPr>
      <w:r>
        <w:rPr>
          <w:rFonts w:asciiTheme="minorHAnsi" w:hAnsiTheme="minorHAnsi" w:cstheme="minorHAnsi"/>
          <w:lang w:val="hr-HR"/>
        </w:rPr>
        <w:tab/>
      </w:r>
      <w:r>
        <w:rPr>
          <w:rFonts w:asciiTheme="minorHAnsi" w:hAnsiTheme="minorHAnsi" w:cstheme="minorHAnsi"/>
          <w:lang w:val="hr-HR"/>
        </w:rPr>
        <w:tab/>
      </w:r>
      <w:r>
        <w:rPr>
          <w:rFonts w:asciiTheme="minorHAnsi" w:hAnsiTheme="minorHAnsi" w:cstheme="minorHAnsi"/>
          <w:lang w:val="hr-HR"/>
        </w:rPr>
        <w:tab/>
      </w:r>
    </w:p>
    <w:p w14:paraId="0F1E4730" w14:textId="111483B0" w:rsidR="001A494F" w:rsidRPr="00C019ED" w:rsidRDefault="00C019ED" w:rsidP="00C019ED">
      <w:pPr>
        <w:spacing w:after="0" w:line="240" w:lineRule="auto"/>
        <w:jc w:val="left"/>
        <w:rPr>
          <w:rFonts w:asciiTheme="minorHAnsi" w:hAnsiTheme="minorHAnsi" w:cstheme="minorHAnsi"/>
          <w:szCs w:val="20"/>
          <w:lang w:eastAsia="sl-SI"/>
        </w:rPr>
      </w:pPr>
      <w:r>
        <w:rPr>
          <w:rFonts w:asciiTheme="minorHAnsi" w:hAnsiTheme="minorHAnsi"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5BAFFBEA" w14:textId="77777777" w:rsidTr="00606294">
        <w:tc>
          <w:tcPr>
            <w:tcW w:w="5000" w:type="pct"/>
            <w:tcBorders>
              <w:top w:val="nil"/>
              <w:left w:val="nil"/>
              <w:bottom w:val="nil"/>
              <w:right w:val="nil"/>
            </w:tcBorders>
          </w:tcPr>
          <w:p w14:paraId="762DF229" w14:textId="72099A9C" w:rsidR="001A494F" w:rsidRPr="00E34FCD" w:rsidRDefault="001A494F">
            <w:pPr>
              <w:pStyle w:val="Naslov1"/>
              <w:rPr>
                <w:rFonts w:asciiTheme="minorHAnsi" w:hAnsiTheme="minorHAnsi" w:cstheme="minorHAnsi"/>
              </w:rPr>
            </w:pPr>
            <w:bookmarkStart w:id="25" w:name="_Toc2002184"/>
            <w:r w:rsidRPr="00E34FCD">
              <w:rPr>
                <w:rFonts w:asciiTheme="minorHAnsi" w:hAnsiTheme="minorHAnsi" w:cstheme="minorHAnsi"/>
              </w:rPr>
              <w:t>Ugovorna cijena i plaćanje</w:t>
            </w:r>
            <w:bookmarkEnd w:id="25"/>
          </w:p>
        </w:tc>
      </w:tr>
    </w:tbl>
    <w:p w14:paraId="096024F1" w14:textId="77777777" w:rsidR="001A494F" w:rsidRPr="00E34FCD" w:rsidRDefault="001A494F" w:rsidP="00F56F1C">
      <w:pPr>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1A494F" w:rsidRPr="00E34FCD" w14:paraId="23EBED21" w14:textId="77777777" w:rsidTr="001A494F">
        <w:tc>
          <w:tcPr>
            <w:tcW w:w="1951" w:type="dxa"/>
          </w:tcPr>
          <w:p w14:paraId="4875D85D" w14:textId="77777777" w:rsidR="001A494F" w:rsidRPr="00E34FCD" w:rsidRDefault="00951A3C" w:rsidP="005B6AB2">
            <w:pPr>
              <w:jc w:val="left"/>
              <w:rPr>
                <w:rFonts w:asciiTheme="minorHAnsi" w:hAnsiTheme="minorHAnsi" w:cstheme="minorHAnsi"/>
                <w:b/>
              </w:rPr>
            </w:pPr>
            <w:r w:rsidRPr="00E34FCD">
              <w:rPr>
                <w:rFonts w:asciiTheme="minorHAnsi" w:hAnsiTheme="minorHAnsi" w:cstheme="minorHAnsi"/>
                <w:b/>
              </w:rPr>
              <w:t>14.1. Ugovorna cijena</w:t>
            </w:r>
          </w:p>
        </w:tc>
        <w:tc>
          <w:tcPr>
            <w:tcW w:w="284" w:type="dxa"/>
          </w:tcPr>
          <w:p w14:paraId="6BFA4512" w14:textId="77777777" w:rsidR="001A494F" w:rsidRPr="00E34FCD" w:rsidRDefault="001A494F" w:rsidP="005B6AB2">
            <w:pPr>
              <w:jc w:val="center"/>
              <w:rPr>
                <w:rFonts w:asciiTheme="minorHAnsi" w:hAnsiTheme="minorHAnsi" w:cstheme="minorHAnsi"/>
                <w:b/>
                <w:bCs/>
              </w:rPr>
            </w:pPr>
          </w:p>
        </w:tc>
        <w:tc>
          <w:tcPr>
            <w:tcW w:w="7087" w:type="dxa"/>
          </w:tcPr>
          <w:p w14:paraId="7B38A2D8" w14:textId="73B5CDE6" w:rsidR="00951A3C" w:rsidRPr="00E34FCD" w:rsidRDefault="00951A3C">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 xml:space="preserve">U Članku 14.1. </w:t>
            </w:r>
            <w:r w:rsidR="003359AA">
              <w:rPr>
                <w:rFonts w:asciiTheme="minorHAnsi" w:hAnsiTheme="minorHAnsi" w:cstheme="minorHAnsi"/>
                <w:i/>
                <w:szCs w:val="22"/>
              </w:rPr>
              <w:t>na kraju</w:t>
            </w:r>
            <w:r w:rsidRPr="00E34FCD">
              <w:rPr>
                <w:rFonts w:asciiTheme="minorHAnsi" w:hAnsiTheme="minorHAnsi" w:cstheme="minorHAnsi"/>
                <w:i/>
                <w:szCs w:val="22"/>
              </w:rPr>
              <w:t xml:space="preserve"> </w:t>
            </w:r>
            <w:r w:rsidR="003359AA" w:rsidRPr="00E34FCD">
              <w:rPr>
                <w:rFonts w:asciiTheme="minorHAnsi" w:hAnsiTheme="minorHAnsi" w:cstheme="minorHAnsi"/>
                <w:i/>
                <w:szCs w:val="22"/>
              </w:rPr>
              <w:t>točk</w:t>
            </w:r>
            <w:r w:rsidR="003359AA">
              <w:rPr>
                <w:rFonts w:asciiTheme="minorHAnsi" w:hAnsiTheme="minorHAnsi" w:cstheme="minorHAnsi"/>
                <w:i/>
                <w:szCs w:val="22"/>
              </w:rPr>
              <w:t>e</w:t>
            </w:r>
            <w:r w:rsidR="003359AA" w:rsidRPr="00E34FCD">
              <w:rPr>
                <w:rFonts w:asciiTheme="minorHAnsi" w:hAnsiTheme="minorHAnsi" w:cstheme="minorHAnsi"/>
                <w:i/>
                <w:szCs w:val="22"/>
              </w:rPr>
              <w:t xml:space="preserve"> </w:t>
            </w:r>
            <w:r w:rsidRPr="00E34FCD">
              <w:rPr>
                <w:rFonts w:asciiTheme="minorHAnsi" w:hAnsiTheme="minorHAnsi" w:cstheme="minorHAnsi"/>
                <w:i/>
                <w:szCs w:val="22"/>
              </w:rPr>
              <w:t xml:space="preserve">(a) </w:t>
            </w:r>
            <w:r w:rsidR="003359AA">
              <w:rPr>
                <w:rFonts w:asciiTheme="minorHAnsi" w:hAnsiTheme="minorHAnsi" w:cstheme="minorHAnsi"/>
                <w:i/>
                <w:szCs w:val="22"/>
              </w:rPr>
              <w:t>dadati</w:t>
            </w:r>
            <w:r w:rsidRPr="00E34FCD">
              <w:rPr>
                <w:rFonts w:asciiTheme="minorHAnsi" w:hAnsiTheme="minorHAnsi" w:cstheme="minorHAnsi"/>
                <w:i/>
                <w:szCs w:val="22"/>
              </w:rPr>
              <w:t>:</w:t>
            </w:r>
          </w:p>
          <w:p w14:paraId="46CC3A78" w14:textId="58CE0545" w:rsidR="001A494F" w:rsidRPr="00E34FCD" w:rsidRDefault="003359AA">
            <w:pPr>
              <w:pStyle w:val="Tekstkomentara"/>
              <w:numPr>
                <w:ilvl w:val="0"/>
                <w:numId w:val="38"/>
              </w:numPr>
              <w:spacing w:before="0" w:line="276" w:lineRule="auto"/>
              <w:jc w:val="both"/>
              <w:rPr>
                <w:rFonts w:asciiTheme="minorHAnsi" w:hAnsiTheme="minorHAnsi" w:cstheme="minorHAnsi"/>
                <w:szCs w:val="22"/>
              </w:rPr>
            </w:pPr>
            <w:r>
              <w:rPr>
                <w:rFonts w:asciiTheme="minorHAnsi" w:hAnsiTheme="minorHAnsi" w:cstheme="minorHAnsi"/>
                <w:szCs w:val="22"/>
              </w:rPr>
              <w:t>Prihvaćeni ugovorni iznos</w:t>
            </w:r>
            <w:r w:rsidR="000E7287" w:rsidRPr="00F96A2D">
              <w:rPr>
                <w:rFonts w:asciiTheme="minorHAnsi" w:hAnsiTheme="minorHAnsi" w:cstheme="minorHAnsi"/>
                <w:szCs w:val="22"/>
              </w:rPr>
              <w:t xml:space="preserve"> iz članka 4. Sporazuma nepromjenjiv je za cijelo vrijeme trajanja Ugovora i bit</w:t>
            </w:r>
            <w:r w:rsidR="00627630" w:rsidRPr="00F96A2D">
              <w:rPr>
                <w:rFonts w:asciiTheme="minorHAnsi" w:hAnsiTheme="minorHAnsi" w:cstheme="minorHAnsi"/>
                <w:szCs w:val="22"/>
              </w:rPr>
              <w:t xml:space="preserve"> </w:t>
            </w:r>
            <w:r w:rsidR="000E7287" w:rsidRPr="00F96A2D">
              <w:rPr>
                <w:rFonts w:asciiTheme="minorHAnsi" w:hAnsiTheme="minorHAnsi" w:cstheme="minorHAnsi"/>
                <w:szCs w:val="22"/>
              </w:rPr>
              <w:t xml:space="preserve"> će podlož</w:t>
            </w:r>
            <w:r>
              <w:rPr>
                <w:rFonts w:asciiTheme="minorHAnsi" w:hAnsiTheme="minorHAnsi" w:cstheme="minorHAnsi"/>
                <w:szCs w:val="22"/>
              </w:rPr>
              <w:t>an</w:t>
            </w:r>
            <w:r w:rsidR="000E7287" w:rsidRPr="00F96A2D">
              <w:rPr>
                <w:rFonts w:asciiTheme="minorHAnsi" w:hAnsiTheme="minorHAnsi" w:cstheme="minorHAnsi"/>
                <w:szCs w:val="22"/>
              </w:rPr>
              <w:t xml:space="preserve"> korekciji u skladu s člankom 627. Zakona o obveznim odnosima</w:t>
            </w:r>
            <w:r w:rsidR="00D90A47" w:rsidRPr="00F96A2D">
              <w:rPr>
                <w:rFonts w:asciiTheme="minorHAnsi" w:hAnsiTheme="minorHAnsi" w:cstheme="minorHAnsi"/>
                <w:szCs w:val="22"/>
              </w:rPr>
              <w:t xml:space="preserve"> (Narodne novine br. 35/05, 41/08, 125/11, 78/15 s izmjenama i dopunama)</w:t>
            </w:r>
            <w:r w:rsidR="000E7287" w:rsidRPr="00F96A2D">
              <w:rPr>
                <w:rFonts w:asciiTheme="minorHAnsi" w:hAnsiTheme="minorHAnsi" w:cstheme="minorHAnsi"/>
                <w:szCs w:val="22"/>
              </w:rPr>
              <w:t xml:space="preserve">, u slučaju </w:t>
            </w:r>
            <w:r w:rsidR="000E7287" w:rsidRPr="00270ECC">
              <w:rPr>
                <w:rFonts w:asciiTheme="minorHAnsi" w:hAnsiTheme="minorHAnsi" w:cstheme="minorHAnsi"/>
                <w:szCs w:val="22"/>
              </w:rPr>
              <w:t>povećanja cijena elemenata</w:t>
            </w:r>
            <w:r w:rsidR="000E7287" w:rsidRPr="00F50C70">
              <w:rPr>
                <w:rFonts w:asciiTheme="minorHAnsi" w:hAnsiTheme="minorHAnsi" w:cstheme="minorHAnsi"/>
                <w:szCs w:val="22"/>
              </w:rPr>
              <w:t>,</w:t>
            </w:r>
            <w:r w:rsidR="000E7287" w:rsidRPr="00F96A2D">
              <w:rPr>
                <w:rFonts w:asciiTheme="minorHAnsi" w:hAnsiTheme="minorHAnsi" w:cstheme="minorHAnsi"/>
                <w:szCs w:val="22"/>
              </w:rPr>
              <w:t xml:space="preserve"> a bez utjecaja Izvođača, za više od deset postotaka.</w:t>
            </w:r>
            <w:r w:rsidR="000E7287" w:rsidRPr="00E34FCD">
              <w:rPr>
                <w:rFonts w:asciiTheme="minorHAnsi" w:hAnsiTheme="minorHAnsi" w:cstheme="minorHAnsi"/>
                <w:szCs w:val="22"/>
              </w:rPr>
              <w:t xml:space="preserve"> </w:t>
            </w:r>
          </w:p>
        </w:tc>
      </w:tr>
    </w:tbl>
    <w:p w14:paraId="2CF4D52B" w14:textId="77777777" w:rsidR="001A494F" w:rsidRPr="00E34FCD" w:rsidRDefault="001A494F" w:rsidP="00F56F1C">
      <w:pPr>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951A3C" w:rsidRPr="00E34FCD" w14:paraId="2012BEAF" w14:textId="77777777" w:rsidTr="00226FD5">
        <w:tc>
          <w:tcPr>
            <w:tcW w:w="1951" w:type="dxa"/>
          </w:tcPr>
          <w:p w14:paraId="47A2A5B7" w14:textId="77777777" w:rsidR="00951A3C" w:rsidRPr="00E34FCD" w:rsidRDefault="00951A3C" w:rsidP="005B6AB2">
            <w:pPr>
              <w:jc w:val="left"/>
              <w:rPr>
                <w:rFonts w:asciiTheme="minorHAnsi" w:hAnsiTheme="minorHAnsi" w:cstheme="minorHAnsi"/>
                <w:b/>
              </w:rPr>
            </w:pPr>
            <w:r w:rsidRPr="00E34FCD">
              <w:rPr>
                <w:rFonts w:asciiTheme="minorHAnsi" w:hAnsiTheme="minorHAnsi" w:cstheme="minorHAnsi"/>
                <w:b/>
              </w:rPr>
              <w:t>14.2. Plaćanje predujma</w:t>
            </w:r>
          </w:p>
        </w:tc>
        <w:tc>
          <w:tcPr>
            <w:tcW w:w="284" w:type="dxa"/>
          </w:tcPr>
          <w:p w14:paraId="45BC482E" w14:textId="77777777" w:rsidR="00951A3C" w:rsidRPr="00E34FCD" w:rsidRDefault="00951A3C" w:rsidP="005B6AB2">
            <w:pPr>
              <w:jc w:val="center"/>
              <w:rPr>
                <w:rFonts w:asciiTheme="minorHAnsi" w:hAnsiTheme="minorHAnsi" w:cstheme="minorHAnsi"/>
                <w:b/>
                <w:bCs/>
              </w:rPr>
            </w:pPr>
          </w:p>
        </w:tc>
        <w:tc>
          <w:tcPr>
            <w:tcW w:w="7087" w:type="dxa"/>
          </w:tcPr>
          <w:p w14:paraId="6329D95C" w14:textId="77777777" w:rsidR="00951A3C" w:rsidRPr="00E34FCD" w:rsidRDefault="00951A3C" w:rsidP="005B6AB2">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Stavak 3. Članka 14.2. se briše i zamjenjuje sljedećim:</w:t>
            </w:r>
          </w:p>
          <w:p w14:paraId="578497A8" w14:textId="483C4869" w:rsidR="00951A3C" w:rsidRPr="00E34FCD" w:rsidRDefault="00951A3C">
            <w:pPr>
              <w:pStyle w:val="Tekstkomentara"/>
              <w:spacing w:line="276" w:lineRule="auto"/>
              <w:jc w:val="both"/>
              <w:rPr>
                <w:rFonts w:asciiTheme="minorHAnsi" w:hAnsiTheme="minorHAnsi" w:cstheme="minorHAnsi"/>
                <w:szCs w:val="22"/>
              </w:rPr>
            </w:pPr>
            <w:r w:rsidRPr="00E34FCD">
              <w:rPr>
                <w:rFonts w:asciiTheme="minorHAnsi" w:hAnsiTheme="minorHAnsi" w:cstheme="minorHAnsi"/>
                <w:szCs w:val="22"/>
              </w:rPr>
              <w:t>Plaćanje Predujma dospijeva nakon što:</w:t>
            </w:r>
          </w:p>
          <w:p w14:paraId="14BADDD4" w14:textId="77777777" w:rsidR="00951A3C" w:rsidRPr="00E34FCD" w:rsidRDefault="00951A3C">
            <w:pPr>
              <w:pStyle w:val="Tekstkomentara"/>
              <w:numPr>
                <w:ilvl w:val="0"/>
                <w:numId w:val="37"/>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ugovorne strane potpišu Ugovor;</w:t>
            </w:r>
          </w:p>
          <w:p w14:paraId="5FDCC0AA" w14:textId="21FB5A89" w:rsidR="00951A3C" w:rsidRDefault="00951A3C">
            <w:pPr>
              <w:pStyle w:val="Tekstkomentara"/>
              <w:numPr>
                <w:ilvl w:val="0"/>
                <w:numId w:val="37"/>
              </w:numPr>
              <w:spacing w:before="0" w:line="276" w:lineRule="auto"/>
              <w:jc w:val="both"/>
              <w:rPr>
                <w:rFonts w:asciiTheme="minorHAnsi" w:hAnsiTheme="minorHAnsi" w:cstheme="minorHAnsi"/>
                <w:szCs w:val="22"/>
              </w:rPr>
            </w:pPr>
            <w:r w:rsidRPr="00E34FCD">
              <w:rPr>
                <w:rFonts w:asciiTheme="minorHAnsi" w:hAnsiTheme="minorHAnsi" w:cstheme="minorHAnsi"/>
                <w:szCs w:val="22"/>
              </w:rPr>
              <w:t xml:space="preserve"> Izvođač dostavi Sredstvo osiguranja za izvršenje Ugovora u skladu s Člankom 4.2. (Sredstvo osiguranja za izvršenje Ugovora</w:t>
            </w:r>
            <w:r w:rsidR="00487AB8">
              <w:rPr>
                <w:rFonts w:asciiTheme="minorHAnsi" w:hAnsiTheme="minorHAnsi" w:cstheme="minorHAnsi"/>
                <w:szCs w:val="22"/>
              </w:rPr>
              <w:t xml:space="preserve"> </w:t>
            </w:r>
            <w:r w:rsidR="00487AB8" w:rsidRPr="00487AB8">
              <w:rPr>
                <w:rFonts w:ascii="Calibri" w:hAnsi="Calibri"/>
              </w:rPr>
              <w:t>i Sredstvo osiguranja za otklanjanje nedostataka</w:t>
            </w:r>
            <w:r w:rsidRPr="00E34FCD">
              <w:rPr>
                <w:rFonts w:asciiTheme="minorHAnsi" w:hAnsiTheme="minorHAnsi" w:cstheme="minorHAnsi"/>
                <w:szCs w:val="22"/>
              </w:rPr>
              <w:t>);</w:t>
            </w:r>
          </w:p>
          <w:p w14:paraId="624E0A81" w14:textId="3AF10E00" w:rsidR="003F056F" w:rsidRDefault="003F056F">
            <w:pPr>
              <w:pStyle w:val="Tekstkomentara"/>
              <w:numPr>
                <w:ilvl w:val="0"/>
                <w:numId w:val="37"/>
              </w:numPr>
              <w:spacing w:before="0" w:line="276" w:lineRule="auto"/>
              <w:jc w:val="both"/>
              <w:rPr>
                <w:rFonts w:asciiTheme="minorHAnsi" w:hAnsiTheme="minorHAnsi" w:cstheme="minorHAnsi"/>
                <w:szCs w:val="22"/>
              </w:rPr>
            </w:pPr>
            <w:r w:rsidRPr="00E34FCD">
              <w:rPr>
                <w:rFonts w:asciiTheme="minorHAnsi" w:hAnsiTheme="minorHAnsi" w:cstheme="minorHAnsi"/>
                <w:szCs w:val="22"/>
              </w:rPr>
              <w:t>Izvođač dostavi bezuvjetnu Garanciju u iznosima i valutama jednak</w:t>
            </w:r>
            <w:r w:rsidR="00DB6BC5">
              <w:rPr>
                <w:rFonts w:asciiTheme="minorHAnsi" w:hAnsiTheme="minorHAnsi" w:cstheme="minorHAnsi"/>
                <w:szCs w:val="22"/>
              </w:rPr>
              <w:t>o</w:t>
            </w:r>
            <w:r w:rsidRPr="00E34FCD">
              <w:rPr>
                <w:rFonts w:asciiTheme="minorHAnsi" w:hAnsiTheme="minorHAnsi" w:cstheme="minorHAnsi"/>
                <w:szCs w:val="22"/>
              </w:rPr>
              <w:t>m</w:t>
            </w:r>
            <w:r>
              <w:rPr>
                <w:rFonts w:asciiTheme="minorHAnsi" w:hAnsiTheme="minorHAnsi" w:cstheme="minorHAnsi"/>
                <w:szCs w:val="22"/>
              </w:rPr>
              <w:t xml:space="preserve"> </w:t>
            </w:r>
            <w:r w:rsidRPr="00E34FCD">
              <w:rPr>
                <w:rFonts w:asciiTheme="minorHAnsi" w:hAnsiTheme="minorHAnsi" w:cstheme="minorHAnsi"/>
                <w:szCs w:val="22"/>
              </w:rPr>
              <w:t>Predujm</w:t>
            </w:r>
            <w:r w:rsidR="00DB6BC5">
              <w:rPr>
                <w:rFonts w:asciiTheme="minorHAnsi" w:hAnsiTheme="minorHAnsi" w:cstheme="minorHAnsi"/>
                <w:szCs w:val="22"/>
              </w:rPr>
              <w:t>u</w:t>
            </w:r>
            <w:r w:rsidR="00E22628">
              <w:rPr>
                <w:rFonts w:asciiTheme="minorHAnsi" w:hAnsiTheme="minorHAnsi" w:cstheme="minorHAnsi"/>
                <w:szCs w:val="22"/>
              </w:rPr>
              <w:t xml:space="preserve"> uvećanom za PDV</w:t>
            </w:r>
            <w:r w:rsidRPr="00E34FCD">
              <w:rPr>
                <w:rFonts w:asciiTheme="minorHAnsi" w:hAnsiTheme="minorHAnsi" w:cstheme="minorHAnsi"/>
                <w:szCs w:val="22"/>
              </w:rPr>
              <w:t>.</w:t>
            </w:r>
          </w:p>
          <w:p w14:paraId="38CC57D5" w14:textId="33F4443F" w:rsidR="000162E2" w:rsidRPr="003F056F" w:rsidRDefault="000162E2" w:rsidP="00F56F1C">
            <w:pPr>
              <w:pStyle w:val="Tekstkomentara"/>
              <w:spacing w:before="0" w:line="276" w:lineRule="auto"/>
              <w:ind w:left="720"/>
              <w:jc w:val="both"/>
              <w:rPr>
                <w:rFonts w:asciiTheme="minorHAnsi" w:hAnsiTheme="minorHAnsi" w:cstheme="minorHAnsi"/>
                <w:szCs w:val="22"/>
              </w:rPr>
            </w:pPr>
          </w:p>
          <w:p w14:paraId="2AFDF202" w14:textId="76302B91" w:rsidR="00951A3C" w:rsidRPr="00E34FCD" w:rsidRDefault="000162E2" w:rsidP="00F56F1C">
            <w:pPr>
              <w:rPr>
                <w:rFonts w:asciiTheme="minorHAnsi" w:hAnsiTheme="minorHAnsi" w:cstheme="minorHAnsi"/>
                <w:bCs/>
                <w:i/>
              </w:rPr>
            </w:pPr>
            <w:r w:rsidRPr="00E34FCD">
              <w:rPr>
                <w:rFonts w:asciiTheme="minorHAnsi" w:hAnsiTheme="minorHAnsi" w:cstheme="minorHAnsi"/>
                <w:szCs w:val="20"/>
              </w:rPr>
              <w:t>Garancija za povrat predujma bit će u obliku bezuvjetne i neopozive bankarske garancije, naplative na prvi poziv</w:t>
            </w:r>
            <w:r w:rsidR="00511519">
              <w:rPr>
                <w:rFonts w:asciiTheme="minorHAnsi" w:hAnsiTheme="minorHAnsi" w:cstheme="minorHAnsi"/>
                <w:szCs w:val="20"/>
              </w:rPr>
              <w:t xml:space="preserve">. </w:t>
            </w:r>
            <w:r w:rsidRPr="00185073">
              <w:rPr>
                <w:rFonts w:asciiTheme="minorHAnsi" w:hAnsiTheme="minorHAnsi" w:cstheme="minorHAnsi"/>
                <w:szCs w:val="20"/>
              </w:rPr>
              <w:t>Ukoliko banka koja izdaje garanciju za povrat predujma ima sjedište izvan Republike Hrvatske, dužna je imati odgovarajuću banku (corresponding bank) na području Republike Hrvatske, kojoj se može predočiti bankarska garancija radi plaćanja.</w:t>
            </w:r>
            <w:r w:rsidR="00F96A2D" w:rsidRPr="00185073">
              <w:rPr>
                <w:rFonts w:asciiTheme="minorHAnsi" w:hAnsiTheme="minorHAnsi" w:cstheme="minorHAnsi"/>
                <w:szCs w:val="20"/>
              </w:rPr>
              <w:t xml:space="preserve"> </w:t>
            </w:r>
          </w:p>
          <w:p w14:paraId="6B3A00D4" w14:textId="77777777" w:rsidR="00951A3C" w:rsidRPr="00E34FCD" w:rsidRDefault="00951A3C" w:rsidP="005B6AB2">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Dodati na kraju Članka 14.2. novi stavak koji glasi:</w:t>
            </w:r>
          </w:p>
          <w:p w14:paraId="2B3EB782" w14:textId="77777777" w:rsidR="00951A3C" w:rsidRPr="00E34FCD" w:rsidRDefault="00951A3C" w:rsidP="005B6AB2">
            <w:pPr>
              <w:rPr>
                <w:rFonts w:asciiTheme="minorHAnsi" w:hAnsiTheme="minorHAnsi" w:cstheme="minorHAnsi"/>
              </w:rPr>
            </w:pPr>
            <w:r w:rsidRPr="00E34FCD">
              <w:rPr>
                <w:rFonts w:asciiTheme="minorHAnsi" w:hAnsiTheme="minorHAnsi" w:cstheme="minorHAnsi"/>
              </w:rPr>
              <w:t>U slučaju raskida Ugovora od bilo koje strane, ili u slučaju da Predujam ne bude otplaćen do Okončanog obračuna, Naručitelj ima pravo odmah naplatiti preostali dug po isplaćenom Predujmu putem Garancije kojom se jamči povrat isplaćenog Predujma ili na drugi Naručitelju odgovarajući način.</w:t>
            </w:r>
          </w:p>
        </w:tc>
      </w:tr>
    </w:tbl>
    <w:p w14:paraId="0A2A0BDB" w14:textId="77777777" w:rsidR="00951A3C" w:rsidRPr="00E34FCD" w:rsidRDefault="00951A3C" w:rsidP="00F56F1C">
      <w:pPr>
        <w:spacing w:after="0"/>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53757E" w:rsidRPr="00E34FCD" w14:paraId="1A514284" w14:textId="77777777" w:rsidTr="00226FD5">
        <w:tc>
          <w:tcPr>
            <w:tcW w:w="1951" w:type="dxa"/>
          </w:tcPr>
          <w:p w14:paraId="16E50E57" w14:textId="435A5E5B" w:rsidR="004E6AB5" w:rsidRPr="00E34FCD" w:rsidRDefault="00AB693D" w:rsidP="005B6AB2">
            <w:pPr>
              <w:jc w:val="left"/>
              <w:rPr>
                <w:rFonts w:asciiTheme="minorHAnsi" w:hAnsiTheme="minorHAnsi" w:cstheme="minorHAnsi"/>
                <w:b/>
              </w:rPr>
            </w:pPr>
            <w:r w:rsidRPr="00E34FCD">
              <w:rPr>
                <w:rFonts w:asciiTheme="minorHAnsi" w:hAnsiTheme="minorHAnsi" w:cstheme="minorHAnsi"/>
                <w:b/>
              </w:rPr>
              <w:t>14.4 Dinamika plaćanja</w:t>
            </w:r>
          </w:p>
        </w:tc>
        <w:tc>
          <w:tcPr>
            <w:tcW w:w="284" w:type="dxa"/>
          </w:tcPr>
          <w:p w14:paraId="1C5C9111" w14:textId="77777777" w:rsidR="00AB693D" w:rsidRPr="00E34FCD" w:rsidRDefault="00AB693D" w:rsidP="005B6AB2">
            <w:pPr>
              <w:jc w:val="center"/>
              <w:rPr>
                <w:rFonts w:asciiTheme="minorHAnsi" w:hAnsiTheme="minorHAnsi" w:cstheme="minorHAnsi"/>
                <w:b/>
                <w:bCs/>
              </w:rPr>
            </w:pPr>
          </w:p>
          <w:p w14:paraId="6C63D7E0" w14:textId="7CE29AE0" w:rsidR="004E6AB5" w:rsidRPr="00E34FCD" w:rsidRDefault="004E6AB5">
            <w:pPr>
              <w:jc w:val="center"/>
              <w:rPr>
                <w:rFonts w:asciiTheme="minorHAnsi" w:hAnsiTheme="minorHAnsi" w:cstheme="minorHAnsi"/>
                <w:b/>
                <w:bCs/>
              </w:rPr>
            </w:pPr>
          </w:p>
        </w:tc>
        <w:tc>
          <w:tcPr>
            <w:tcW w:w="7087" w:type="dxa"/>
          </w:tcPr>
          <w:p w14:paraId="10FAE339" w14:textId="395D5BDE" w:rsidR="00AB693D" w:rsidRPr="00E34FCD" w:rsidRDefault="00AB693D">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Tekst Članka se u cijelosti briše i zamjenjuje slijedećim tekstom:</w:t>
            </w:r>
          </w:p>
          <w:p w14:paraId="4C63B7D0" w14:textId="4874C39F" w:rsidR="00AB693D" w:rsidRDefault="007C593B">
            <w:pPr>
              <w:pStyle w:val="Tekstkomentara"/>
              <w:ind w:left="67"/>
              <w:jc w:val="both"/>
              <w:rPr>
                <w:rFonts w:asciiTheme="minorHAnsi" w:hAnsiTheme="minorHAnsi" w:cstheme="minorHAnsi"/>
                <w:szCs w:val="22"/>
              </w:rPr>
            </w:pPr>
            <w:r w:rsidRPr="00E34FCD">
              <w:rPr>
                <w:rFonts w:asciiTheme="minorHAnsi" w:hAnsiTheme="minorHAnsi" w:cstheme="minorHAnsi"/>
                <w:szCs w:val="22"/>
              </w:rPr>
              <w:t xml:space="preserve">Obračun </w:t>
            </w:r>
            <w:r w:rsidR="00AB693D" w:rsidRPr="00E34FCD">
              <w:rPr>
                <w:rFonts w:asciiTheme="minorHAnsi" w:hAnsiTheme="minorHAnsi" w:cstheme="minorHAnsi"/>
                <w:szCs w:val="22"/>
              </w:rPr>
              <w:t xml:space="preserve">vrijednosti izvedenih radova izvršit će se </w:t>
            </w:r>
            <w:r w:rsidRPr="00E34FCD">
              <w:rPr>
                <w:rFonts w:asciiTheme="minorHAnsi" w:hAnsiTheme="minorHAnsi" w:cstheme="minorHAnsi"/>
                <w:szCs w:val="22"/>
              </w:rPr>
              <w:t>sukladno danoj Dinamici plaćanja sadržanoj u Knjizi 4</w:t>
            </w:r>
            <w:r w:rsidR="00F50C70">
              <w:rPr>
                <w:rFonts w:asciiTheme="minorHAnsi" w:hAnsiTheme="minorHAnsi" w:cstheme="minorHAnsi"/>
                <w:szCs w:val="22"/>
              </w:rPr>
              <w:t>.</w:t>
            </w:r>
            <w:r w:rsidRPr="00E34FCD">
              <w:rPr>
                <w:rFonts w:asciiTheme="minorHAnsi" w:hAnsiTheme="minorHAnsi" w:cstheme="minorHAnsi"/>
                <w:szCs w:val="22"/>
              </w:rPr>
              <w:t xml:space="preserve"> Lista cijena</w:t>
            </w:r>
            <w:r w:rsidR="00270ECC">
              <w:rPr>
                <w:rFonts w:asciiTheme="minorHAnsi" w:hAnsiTheme="minorHAnsi" w:cstheme="minorHAnsi"/>
                <w:szCs w:val="22"/>
              </w:rPr>
              <w:t xml:space="preserve"> prema stvarno izvedenim radovima prema procjeni Inženjera</w:t>
            </w:r>
            <w:r w:rsidRPr="00E34FCD">
              <w:rPr>
                <w:rFonts w:asciiTheme="minorHAnsi" w:hAnsiTheme="minorHAnsi" w:cstheme="minorHAnsi"/>
                <w:szCs w:val="22"/>
              </w:rPr>
              <w:t xml:space="preserve">. </w:t>
            </w:r>
          </w:p>
          <w:p w14:paraId="4D5D9606" w14:textId="5CC0A72B" w:rsidR="00CB59CE" w:rsidRPr="00CB59CE" w:rsidRDefault="00CB59CE">
            <w:pPr>
              <w:pStyle w:val="Tekstkomentara"/>
              <w:ind w:left="67"/>
              <w:jc w:val="both"/>
              <w:rPr>
                <w:rFonts w:asciiTheme="minorHAnsi" w:hAnsiTheme="minorHAnsi" w:cstheme="minorHAnsi"/>
                <w:szCs w:val="22"/>
              </w:rPr>
            </w:pPr>
            <w:r w:rsidRPr="00CB59CE">
              <w:rPr>
                <w:rFonts w:asciiTheme="minorHAnsi" w:hAnsiTheme="minorHAnsi" w:cstheme="minorHAnsi"/>
              </w:rPr>
              <w:t>Naručitelj će odobriti i provesti plaćanja samo za količine otpada za koje je dostavljena uredna dokazna dokumentacija o zaprimanju otpada u postrojenje za spaljivanje otpada</w:t>
            </w:r>
            <w:r>
              <w:rPr>
                <w:rFonts w:asciiTheme="minorHAnsi" w:hAnsiTheme="minorHAnsi" w:cstheme="minorHAnsi"/>
              </w:rPr>
              <w:t>.</w:t>
            </w:r>
          </w:p>
        </w:tc>
      </w:tr>
      <w:tr w:rsidR="00951A3C" w:rsidRPr="00E34FCD" w14:paraId="7342489B" w14:textId="77777777" w:rsidTr="00226FD5">
        <w:tc>
          <w:tcPr>
            <w:tcW w:w="1951" w:type="dxa"/>
          </w:tcPr>
          <w:p w14:paraId="635DDC4F" w14:textId="77777777" w:rsidR="00951A3C" w:rsidRPr="00E34FCD" w:rsidRDefault="00951A3C" w:rsidP="00F56F1C">
            <w:pPr>
              <w:jc w:val="left"/>
              <w:rPr>
                <w:rFonts w:asciiTheme="minorHAnsi" w:hAnsiTheme="minorHAnsi" w:cstheme="minorHAnsi"/>
                <w:b/>
              </w:rPr>
            </w:pPr>
            <w:r w:rsidRPr="00E34FCD">
              <w:rPr>
                <w:rFonts w:asciiTheme="minorHAnsi" w:hAnsiTheme="minorHAnsi" w:cstheme="minorHAnsi"/>
                <w:b/>
              </w:rPr>
              <w:t>14.6. Izdavanje Privremene situacije</w:t>
            </w:r>
          </w:p>
          <w:p w14:paraId="4D248F9B" w14:textId="77777777" w:rsidR="004E6AB5" w:rsidRPr="00E34FCD" w:rsidRDefault="004E6AB5" w:rsidP="005B6AB2">
            <w:pPr>
              <w:jc w:val="left"/>
              <w:rPr>
                <w:rFonts w:asciiTheme="minorHAnsi" w:hAnsiTheme="minorHAnsi" w:cstheme="minorHAnsi"/>
                <w:b/>
              </w:rPr>
            </w:pPr>
          </w:p>
          <w:p w14:paraId="54671C52" w14:textId="77777777" w:rsidR="004E6AB5" w:rsidRPr="00E34FCD" w:rsidRDefault="004E6AB5" w:rsidP="005B6AB2">
            <w:pPr>
              <w:jc w:val="left"/>
              <w:rPr>
                <w:rFonts w:asciiTheme="minorHAnsi" w:hAnsiTheme="minorHAnsi" w:cstheme="minorHAnsi"/>
                <w:b/>
              </w:rPr>
            </w:pPr>
          </w:p>
          <w:p w14:paraId="0A158097" w14:textId="12B64657" w:rsidR="004E6AB5" w:rsidRPr="00E34FCD" w:rsidRDefault="004E6AB5">
            <w:pPr>
              <w:jc w:val="left"/>
              <w:rPr>
                <w:rFonts w:asciiTheme="minorHAnsi" w:hAnsiTheme="minorHAnsi" w:cstheme="minorHAnsi"/>
                <w:b/>
              </w:rPr>
            </w:pPr>
          </w:p>
        </w:tc>
        <w:tc>
          <w:tcPr>
            <w:tcW w:w="284" w:type="dxa"/>
          </w:tcPr>
          <w:p w14:paraId="75F2E4E3" w14:textId="77777777" w:rsidR="00951A3C" w:rsidRPr="00E34FCD" w:rsidRDefault="00951A3C">
            <w:pPr>
              <w:jc w:val="center"/>
              <w:rPr>
                <w:rFonts w:asciiTheme="minorHAnsi" w:hAnsiTheme="minorHAnsi" w:cstheme="minorHAnsi"/>
                <w:b/>
                <w:bCs/>
              </w:rPr>
            </w:pPr>
          </w:p>
        </w:tc>
        <w:tc>
          <w:tcPr>
            <w:tcW w:w="7087" w:type="dxa"/>
          </w:tcPr>
          <w:p w14:paraId="0243D5F9" w14:textId="77777777" w:rsidR="00951A3C" w:rsidRPr="00E34FCD" w:rsidRDefault="00951A3C">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Izbrisati  prvi stavak ovog Članka i zamijeniti ga slijedećim:</w:t>
            </w:r>
          </w:p>
          <w:p w14:paraId="6CBCD1D7" w14:textId="05047AD1" w:rsidR="00951A3C" w:rsidRDefault="00CC5FCC">
            <w:pPr>
              <w:pStyle w:val="Tekstkomentara"/>
              <w:spacing w:line="276" w:lineRule="auto"/>
              <w:jc w:val="both"/>
              <w:rPr>
                <w:rFonts w:asciiTheme="minorHAnsi" w:hAnsiTheme="minorHAnsi" w:cstheme="minorHAnsi"/>
              </w:rPr>
            </w:pPr>
            <w:r w:rsidRPr="00E34FCD">
              <w:rPr>
                <w:rFonts w:asciiTheme="minorHAnsi" w:hAnsiTheme="minorHAnsi" w:cstheme="minorHAnsi"/>
                <w:szCs w:val="22"/>
              </w:rPr>
              <w:t>Niti jedan iznos neće biti potvrđen niti plaćen sve dok Naručitelj ne primi i odobri Sredstvo osiguranja za izvršenje Ugovora. Inženjer će nakon toga, u roku od 14 dana nakon što primi Izvještaj i popratnu dokumentaciju, dostaviti Naručitelju Privremenu situaciju u kojoj navodi iznos za koji Inženjer pravedno određuje da dospijeva, uz popratne pojedinosti i detalje</w:t>
            </w:r>
            <w:r w:rsidR="00951A3C" w:rsidRPr="00E34FCD">
              <w:rPr>
                <w:rFonts w:asciiTheme="minorHAnsi" w:hAnsiTheme="minorHAnsi" w:cstheme="minorHAnsi"/>
                <w:szCs w:val="22"/>
              </w:rPr>
              <w:t>.</w:t>
            </w:r>
            <w:r w:rsidR="00861D06" w:rsidRPr="00E34FCD">
              <w:rPr>
                <w:rFonts w:asciiTheme="minorHAnsi" w:hAnsiTheme="minorHAnsi" w:cstheme="minorHAnsi"/>
              </w:rPr>
              <w:t xml:space="preserve"> Izvođač je uz Privremenu situaciju dužan priložiti podatke potrebne za izravna plaćanja Naručitelja podizvođačima, sukladno primjenjivim odredbama Zakona o javnoj nabavi.</w:t>
            </w:r>
          </w:p>
          <w:p w14:paraId="4543150D" w14:textId="77777777" w:rsidR="00861D06" w:rsidRDefault="00861D06" w:rsidP="00861D06">
            <w:pPr>
              <w:pStyle w:val="Tekstkomentara"/>
              <w:spacing w:line="276" w:lineRule="auto"/>
              <w:jc w:val="both"/>
              <w:rPr>
                <w:rFonts w:asciiTheme="minorHAnsi" w:hAnsiTheme="minorHAnsi" w:cstheme="minorHAnsi"/>
                <w:i/>
                <w:szCs w:val="22"/>
              </w:rPr>
            </w:pPr>
            <w:r w:rsidRPr="00097652">
              <w:rPr>
                <w:rFonts w:asciiTheme="minorHAnsi" w:hAnsiTheme="minorHAnsi" w:cstheme="minorHAnsi"/>
                <w:i/>
                <w:szCs w:val="22"/>
              </w:rPr>
              <w:t>Dodati na kraju članka:</w:t>
            </w:r>
          </w:p>
          <w:p w14:paraId="30C0E5F2" w14:textId="109F052F" w:rsidR="004E6AB5" w:rsidRPr="00E4698E" w:rsidRDefault="00861D06" w:rsidP="00E4698E">
            <w:pPr>
              <w:pStyle w:val="Tekstkomentara"/>
              <w:spacing w:line="276" w:lineRule="auto"/>
              <w:jc w:val="both"/>
              <w:rPr>
                <w:rFonts w:asciiTheme="minorHAnsi" w:hAnsiTheme="minorHAnsi" w:cstheme="minorHAnsi"/>
                <w:szCs w:val="22"/>
              </w:rPr>
            </w:pPr>
            <w:r w:rsidRPr="00993113">
              <w:rPr>
                <w:rFonts w:asciiTheme="minorHAnsi" w:hAnsiTheme="minorHAnsi" w:cstheme="minorHAnsi"/>
                <w:szCs w:val="22"/>
              </w:rPr>
              <w:t>Iz</w:t>
            </w:r>
            <w:r>
              <w:rPr>
                <w:rFonts w:asciiTheme="minorHAnsi" w:hAnsiTheme="minorHAnsi" w:cstheme="minorHAnsi"/>
                <w:szCs w:val="22"/>
              </w:rPr>
              <w:t>vođač</w:t>
            </w:r>
            <w:r w:rsidRPr="00993113">
              <w:rPr>
                <w:rFonts w:asciiTheme="minorHAnsi" w:hAnsiTheme="minorHAnsi" w:cstheme="minorHAnsi"/>
                <w:szCs w:val="22"/>
              </w:rPr>
              <w:t xml:space="preserve"> je obvezan izdati, a Naručitelj zaprimati i obrađivati te izvršiti plaćanje i elektroničkih računa i pratećih isprava izdanih sukladno europskoj normi u zakonski propisanom, strukturiranom formatu, a sve sukladno Zakonu o elektroničkom izdavanju računa u javnoj nabavi („Narodne novine“ br. 94/2018).   </w:t>
            </w:r>
          </w:p>
        </w:tc>
      </w:tr>
    </w:tbl>
    <w:p w14:paraId="50E85E64" w14:textId="77777777" w:rsidR="00951A3C" w:rsidRPr="00E34FCD" w:rsidRDefault="00951A3C" w:rsidP="00F56F1C">
      <w:pPr>
        <w:spacing w:after="0"/>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951A3C" w:rsidRPr="00E34FCD" w14:paraId="7375D035" w14:textId="77777777" w:rsidTr="00226FD5">
        <w:tc>
          <w:tcPr>
            <w:tcW w:w="1951" w:type="dxa"/>
          </w:tcPr>
          <w:p w14:paraId="7D79F45F" w14:textId="77777777" w:rsidR="00951A3C" w:rsidRPr="00E34FCD" w:rsidRDefault="00951A3C" w:rsidP="005B6AB2">
            <w:pPr>
              <w:rPr>
                <w:rFonts w:asciiTheme="minorHAnsi" w:hAnsiTheme="minorHAnsi" w:cstheme="minorHAnsi"/>
                <w:b/>
              </w:rPr>
            </w:pPr>
            <w:r w:rsidRPr="00E34FCD">
              <w:rPr>
                <w:rFonts w:asciiTheme="minorHAnsi" w:hAnsiTheme="minorHAnsi" w:cstheme="minorHAnsi"/>
                <w:b/>
              </w:rPr>
              <w:t>14.7. Plaćanje</w:t>
            </w:r>
          </w:p>
        </w:tc>
        <w:tc>
          <w:tcPr>
            <w:tcW w:w="284" w:type="dxa"/>
          </w:tcPr>
          <w:p w14:paraId="4AA0DCBE" w14:textId="77777777" w:rsidR="00951A3C" w:rsidRPr="00E34FCD" w:rsidRDefault="00951A3C" w:rsidP="005B6AB2">
            <w:pPr>
              <w:jc w:val="center"/>
              <w:rPr>
                <w:rFonts w:asciiTheme="minorHAnsi" w:hAnsiTheme="minorHAnsi" w:cstheme="minorHAnsi"/>
                <w:b/>
                <w:bCs/>
              </w:rPr>
            </w:pPr>
          </w:p>
        </w:tc>
        <w:tc>
          <w:tcPr>
            <w:tcW w:w="7087" w:type="dxa"/>
          </w:tcPr>
          <w:p w14:paraId="45901F44" w14:textId="77777777" w:rsidR="00695D4E" w:rsidRPr="00E34FCD" w:rsidRDefault="00695D4E" w:rsidP="005B6AB2">
            <w:pPr>
              <w:rPr>
                <w:rFonts w:asciiTheme="minorHAnsi" w:hAnsiTheme="minorHAnsi" w:cstheme="minorHAnsi"/>
                <w:szCs w:val="20"/>
              </w:rPr>
            </w:pPr>
            <w:r w:rsidRPr="00E34FCD">
              <w:rPr>
                <w:rFonts w:asciiTheme="minorHAnsi" w:hAnsiTheme="minorHAnsi" w:cstheme="minorHAnsi"/>
                <w:i/>
                <w:szCs w:val="20"/>
              </w:rPr>
              <w:t>Točke (a), (b) i (c) izbrisati i zamijeniti sljedećim:</w:t>
            </w:r>
          </w:p>
          <w:p w14:paraId="450C3C62" w14:textId="46A2CD05" w:rsidR="00695D4E" w:rsidRPr="003A58B7" w:rsidRDefault="00695D4E">
            <w:pPr>
              <w:pStyle w:val="Tekstkomentara"/>
              <w:numPr>
                <w:ilvl w:val="0"/>
                <w:numId w:val="40"/>
              </w:numPr>
              <w:spacing w:before="0"/>
              <w:jc w:val="both"/>
              <w:rPr>
                <w:rFonts w:asciiTheme="minorHAnsi" w:hAnsiTheme="minorHAnsi" w:cstheme="minorHAnsi"/>
                <w:color w:val="000000"/>
              </w:rPr>
            </w:pPr>
            <w:r w:rsidRPr="00E34FCD">
              <w:rPr>
                <w:rFonts w:asciiTheme="minorHAnsi" w:hAnsiTheme="minorHAnsi" w:cstheme="minorHAnsi"/>
              </w:rPr>
              <w:t>Predujam u roku od 56 dana nakon što primi dokumentaciju u skladu s člankom 4.2. [Sredstvo osiguranja za izvršenje Ugovora</w:t>
            </w:r>
            <w:r w:rsidR="00487AB8" w:rsidRPr="00487AB8">
              <w:rPr>
                <w:rFonts w:ascii="Calibri" w:hAnsi="Calibri"/>
              </w:rPr>
              <w:t xml:space="preserve"> i Sredstvo osiguranja za otklanjanje nedostataka</w:t>
            </w:r>
            <w:r w:rsidRPr="00E34FCD">
              <w:rPr>
                <w:rFonts w:asciiTheme="minorHAnsi" w:hAnsiTheme="minorHAnsi" w:cstheme="minorHAnsi"/>
              </w:rPr>
              <w:t>] i člankom 14.2. [Plaćanje predujma], već prema tome koji je datum kasniji;</w:t>
            </w:r>
          </w:p>
          <w:p w14:paraId="01755CCA" w14:textId="77777777" w:rsidR="00695D4E" w:rsidRPr="00E34FCD" w:rsidRDefault="00695D4E">
            <w:pPr>
              <w:pStyle w:val="Tekstkomentara"/>
              <w:numPr>
                <w:ilvl w:val="0"/>
                <w:numId w:val="40"/>
              </w:numPr>
              <w:spacing w:before="0"/>
              <w:jc w:val="both"/>
              <w:rPr>
                <w:rFonts w:asciiTheme="minorHAnsi" w:hAnsiTheme="minorHAnsi" w:cstheme="minorHAnsi"/>
                <w:color w:val="000000"/>
              </w:rPr>
            </w:pPr>
            <w:r w:rsidRPr="00E34FCD">
              <w:rPr>
                <w:rFonts w:asciiTheme="minorHAnsi" w:hAnsiTheme="minorHAnsi" w:cstheme="minorHAnsi"/>
              </w:rPr>
              <w:t>Iznos potvrđen u svakoj Privremenoj situaciji u roku od 60 dana nakon što Inženjer primi Izvještaj i popratnu dokumentaciju;</w:t>
            </w:r>
          </w:p>
          <w:p w14:paraId="0E75550D" w14:textId="72ACFB02" w:rsidR="00695D4E" w:rsidRPr="00514606" w:rsidRDefault="00695D4E">
            <w:pPr>
              <w:pStyle w:val="Tekstkomentara"/>
              <w:numPr>
                <w:ilvl w:val="0"/>
                <w:numId w:val="40"/>
              </w:numPr>
              <w:spacing w:before="0"/>
              <w:jc w:val="both"/>
              <w:rPr>
                <w:rFonts w:asciiTheme="minorHAnsi" w:hAnsiTheme="minorHAnsi" w:cstheme="minorHAnsi"/>
                <w:color w:val="000000"/>
              </w:rPr>
            </w:pPr>
            <w:r w:rsidRPr="00514606">
              <w:rPr>
                <w:rFonts w:asciiTheme="minorHAnsi" w:hAnsiTheme="minorHAnsi" w:cstheme="minorHAnsi"/>
              </w:rPr>
              <w:t xml:space="preserve">Iznos koji je potvrđen u Okončanoj situaciji u roku od </w:t>
            </w:r>
            <w:r w:rsidR="00514606">
              <w:rPr>
                <w:rFonts w:asciiTheme="minorHAnsi" w:hAnsiTheme="minorHAnsi" w:cstheme="minorHAnsi"/>
              </w:rPr>
              <w:t>60</w:t>
            </w:r>
            <w:r w:rsidR="00514606" w:rsidRPr="00514606">
              <w:rPr>
                <w:rFonts w:asciiTheme="minorHAnsi" w:hAnsiTheme="minorHAnsi" w:cstheme="minorHAnsi"/>
              </w:rPr>
              <w:t xml:space="preserve"> </w:t>
            </w:r>
            <w:r w:rsidRPr="00514606">
              <w:rPr>
                <w:rFonts w:asciiTheme="minorHAnsi" w:hAnsiTheme="minorHAnsi" w:cstheme="minorHAnsi"/>
              </w:rPr>
              <w:t>dana nakon što Naručitelj primi ovu Ovjerenu Situaciju.</w:t>
            </w:r>
          </w:p>
          <w:p w14:paraId="1B06EB19" w14:textId="62B49A4B" w:rsidR="000E7287" w:rsidRPr="00E34FCD" w:rsidRDefault="000E7287">
            <w:pPr>
              <w:pStyle w:val="Tekstkomentara"/>
              <w:spacing w:before="0" w:line="276" w:lineRule="auto"/>
              <w:ind w:left="360"/>
              <w:jc w:val="both"/>
              <w:rPr>
                <w:rFonts w:asciiTheme="minorHAnsi" w:hAnsiTheme="minorHAnsi" w:cstheme="minorHAnsi"/>
                <w:sz w:val="18"/>
              </w:rPr>
            </w:pPr>
          </w:p>
        </w:tc>
      </w:tr>
    </w:tbl>
    <w:p w14:paraId="09C16EF4" w14:textId="77777777" w:rsidR="00951A3C" w:rsidRPr="00E34FCD" w:rsidRDefault="00951A3C" w:rsidP="00F56F1C">
      <w:pPr>
        <w:spacing w:after="0"/>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951A3C" w:rsidRPr="00E34FCD" w14:paraId="586E2C6E" w14:textId="77777777" w:rsidTr="00226FD5">
        <w:tc>
          <w:tcPr>
            <w:tcW w:w="1951" w:type="dxa"/>
          </w:tcPr>
          <w:p w14:paraId="5CCA371E" w14:textId="77777777" w:rsidR="00951A3C" w:rsidRPr="00E34FCD" w:rsidRDefault="00951A3C" w:rsidP="005B6AB2">
            <w:pPr>
              <w:jc w:val="left"/>
              <w:rPr>
                <w:rFonts w:asciiTheme="minorHAnsi" w:hAnsiTheme="minorHAnsi" w:cstheme="minorHAnsi"/>
                <w:b/>
              </w:rPr>
            </w:pPr>
            <w:r w:rsidRPr="00E34FCD">
              <w:rPr>
                <w:rFonts w:asciiTheme="minorHAnsi" w:hAnsiTheme="minorHAnsi" w:cstheme="minorHAnsi"/>
                <w:b/>
              </w:rPr>
              <w:t>14.8. Zakašnjelo plaćanje</w:t>
            </w:r>
          </w:p>
        </w:tc>
        <w:tc>
          <w:tcPr>
            <w:tcW w:w="284" w:type="dxa"/>
          </w:tcPr>
          <w:p w14:paraId="54B167BE" w14:textId="77777777" w:rsidR="00951A3C" w:rsidRPr="00E34FCD" w:rsidRDefault="00951A3C" w:rsidP="005B6AB2">
            <w:pPr>
              <w:rPr>
                <w:rFonts w:asciiTheme="minorHAnsi" w:hAnsiTheme="minorHAnsi" w:cstheme="minorHAnsi"/>
                <w:bCs/>
                <w:i/>
              </w:rPr>
            </w:pPr>
          </w:p>
        </w:tc>
        <w:tc>
          <w:tcPr>
            <w:tcW w:w="7087" w:type="dxa"/>
          </w:tcPr>
          <w:p w14:paraId="34E5C8CE" w14:textId="53524CC0" w:rsidR="00951A3C" w:rsidRPr="00E34FCD" w:rsidRDefault="00990E88">
            <w:pPr>
              <w:rPr>
                <w:rFonts w:asciiTheme="minorHAnsi" w:hAnsiTheme="minorHAnsi" w:cstheme="minorHAnsi"/>
                <w:bCs/>
                <w:i/>
              </w:rPr>
            </w:pPr>
            <w:r>
              <w:rPr>
                <w:rFonts w:asciiTheme="minorHAnsi" w:hAnsiTheme="minorHAnsi" w:cstheme="minorHAnsi"/>
                <w:bCs/>
                <w:i/>
              </w:rPr>
              <w:t>Briše se stavak 1. ovog Članka</w:t>
            </w:r>
            <w:r w:rsidR="00951A3C" w:rsidRPr="00E34FCD">
              <w:rPr>
                <w:rFonts w:asciiTheme="minorHAnsi" w:hAnsiTheme="minorHAnsi" w:cstheme="minorHAnsi"/>
                <w:bCs/>
                <w:i/>
              </w:rPr>
              <w:t xml:space="preserve"> i zamjenjuje sljedećim:</w:t>
            </w:r>
          </w:p>
          <w:p w14:paraId="6E554613" w14:textId="393626DB" w:rsidR="00951A3C" w:rsidRPr="00E34FCD" w:rsidRDefault="00951A3C">
            <w:pPr>
              <w:rPr>
                <w:rFonts w:asciiTheme="minorHAnsi" w:hAnsiTheme="minorHAnsi" w:cstheme="minorHAnsi"/>
              </w:rPr>
            </w:pPr>
            <w:r w:rsidRPr="00E34FCD">
              <w:rPr>
                <w:rFonts w:asciiTheme="minorHAnsi" w:hAnsiTheme="minorHAnsi" w:cstheme="minorHAnsi"/>
              </w:rPr>
              <w:t xml:space="preserve">Ako Izvođaču ne bude plaćeno u skladu sa Člankom 14.7. </w:t>
            </w:r>
            <w:r w:rsidR="00487AB8" w:rsidRPr="00487AB8">
              <w:rPr>
                <w:rFonts w:ascii="Calibri" w:hAnsi="Calibri"/>
              </w:rPr>
              <w:t>[</w:t>
            </w:r>
            <w:r w:rsidRPr="00E34FCD">
              <w:rPr>
                <w:rFonts w:asciiTheme="minorHAnsi" w:hAnsiTheme="minorHAnsi" w:cstheme="minorHAnsi"/>
              </w:rPr>
              <w:t>Plaćanje</w:t>
            </w:r>
            <w:r w:rsidR="00487AB8" w:rsidRPr="00487AB8">
              <w:rPr>
                <w:rFonts w:ascii="Calibri" w:hAnsi="Calibri"/>
              </w:rPr>
              <w:t>]</w:t>
            </w:r>
            <w:r w:rsidRPr="00E34FCD">
              <w:rPr>
                <w:rFonts w:asciiTheme="minorHAnsi" w:hAnsiTheme="minorHAnsi" w:cstheme="minorHAnsi"/>
              </w:rPr>
              <w:t>, tada on ima pravo na</w:t>
            </w:r>
            <w:r w:rsidR="00407EFA">
              <w:rPr>
                <w:rFonts w:asciiTheme="minorHAnsi" w:hAnsiTheme="minorHAnsi" w:cstheme="minorHAnsi"/>
              </w:rPr>
              <w:t xml:space="preserve"> zakonske</w:t>
            </w:r>
            <w:r w:rsidRPr="00E34FCD">
              <w:rPr>
                <w:rFonts w:asciiTheme="minorHAnsi" w:hAnsiTheme="minorHAnsi" w:cstheme="minorHAnsi"/>
              </w:rPr>
              <w:t xml:space="preserve"> zatezne kamate na neplaćeni iznos za svaki dan zakašnjenja tijekom perioda kašnjenja. Taj period počinje teći prvi dan nakon datuma dospjelosti plaćanja kako je određeno u Članku 14.7. </w:t>
            </w:r>
            <w:r w:rsidR="00487AB8" w:rsidRPr="00487AB8">
              <w:rPr>
                <w:rFonts w:ascii="Calibri" w:hAnsi="Calibri"/>
              </w:rPr>
              <w:t>[Plaćanje]</w:t>
            </w:r>
            <w:r w:rsidRPr="00487AB8">
              <w:rPr>
                <w:rFonts w:asciiTheme="minorHAnsi" w:hAnsiTheme="minorHAnsi" w:cstheme="minorHAnsi"/>
              </w:rPr>
              <w:t>,</w:t>
            </w:r>
            <w:r w:rsidRPr="00E34FCD">
              <w:rPr>
                <w:rFonts w:asciiTheme="minorHAnsi" w:hAnsiTheme="minorHAnsi" w:cstheme="minorHAnsi"/>
              </w:rPr>
              <w:t xml:space="preserve"> bez obzira na datum kada je izdana Privremena situacija (u slučaju točke (b) Članka 14.7.)</w:t>
            </w:r>
          </w:p>
        </w:tc>
      </w:tr>
    </w:tbl>
    <w:p w14:paraId="15AB5699" w14:textId="77777777" w:rsidR="00951A3C" w:rsidRPr="00E34FCD" w:rsidRDefault="00951A3C" w:rsidP="00F56F1C">
      <w:pPr>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53757E" w:rsidRPr="00E34FCD" w14:paraId="799EB15A" w14:textId="77777777" w:rsidTr="002A1134">
        <w:tc>
          <w:tcPr>
            <w:tcW w:w="1951" w:type="dxa"/>
          </w:tcPr>
          <w:p w14:paraId="6925EEDE" w14:textId="77777777" w:rsidR="00951A3C" w:rsidRPr="00E34FCD" w:rsidRDefault="00951A3C" w:rsidP="005B6AB2">
            <w:pPr>
              <w:jc w:val="left"/>
              <w:rPr>
                <w:rFonts w:asciiTheme="minorHAnsi" w:hAnsiTheme="minorHAnsi" w:cstheme="minorHAnsi"/>
                <w:b/>
              </w:rPr>
            </w:pPr>
            <w:r w:rsidRPr="00FB07D7">
              <w:rPr>
                <w:rFonts w:asciiTheme="minorHAnsi" w:hAnsiTheme="minorHAnsi" w:cstheme="minorHAnsi"/>
                <w:b/>
              </w:rPr>
              <w:t>14.9 Plaćanje Zadržanog iznosa</w:t>
            </w:r>
          </w:p>
        </w:tc>
        <w:tc>
          <w:tcPr>
            <w:tcW w:w="284" w:type="dxa"/>
          </w:tcPr>
          <w:p w14:paraId="6F4998D5" w14:textId="77777777" w:rsidR="00951A3C" w:rsidRPr="00E34FCD" w:rsidRDefault="00951A3C" w:rsidP="005B6AB2">
            <w:pPr>
              <w:jc w:val="center"/>
              <w:rPr>
                <w:rFonts w:asciiTheme="minorHAnsi" w:hAnsiTheme="minorHAnsi" w:cstheme="minorHAnsi"/>
                <w:b/>
                <w:bCs/>
              </w:rPr>
            </w:pPr>
          </w:p>
        </w:tc>
        <w:tc>
          <w:tcPr>
            <w:tcW w:w="7087" w:type="dxa"/>
          </w:tcPr>
          <w:p w14:paraId="75790994" w14:textId="44C8AA97" w:rsidR="00951A3C" w:rsidRPr="00E34FCD" w:rsidRDefault="00147101" w:rsidP="005B6AB2">
            <w:pPr>
              <w:rPr>
                <w:rFonts w:asciiTheme="minorHAnsi" w:hAnsiTheme="minorHAnsi" w:cstheme="minorHAnsi"/>
                <w:bCs/>
                <w:i/>
              </w:rPr>
            </w:pPr>
            <w:r>
              <w:rPr>
                <w:rFonts w:asciiTheme="minorHAnsi" w:hAnsiTheme="minorHAnsi" w:cstheme="minorHAnsi"/>
                <w:bCs/>
                <w:i/>
              </w:rPr>
              <w:t>Briše se stavak 1. ovog Članka</w:t>
            </w:r>
            <w:r w:rsidRPr="00E34FCD">
              <w:rPr>
                <w:rFonts w:asciiTheme="minorHAnsi" w:hAnsiTheme="minorHAnsi" w:cstheme="minorHAnsi"/>
                <w:bCs/>
                <w:i/>
              </w:rPr>
              <w:t xml:space="preserve"> i zamjenjuje sljedećim</w:t>
            </w:r>
            <w:r w:rsidR="00951A3C" w:rsidRPr="00E34FCD">
              <w:rPr>
                <w:rFonts w:asciiTheme="minorHAnsi" w:hAnsiTheme="minorHAnsi" w:cstheme="minorHAnsi"/>
                <w:bCs/>
                <w:i/>
              </w:rPr>
              <w:t>:</w:t>
            </w:r>
          </w:p>
          <w:p w14:paraId="663E6B9C" w14:textId="412D2A10" w:rsidR="004908EF" w:rsidRDefault="00147101" w:rsidP="00F56F1C">
            <w:pPr>
              <w:rPr>
                <w:rFonts w:asciiTheme="minorHAnsi" w:hAnsiTheme="minorHAnsi" w:cstheme="minorHAnsi"/>
              </w:rPr>
            </w:pPr>
            <w:r>
              <w:rPr>
                <w:rFonts w:asciiTheme="minorHAnsi" w:hAnsiTheme="minorHAnsi" w:cstheme="minorHAnsi"/>
              </w:rPr>
              <w:t xml:space="preserve">Kada je za Radove izdana Potvrda o preuzimanju Inženjer će potvrditi </w:t>
            </w:r>
            <w:r w:rsidR="00945A18">
              <w:rPr>
                <w:rFonts w:asciiTheme="minorHAnsi" w:hAnsiTheme="minorHAnsi" w:cstheme="minorHAnsi"/>
              </w:rPr>
              <w:t xml:space="preserve">ukupni </w:t>
            </w:r>
            <w:r>
              <w:rPr>
                <w:rFonts w:asciiTheme="minorHAnsi" w:hAnsiTheme="minorHAnsi" w:cstheme="minorHAnsi"/>
              </w:rPr>
              <w:t xml:space="preserve">Zadržani iznos za isplatu Izvođaču. </w:t>
            </w:r>
          </w:p>
          <w:p w14:paraId="16903CEE" w14:textId="5A4A6FA7" w:rsidR="00147101" w:rsidRPr="00EC63E5" w:rsidRDefault="00147101" w:rsidP="00147101">
            <w:pPr>
              <w:rPr>
                <w:rFonts w:asciiTheme="minorHAnsi" w:hAnsiTheme="minorHAnsi" w:cstheme="minorHAnsi"/>
                <w:i/>
              </w:rPr>
            </w:pPr>
            <w:r w:rsidRPr="00EC63E5">
              <w:rPr>
                <w:rFonts w:asciiTheme="minorHAnsi" w:hAnsiTheme="minorHAnsi" w:cstheme="minorHAnsi"/>
                <w:i/>
              </w:rPr>
              <w:t xml:space="preserve">Stavak 2. briše se u cijelosti </w:t>
            </w:r>
          </w:p>
          <w:p w14:paraId="6CEDCB57" w14:textId="5A791CF5" w:rsidR="00B163FE" w:rsidRPr="00E34FCD" w:rsidRDefault="00B163FE" w:rsidP="00147101">
            <w:pPr>
              <w:rPr>
                <w:rFonts w:asciiTheme="minorHAnsi" w:hAnsiTheme="minorHAnsi" w:cstheme="minorHAnsi"/>
              </w:rPr>
            </w:pPr>
          </w:p>
        </w:tc>
      </w:tr>
      <w:tr w:rsidR="005B6AB2" w:rsidRPr="00E34FCD" w14:paraId="58813C99" w14:textId="77777777" w:rsidTr="002A1134">
        <w:tc>
          <w:tcPr>
            <w:tcW w:w="1951" w:type="dxa"/>
          </w:tcPr>
          <w:p w14:paraId="11E494CD" w14:textId="5F84C796" w:rsidR="005B6AB2" w:rsidRPr="00FB07D7" w:rsidRDefault="005B6AB2" w:rsidP="005B6AB2">
            <w:pPr>
              <w:jc w:val="left"/>
              <w:rPr>
                <w:rFonts w:asciiTheme="minorHAnsi" w:hAnsiTheme="minorHAnsi" w:cstheme="minorHAnsi"/>
                <w:b/>
              </w:rPr>
            </w:pPr>
            <w:r w:rsidRPr="00FB07D7">
              <w:rPr>
                <w:rFonts w:asciiTheme="minorHAnsi" w:hAnsiTheme="minorHAnsi" w:cstheme="minorHAnsi"/>
                <w:b/>
              </w:rPr>
              <w:t>14.</w:t>
            </w:r>
            <w:r>
              <w:rPr>
                <w:rFonts w:asciiTheme="minorHAnsi" w:hAnsiTheme="minorHAnsi" w:cstheme="minorHAnsi"/>
                <w:b/>
              </w:rPr>
              <w:t>10.</w:t>
            </w:r>
            <w:r w:rsidRPr="00FB07D7">
              <w:rPr>
                <w:rFonts w:asciiTheme="minorHAnsi" w:hAnsiTheme="minorHAnsi" w:cstheme="minorHAnsi"/>
                <w:b/>
              </w:rPr>
              <w:t xml:space="preserve"> </w:t>
            </w:r>
            <w:r w:rsidR="00791449">
              <w:rPr>
                <w:rFonts w:asciiTheme="minorHAnsi" w:hAnsiTheme="minorHAnsi" w:cstheme="minorHAnsi"/>
                <w:b/>
              </w:rPr>
              <w:t>Obračun po dovršetku</w:t>
            </w:r>
          </w:p>
        </w:tc>
        <w:tc>
          <w:tcPr>
            <w:tcW w:w="284" w:type="dxa"/>
          </w:tcPr>
          <w:p w14:paraId="092D2876" w14:textId="77777777" w:rsidR="005B6AB2" w:rsidRPr="00E34FCD" w:rsidRDefault="005B6AB2" w:rsidP="005B6AB2">
            <w:pPr>
              <w:jc w:val="center"/>
              <w:rPr>
                <w:rFonts w:asciiTheme="minorHAnsi" w:hAnsiTheme="minorHAnsi" w:cstheme="minorHAnsi"/>
                <w:b/>
                <w:bCs/>
              </w:rPr>
            </w:pPr>
          </w:p>
        </w:tc>
        <w:tc>
          <w:tcPr>
            <w:tcW w:w="7087" w:type="dxa"/>
          </w:tcPr>
          <w:p w14:paraId="0076D9CF" w14:textId="545BE2A4" w:rsidR="005B6AB2" w:rsidRPr="005B6AB2" w:rsidRDefault="005B6AB2" w:rsidP="005B6AB2">
            <w:pPr>
              <w:rPr>
                <w:rFonts w:asciiTheme="minorHAnsi" w:hAnsiTheme="minorHAnsi" w:cstheme="minorHAnsi"/>
                <w:i/>
              </w:rPr>
            </w:pPr>
            <w:r w:rsidRPr="005B6AB2">
              <w:rPr>
                <w:rFonts w:asciiTheme="minorHAnsi" w:hAnsiTheme="minorHAnsi" w:cstheme="minorHAnsi"/>
                <w:i/>
              </w:rPr>
              <w:t>Briše se ovaj Članak u cijelosti.</w:t>
            </w:r>
          </w:p>
          <w:p w14:paraId="2475DBE2" w14:textId="6A8E98E9" w:rsidR="005B6AB2" w:rsidRDefault="005B6AB2" w:rsidP="005B6AB2">
            <w:pPr>
              <w:rPr>
                <w:rFonts w:asciiTheme="minorHAnsi" w:hAnsiTheme="minorHAnsi" w:cstheme="minorHAnsi"/>
                <w:bCs/>
                <w:i/>
              </w:rPr>
            </w:pPr>
          </w:p>
        </w:tc>
      </w:tr>
      <w:tr w:rsidR="005B6AB2" w:rsidRPr="00E34FCD" w14:paraId="1D01CFC2" w14:textId="77777777" w:rsidTr="002A1134">
        <w:tc>
          <w:tcPr>
            <w:tcW w:w="1951" w:type="dxa"/>
          </w:tcPr>
          <w:p w14:paraId="6208C943" w14:textId="51F274DC" w:rsidR="005B6AB2" w:rsidRPr="00FB07D7" w:rsidRDefault="005B6AB2" w:rsidP="005B6AB2">
            <w:pPr>
              <w:jc w:val="left"/>
              <w:rPr>
                <w:rFonts w:asciiTheme="minorHAnsi" w:hAnsiTheme="minorHAnsi" w:cstheme="minorHAnsi"/>
                <w:b/>
              </w:rPr>
            </w:pPr>
            <w:r>
              <w:rPr>
                <w:rFonts w:asciiTheme="minorHAnsi" w:hAnsiTheme="minorHAnsi" w:cstheme="minorHAnsi"/>
                <w:b/>
              </w:rPr>
              <w:t xml:space="preserve">14.11. Zahtjev za izdavanje Okončane situacije </w:t>
            </w:r>
          </w:p>
        </w:tc>
        <w:tc>
          <w:tcPr>
            <w:tcW w:w="284" w:type="dxa"/>
          </w:tcPr>
          <w:p w14:paraId="061E04C2" w14:textId="77777777" w:rsidR="005B6AB2" w:rsidRPr="00E34FCD" w:rsidRDefault="005B6AB2" w:rsidP="005B6AB2">
            <w:pPr>
              <w:jc w:val="center"/>
              <w:rPr>
                <w:rFonts w:asciiTheme="minorHAnsi" w:hAnsiTheme="minorHAnsi" w:cstheme="minorHAnsi"/>
                <w:b/>
                <w:bCs/>
              </w:rPr>
            </w:pPr>
          </w:p>
        </w:tc>
        <w:tc>
          <w:tcPr>
            <w:tcW w:w="7087" w:type="dxa"/>
          </w:tcPr>
          <w:p w14:paraId="0A517C40" w14:textId="77777777" w:rsidR="005B6AB2" w:rsidRPr="00106B19" w:rsidRDefault="005B6AB2" w:rsidP="005B6AB2">
            <w:pPr>
              <w:rPr>
                <w:rFonts w:asciiTheme="minorHAnsi" w:hAnsiTheme="minorHAnsi" w:cstheme="minorHAnsi"/>
                <w:bCs/>
                <w:i/>
              </w:rPr>
            </w:pPr>
            <w:r w:rsidRPr="00106B19">
              <w:rPr>
                <w:rFonts w:asciiTheme="minorHAnsi" w:hAnsiTheme="minorHAnsi" w:cstheme="minorHAnsi"/>
                <w:bCs/>
                <w:i/>
              </w:rPr>
              <w:t>U prvoj rečenici prvog stavka Članka briše se:</w:t>
            </w:r>
          </w:p>
          <w:p w14:paraId="731868B5" w14:textId="77777777" w:rsidR="005B6AB2" w:rsidRPr="00106B19" w:rsidRDefault="005B6AB2" w:rsidP="005B6AB2">
            <w:pPr>
              <w:rPr>
                <w:rFonts w:asciiTheme="minorHAnsi" w:hAnsiTheme="minorHAnsi" w:cstheme="minorHAnsi"/>
                <w:bCs/>
              </w:rPr>
            </w:pPr>
            <w:r w:rsidRPr="00106B19">
              <w:rPr>
                <w:rFonts w:asciiTheme="minorHAnsi" w:hAnsiTheme="minorHAnsi" w:cstheme="minorHAnsi"/>
                <w:bCs/>
              </w:rPr>
              <w:t>„U roku od 56 dana nakon što primi Potvrdu o ispunjenju Ugovora…“</w:t>
            </w:r>
          </w:p>
          <w:p w14:paraId="0A75D035" w14:textId="77777777" w:rsidR="005B6AB2" w:rsidRPr="00106B19" w:rsidRDefault="005B6AB2" w:rsidP="005B6AB2">
            <w:pPr>
              <w:rPr>
                <w:rFonts w:asciiTheme="minorHAnsi" w:hAnsiTheme="minorHAnsi" w:cstheme="minorHAnsi"/>
                <w:bCs/>
                <w:i/>
              </w:rPr>
            </w:pPr>
            <w:r w:rsidRPr="00106B19">
              <w:rPr>
                <w:rFonts w:asciiTheme="minorHAnsi" w:hAnsiTheme="minorHAnsi" w:cstheme="minorHAnsi"/>
                <w:bCs/>
                <w:i/>
              </w:rPr>
              <w:t>i zamjenjuje sljedećim tekstom:</w:t>
            </w:r>
          </w:p>
          <w:p w14:paraId="48A92BCA" w14:textId="64C13CD2" w:rsidR="005B6AB2" w:rsidRPr="005B6AB2" w:rsidRDefault="005B6AB2" w:rsidP="005B6AB2">
            <w:pPr>
              <w:rPr>
                <w:rFonts w:asciiTheme="minorHAnsi" w:hAnsiTheme="minorHAnsi" w:cstheme="minorHAnsi"/>
                <w:i/>
              </w:rPr>
            </w:pPr>
            <w:r w:rsidRPr="00106B19">
              <w:rPr>
                <w:rFonts w:asciiTheme="minorHAnsi" w:hAnsiTheme="minorHAnsi" w:cstheme="minorHAnsi"/>
                <w:bCs/>
                <w:i/>
              </w:rPr>
              <w:t>„</w:t>
            </w:r>
            <w:r w:rsidRPr="00106B19">
              <w:rPr>
                <w:rFonts w:asciiTheme="minorHAnsi" w:hAnsiTheme="minorHAnsi" w:cstheme="minorHAnsi"/>
                <w:bCs/>
              </w:rPr>
              <w:t>U roku do 28 dana nakon što primi Potvrdu o preuzimanju…“</w:t>
            </w:r>
          </w:p>
        </w:tc>
      </w:tr>
      <w:tr w:rsidR="00951A3C" w:rsidRPr="00E34FCD" w14:paraId="77AAB8DB" w14:textId="77777777" w:rsidTr="002A1134">
        <w:tc>
          <w:tcPr>
            <w:tcW w:w="1951" w:type="dxa"/>
          </w:tcPr>
          <w:p w14:paraId="5AD3DDAB" w14:textId="77777777" w:rsidR="00951A3C" w:rsidRPr="00E34FCD" w:rsidRDefault="00951A3C" w:rsidP="00F56F1C">
            <w:pPr>
              <w:jc w:val="left"/>
              <w:rPr>
                <w:rFonts w:asciiTheme="minorHAnsi" w:hAnsiTheme="minorHAnsi" w:cstheme="minorHAnsi"/>
                <w:b/>
              </w:rPr>
            </w:pPr>
            <w:r w:rsidRPr="00E34FCD">
              <w:rPr>
                <w:rFonts w:asciiTheme="minorHAnsi" w:hAnsiTheme="minorHAnsi" w:cstheme="minorHAnsi"/>
                <w:b/>
              </w:rPr>
              <w:t>14.14. Prestanak odgovornosti Naručitelja</w:t>
            </w:r>
          </w:p>
        </w:tc>
        <w:tc>
          <w:tcPr>
            <w:tcW w:w="284" w:type="dxa"/>
          </w:tcPr>
          <w:p w14:paraId="0CEBDA0B" w14:textId="77777777" w:rsidR="00951A3C" w:rsidRPr="00E34FCD" w:rsidRDefault="00951A3C" w:rsidP="00147101">
            <w:pPr>
              <w:jc w:val="center"/>
              <w:rPr>
                <w:rFonts w:asciiTheme="minorHAnsi" w:hAnsiTheme="minorHAnsi" w:cstheme="minorHAnsi"/>
                <w:b/>
                <w:bCs/>
              </w:rPr>
            </w:pPr>
          </w:p>
        </w:tc>
        <w:tc>
          <w:tcPr>
            <w:tcW w:w="7087" w:type="dxa"/>
          </w:tcPr>
          <w:p w14:paraId="4F188135" w14:textId="77777777" w:rsidR="00951A3C" w:rsidRPr="00E34FCD" w:rsidRDefault="00951A3C" w:rsidP="005B6AB2">
            <w:pPr>
              <w:rPr>
                <w:rFonts w:asciiTheme="minorHAnsi" w:hAnsiTheme="minorHAnsi" w:cstheme="minorHAnsi"/>
                <w:i/>
              </w:rPr>
            </w:pPr>
            <w:r w:rsidRPr="00E34FCD">
              <w:rPr>
                <w:rFonts w:asciiTheme="minorHAnsi" w:hAnsiTheme="minorHAnsi" w:cstheme="minorHAnsi"/>
                <w:i/>
              </w:rPr>
              <w:t>Briše se stavak 1. ovog Članka i zamjenjuje slijedećim:</w:t>
            </w:r>
          </w:p>
          <w:p w14:paraId="7A21A458" w14:textId="77777777" w:rsidR="00951A3C" w:rsidRPr="00E34FCD" w:rsidRDefault="00951A3C" w:rsidP="005B6AB2">
            <w:pPr>
              <w:rPr>
                <w:rFonts w:asciiTheme="minorHAnsi" w:hAnsiTheme="minorHAnsi" w:cstheme="minorHAnsi"/>
              </w:rPr>
            </w:pPr>
            <w:r w:rsidRPr="00E34FCD">
              <w:rPr>
                <w:rFonts w:asciiTheme="minorHAnsi" w:hAnsiTheme="minorHAnsi" w:cstheme="minorHAnsi"/>
              </w:rPr>
              <w:t>Naručitelj neće imati nikakvu odgovornost prema Izvođaču za bilo što prema ili u vezi s Ugovorom ili za izvođenje Radova, osim ako Izvođač nije uključio određeni iznos isključivo za to u Okončanoj situaciji.</w:t>
            </w:r>
          </w:p>
        </w:tc>
      </w:tr>
    </w:tbl>
    <w:p w14:paraId="6B82912F" w14:textId="77777777" w:rsidR="00951A3C" w:rsidRPr="00E34FCD" w:rsidRDefault="00951A3C" w:rsidP="00F56F1C">
      <w:pPr>
        <w:rPr>
          <w:rFonts w:asciiTheme="minorHAnsi" w:hAnsiTheme="minorHAnsi" w:cstheme="minorHAnsi"/>
          <w:highlight w:val="yellow"/>
        </w:rPr>
      </w:pPr>
    </w:p>
    <w:tbl>
      <w:tblPr>
        <w:tblW w:w="9322" w:type="dxa"/>
        <w:tblLayout w:type="fixed"/>
        <w:tblLook w:val="0000" w:firstRow="0" w:lastRow="0" w:firstColumn="0" w:lastColumn="0" w:noHBand="0" w:noVBand="0"/>
      </w:tblPr>
      <w:tblGrid>
        <w:gridCol w:w="1951"/>
        <w:gridCol w:w="284"/>
        <w:gridCol w:w="7087"/>
      </w:tblGrid>
      <w:tr w:rsidR="001A494F" w:rsidRPr="00E34FCD" w14:paraId="066FC0CC" w14:textId="77777777" w:rsidTr="001A494F">
        <w:tc>
          <w:tcPr>
            <w:tcW w:w="1951" w:type="dxa"/>
          </w:tcPr>
          <w:p w14:paraId="0B089A02" w14:textId="77777777" w:rsidR="001A494F" w:rsidRPr="00E34FCD" w:rsidRDefault="001A494F" w:rsidP="00147101">
            <w:pPr>
              <w:jc w:val="left"/>
              <w:rPr>
                <w:rFonts w:asciiTheme="minorHAnsi" w:hAnsiTheme="minorHAnsi" w:cstheme="minorHAnsi"/>
                <w:b/>
              </w:rPr>
            </w:pPr>
            <w:r w:rsidRPr="00E34FCD">
              <w:rPr>
                <w:rFonts w:asciiTheme="minorHAnsi" w:hAnsiTheme="minorHAnsi" w:cstheme="minorHAnsi"/>
                <w:b/>
              </w:rPr>
              <w:t>14.15 Valute plaćanja</w:t>
            </w:r>
          </w:p>
        </w:tc>
        <w:tc>
          <w:tcPr>
            <w:tcW w:w="284" w:type="dxa"/>
          </w:tcPr>
          <w:p w14:paraId="640901C9" w14:textId="77777777" w:rsidR="001A494F" w:rsidRPr="00E34FCD" w:rsidRDefault="001A494F" w:rsidP="005B6AB2">
            <w:pPr>
              <w:jc w:val="center"/>
              <w:rPr>
                <w:rFonts w:asciiTheme="minorHAnsi" w:hAnsiTheme="minorHAnsi" w:cstheme="minorHAnsi"/>
                <w:b/>
                <w:bCs/>
              </w:rPr>
            </w:pPr>
          </w:p>
        </w:tc>
        <w:tc>
          <w:tcPr>
            <w:tcW w:w="7087" w:type="dxa"/>
          </w:tcPr>
          <w:p w14:paraId="48966BAA" w14:textId="77777777" w:rsidR="001A494F" w:rsidRPr="00E34FCD" w:rsidRDefault="001A494F" w:rsidP="005B6AB2">
            <w:pPr>
              <w:autoSpaceDE w:val="0"/>
              <w:autoSpaceDN w:val="0"/>
              <w:adjustRightInd w:val="0"/>
              <w:rPr>
                <w:rFonts w:asciiTheme="minorHAnsi" w:hAnsiTheme="minorHAnsi" w:cstheme="minorHAnsi"/>
                <w:bCs/>
                <w:i/>
              </w:rPr>
            </w:pPr>
            <w:r w:rsidRPr="00E34FCD">
              <w:rPr>
                <w:rFonts w:asciiTheme="minorHAnsi" w:hAnsiTheme="minorHAnsi" w:cstheme="minorHAnsi"/>
                <w:bCs/>
                <w:i/>
              </w:rPr>
              <w:t>Izbrisati Članak i zamijeniti sa slijedećim:</w:t>
            </w:r>
          </w:p>
          <w:p w14:paraId="4DAD24F6" w14:textId="77777777" w:rsidR="001A494F" w:rsidRPr="00E34FCD" w:rsidRDefault="001A494F">
            <w:pPr>
              <w:rPr>
                <w:rFonts w:asciiTheme="minorHAnsi" w:hAnsiTheme="minorHAnsi" w:cstheme="minorHAnsi"/>
              </w:rPr>
            </w:pPr>
            <w:r w:rsidRPr="00E34FCD">
              <w:rPr>
                <w:rFonts w:asciiTheme="minorHAnsi" w:hAnsiTheme="minorHAnsi" w:cstheme="minorHAnsi"/>
              </w:rPr>
              <w:t>Valuta plaćanja bit će kuna (HRK).</w:t>
            </w:r>
          </w:p>
        </w:tc>
      </w:tr>
    </w:tbl>
    <w:p w14:paraId="31F0BBB0" w14:textId="6E0D2481" w:rsidR="008F60C3" w:rsidRPr="00E34FCD" w:rsidRDefault="008F60C3" w:rsidP="00F56F1C">
      <w:pPr>
        <w:pStyle w:val="Zaglavlje"/>
        <w:tabs>
          <w:tab w:val="clear" w:pos="4536"/>
          <w:tab w:val="clear" w:pos="9072"/>
        </w:tabs>
        <w:spacing w:line="276" w:lineRule="auto"/>
        <w:rPr>
          <w:rFonts w:asciiTheme="minorHAnsi" w:hAnsiTheme="minorHAnsi" w:cstheme="minorHAnsi"/>
          <w:lang w:val="hr-HR"/>
        </w:rPr>
      </w:pPr>
    </w:p>
    <w:p w14:paraId="5591983C" w14:textId="232BE696" w:rsidR="00F463E6" w:rsidRPr="00E34FCD" w:rsidRDefault="008F60C3">
      <w:pPr>
        <w:spacing w:after="0" w:line="240" w:lineRule="auto"/>
        <w:jc w:val="left"/>
        <w:rPr>
          <w:rFonts w:asciiTheme="minorHAnsi" w:hAnsiTheme="minorHAnsi" w:cstheme="minorHAnsi"/>
          <w:szCs w:val="20"/>
          <w:lang w:eastAsia="sl-SI"/>
        </w:rPr>
      </w:pPr>
      <w:r w:rsidRPr="00E34FCD">
        <w:rPr>
          <w:rFonts w:asciiTheme="minorHAnsi" w:hAnsiTheme="minorHAnsi" w:cstheme="minorHAnsi"/>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1"/>
      </w:tblGrid>
      <w:tr w:rsidR="001A494F" w:rsidRPr="00E34FCD" w14:paraId="3C2697AD" w14:textId="77777777" w:rsidTr="00F463E6">
        <w:tc>
          <w:tcPr>
            <w:tcW w:w="9003" w:type="dxa"/>
            <w:tcBorders>
              <w:top w:val="nil"/>
              <w:left w:val="nil"/>
              <w:bottom w:val="nil"/>
              <w:right w:val="nil"/>
            </w:tcBorders>
          </w:tcPr>
          <w:p w14:paraId="7B5D0F73" w14:textId="77DC25E4" w:rsidR="001A494F" w:rsidRPr="00E34FCD" w:rsidRDefault="001A494F">
            <w:pPr>
              <w:pStyle w:val="Naslov1"/>
              <w:rPr>
                <w:rFonts w:asciiTheme="minorHAnsi" w:hAnsiTheme="minorHAnsi" w:cstheme="minorHAnsi"/>
              </w:rPr>
            </w:pPr>
            <w:bookmarkStart w:id="26" w:name="_Toc2002185"/>
            <w:r w:rsidRPr="00E34FCD">
              <w:rPr>
                <w:rFonts w:asciiTheme="minorHAnsi" w:hAnsiTheme="minorHAnsi" w:cstheme="minorHAnsi"/>
              </w:rPr>
              <w:t>Raskid od strane Naručitelja</w:t>
            </w:r>
            <w:bookmarkEnd w:id="26"/>
          </w:p>
        </w:tc>
      </w:tr>
    </w:tbl>
    <w:p w14:paraId="2F95AD14" w14:textId="77777777" w:rsidR="001A494F" w:rsidRPr="00E34FCD" w:rsidRDefault="001A494F" w:rsidP="00F56F1C">
      <w:pPr>
        <w:autoSpaceDE w:val="0"/>
        <w:autoSpaceDN w:val="0"/>
        <w:adjustRightInd w:val="0"/>
        <w:ind w:left="567" w:hanging="567"/>
        <w:rPr>
          <w:rFonts w:asciiTheme="minorHAnsi" w:hAnsiTheme="minorHAnsi" w:cstheme="minorHAnsi"/>
        </w:rPr>
      </w:pPr>
    </w:p>
    <w:tbl>
      <w:tblPr>
        <w:tblW w:w="9322" w:type="dxa"/>
        <w:tblLayout w:type="fixed"/>
        <w:tblLook w:val="0000" w:firstRow="0" w:lastRow="0" w:firstColumn="0" w:lastColumn="0" w:noHBand="0" w:noVBand="0"/>
      </w:tblPr>
      <w:tblGrid>
        <w:gridCol w:w="1951"/>
        <w:gridCol w:w="284"/>
        <w:gridCol w:w="7087"/>
      </w:tblGrid>
      <w:tr w:rsidR="00951A3C" w:rsidRPr="00E34FCD" w14:paraId="6B3350A1" w14:textId="77777777" w:rsidTr="00DD3525">
        <w:tc>
          <w:tcPr>
            <w:tcW w:w="1951" w:type="dxa"/>
          </w:tcPr>
          <w:p w14:paraId="6FB6874E" w14:textId="12FB3C8E" w:rsidR="0033627A" w:rsidRDefault="0033627A" w:rsidP="00147101">
            <w:pPr>
              <w:jc w:val="left"/>
              <w:rPr>
                <w:rFonts w:asciiTheme="minorHAnsi" w:hAnsiTheme="minorHAnsi" w:cstheme="minorHAnsi"/>
                <w:b/>
              </w:rPr>
            </w:pPr>
            <w:r>
              <w:rPr>
                <w:rFonts w:asciiTheme="minorHAnsi" w:hAnsiTheme="minorHAnsi" w:cstheme="minorHAnsi"/>
                <w:b/>
              </w:rPr>
              <w:t>15.1. Obavijest za otklanjanje nedostataka</w:t>
            </w:r>
          </w:p>
          <w:p w14:paraId="2E340377" w14:textId="77777777" w:rsidR="0033627A" w:rsidRDefault="0033627A" w:rsidP="005B6AB2">
            <w:pPr>
              <w:jc w:val="left"/>
              <w:rPr>
                <w:rFonts w:asciiTheme="minorHAnsi" w:hAnsiTheme="minorHAnsi" w:cstheme="minorHAnsi"/>
                <w:b/>
              </w:rPr>
            </w:pPr>
          </w:p>
          <w:p w14:paraId="1C1D9AF4" w14:textId="4358514E" w:rsidR="00951A3C" w:rsidRPr="00E34FCD" w:rsidRDefault="00951A3C" w:rsidP="005B6AB2">
            <w:pPr>
              <w:jc w:val="left"/>
              <w:rPr>
                <w:rFonts w:asciiTheme="minorHAnsi" w:hAnsiTheme="minorHAnsi" w:cstheme="minorHAnsi"/>
                <w:b/>
              </w:rPr>
            </w:pPr>
            <w:r w:rsidRPr="00E34FCD">
              <w:rPr>
                <w:rFonts w:asciiTheme="minorHAnsi" w:hAnsiTheme="minorHAnsi" w:cstheme="minorHAnsi"/>
                <w:b/>
              </w:rPr>
              <w:t>15.2 Raskid od strane Naručitelja</w:t>
            </w:r>
          </w:p>
          <w:p w14:paraId="36CE4F71" w14:textId="77777777" w:rsidR="00951A3C" w:rsidRPr="00E34FCD" w:rsidRDefault="00951A3C">
            <w:pPr>
              <w:rPr>
                <w:rFonts w:asciiTheme="minorHAnsi" w:hAnsiTheme="minorHAnsi" w:cstheme="minorHAnsi"/>
                <w:b/>
              </w:rPr>
            </w:pPr>
          </w:p>
        </w:tc>
        <w:tc>
          <w:tcPr>
            <w:tcW w:w="284" w:type="dxa"/>
          </w:tcPr>
          <w:p w14:paraId="23CA82DC" w14:textId="77777777" w:rsidR="00951A3C" w:rsidRPr="00E34FCD" w:rsidRDefault="00951A3C">
            <w:pPr>
              <w:jc w:val="center"/>
              <w:rPr>
                <w:rFonts w:asciiTheme="minorHAnsi" w:hAnsiTheme="minorHAnsi" w:cstheme="minorHAnsi"/>
                <w:b/>
                <w:bCs/>
              </w:rPr>
            </w:pPr>
          </w:p>
        </w:tc>
        <w:tc>
          <w:tcPr>
            <w:tcW w:w="7087" w:type="dxa"/>
          </w:tcPr>
          <w:p w14:paraId="1B0AC8F4" w14:textId="010BE05C" w:rsidR="0033627A" w:rsidRPr="00E579F7" w:rsidRDefault="0033627A">
            <w:pPr>
              <w:spacing w:after="0" w:line="240" w:lineRule="auto"/>
              <w:rPr>
                <w:rFonts w:asciiTheme="minorHAnsi" w:hAnsiTheme="minorHAnsi" w:cstheme="minorHAnsi"/>
                <w:i/>
                <w:szCs w:val="20"/>
                <w:lang w:eastAsia="sl-SI"/>
              </w:rPr>
            </w:pPr>
            <w:r w:rsidRPr="00E579F7">
              <w:rPr>
                <w:rFonts w:asciiTheme="minorHAnsi" w:hAnsiTheme="minorHAnsi" w:cstheme="minorHAnsi"/>
                <w:i/>
                <w:color w:val="000000"/>
              </w:rPr>
              <w:t>Dodati na kraju ovog Članka:</w:t>
            </w:r>
          </w:p>
          <w:p w14:paraId="07CC0A51" w14:textId="3FAAD5B4" w:rsidR="0033627A" w:rsidRDefault="0033627A">
            <w:pPr>
              <w:spacing w:after="0" w:line="240" w:lineRule="auto"/>
              <w:rPr>
                <w:rFonts w:cstheme="minorHAnsi"/>
                <w:i/>
                <w:szCs w:val="20"/>
                <w:lang w:eastAsia="sl-SI"/>
              </w:rPr>
            </w:pPr>
          </w:p>
          <w:p w14:paraId="6F4B6368" w14:textId="5594915A" w:rsidR="0033627A" w:rsidRPr="0033627A" w:rsidRDefault="0033627A">
            <w:pPr>
              <w:rPr>
                <w:rFonts w:asciiTheme="minorHAnsi" w:eastAsia="Calibri" w:hAnsiTheme="minorHAnsi" w:cstheme="minorHAnsi"/>
              </w:rPr>
            </w:pPr>
            <w:r w:rsidRPr="0033627A">
              <w:rPr>
                <w:rFonts w:asciiTheme="minorHAnsi" w:eastAsia="Calibri" w:hAnsiTheme="minorHAnsi" w:cstheme="minorHAnsi"/>
              </w:rPr>
              <w:t xml:space="preserve">Protek određenog opravdanog roka neće dovesti do raskida Ugovora već je   potrebno da Naručitelj da obavijest u skladu sa člankom 15.2. </w:t>
            </w:r>
            <w:r w:rsidR="00487AB8" w:rsidRPr="00487AB8">
              <w:rPr>
                <w:rFonts w:ascii="Calibri" w:hAnsi="Calibri"/>
              </w:rPr>
              <w:t>[</w:t>
            </w:r>
            <w:r w:rsidRPr="0033627A">
              <w:rPr>
                <w:rFonts w:asciiTheme="minorHAnsi" w:eastAsia="Calibri" w:hAnsiTheme="minorHAnsi" w:cstheme="minorHAnsi"/>
              </w:rPr>
              <w:t>Raskid od strane Naručitelja</w:t>
            </w:r>
            <w:r w:rsidR="00487AB8" w:rsidRPr="00487AB8">
              <w:rPr>
                <w:rFonts w:ascii="Calibri" w:hAnsi="Calibri"/>
              </w:rPr>
              <w:t>]</w:t>
            </w:r>
          </w:p>
          <w:p w14:paraId="77B889E2" w14:textId="78A696E3" w:rsidR="00C6620B" w:rsidRDefault="0033627A">
            <w:pPr>
              <w:pStyle w:val="Tekstkomentara"/>
              <w:spacing w:line="276" w:lineRule="auto"/>
              <w:jc w:val="both"/>
              <w:rPr>
                <w:rFonts w:asciiTheme="minorHAnsi" w:hAnsiTheme="minorHAnsi" w:cstheme="minorHAnsi"/>
              </w:rPr>
            </w:pPr>
            <w:r w:rsidRPr="007D461C">
              <w:rPr>
                <w:rFonts w:asciiTheme="minorHAnsi" w:hAnsiTheme="minorHAnsi" w:cstheme="minorHAnsi"/>
                <w:i/>
              </w:rPr>
              <w:t xml:space="preserve">U točki (d) prvog stavka ovog Članka na kraju rečenice umetnuti </w:t>
            </w:r>
          </w:p>
          <w:p w14:paraId="3990E9E9" w14:textId="18DAFA98" w:rsidR="00951A3C" w:rsidRPr="00E34FCD" w:rsidRDefault="00C6620B">
            <w:pPr>
              <w:pStyle w:val="Tekstkomentara"/>
              <w:spacing w:line="276" w:lineRule="auto"/>
              <w:jc w:val="both"/>
              <w:rPr>
                <w:rFonts w:asciiTheme="minorHAnsi" w:hAnsiTheme="minorHAnsi" w:cstheme="minorHAnsi"/>
                <w:szCs w:val="22"/>
              </w:rPr>
            </w:pPr>
            <w:r>
              <w:rPr>
                <w:rFonts w:asciiTheme="minorHAnsi" w:hAnsiTheme="minorHAnsi" w:cstheme="minorHAnsi"/>
              </w:rPr>
              <w:t>„…</w:t>
            </w:r>
            <w:r w:rsidR="0033627A" w:rsidRPr="007D461C">
              <w:rPr>
                <w:rFonts w:asciiTheme="minorHAnsi" w:hAnsiTheme="minorHAnsi" w:cstheme="minorHAnsi"/>
              </w:rPr>
              <w:t>ili da</w:t>
            </w:r>
            <w:r w:rsidR="0033627A">
              <w:rPr>
                <w:rFonts w:asciiTheme="minorHAnsi" w:hAnsiTheme="minorHAnsi" w:cstheme="minorHAnsi"/>
              </w:rPr>
              <w:t>de</w:t>
            </w:r>
            <w:r w:rsidR="0033627A" w:rsidRPr="007D461C">
              <w:rPr>
                <w:rFonts w:asciiTheme="minorHAnsi" w:hAnsiTheme="minorHAnsi" w:cstheme="minorHAnsi"/>
              </w:rPr>
              <w:t xml:space="preserve"> Radove ili dio Radova u podugovor protivno Ugovoru ili važećim propisima.</w:t>
            </w:r>
            <w:r>
              <w:rPr>
                <w:rFonts w:asciiTheme="minorHAnsi" w:hAnsiTheme="minorHAnsi" w:cstheme="minorHAnsi"/>
              </w:rPr>
              <w:t>“</w:t>
            </w:r>
          </w:p>
          <w:p w14:paraId="076A6D29" w14:textId="77777777" w:rsidR="00951A3C" w:rsidRPr="00E34FCD" w:rsidRDefault="00951A3C">
            <w:pPr>
              <w:pStyle w:val="Tekstkomentara"/>
              <w:spacing w:line="276" w:lineRule="auto"/>
              <w:jc w:val="both"/>
              <w:rPr>
                <w:rFonts w:asciiTheme="minorHAnsi" w:hAnsiTheme="minorHAnsi" w:cstheme="minorHAnsi"/>
                <w:i/>
                <w:szCs w:val="22"/>
              </w:rPr>
            </w:pPr>
            <w:r w:rsidRPr="00E34FCD">
              <w:rPr>
                <w:rFonts w:asciiTheme="minorHAnsi" w:hAnsiTheme="minorHAnsi" w:cstheme="minorHAnsi"/>
                <w:i/>
                <w:szCs w:val="22"/>
              </w:rPr>
              <w:t>U točki (e) prvog stavka ovog Članka iza „likvidaciju″ umetnuti.</w:t>
            </w:r>
          </w:p>
          <w:p w14:paraId="18EA6562" w14:textId="77777777" w:rsidR="00951A3C" w:rsidRPr="00E34FCD" w:rsidRDefault="00951A3C">
            <w:pPr>
              <w:pStyle w:val="Tekstkomentara"/>
              <w:spacing w:line="276" w:lineRule="auto"/>
              <w:jc w:val="both"/>
              <w:rPr>
                <w:rFonts w:asciiTheme="minorHAnsi" w:hAnsiTheme="minorHAnsi" w:cstheme="minorHAnsi"/>
                <w:szCs w:val="22"/>
              </w:rPr>
            </w:pPr>
            <w:r w:rsidRPr="00E34FCD">
              <w:rPr>
                <w:rFonts w:asciiTheme="minorHAnsi" w:hAnsiTheme="minorHAnsi" w:cstheme="minorHAnsi"/>
                <w:szCs w:val="22"/>
              </w:rPr>
              <w:t>„stečaj″</w:t>
            </w:r>
          </w:p>
          <w:p w14:paraId="73402FDF" w14:textId="77777777" w:rsidR="00951A3C" w:rsidRPr="00E34FCD" w:rsidRDefault="00951A3C">
            <w:pPr>
              <w:pStyle w:val="Tijeloteksta"/>
              <w:rPr>
                <w:rFonts w:asciiTheme="minorHAnsi" w:hAnsiTheme="minorHAnsi" w:cstheme="minorHAnsi"/>
                <w:bCs/>
                <w:i/>
                <w:lang w:eastAsia="sl-SI"/>
              </w:rPr>
            </w:pPr>
          </w:p>
          <w:p w14:paraId="007984F6" w14:textId="77777777" w:rsidR="00951A3C" w:rsidRPr="00E34FCD" w:rsidRDefault="00951A3C">
            <w:pPr>
              <w:pStyle w:val="Tijeloteksta"/>
              <w:rPr>
                <w:rFonts w:asciiTheme="minorHAnsi" w:hAnsiTheme="minorHAnsi" w:cstheme="minorHAnsi"/>
                <w:bCs/>
                <w:i/>
                <w:lang w:eastAsia="sl-SI"/>
              </w:rPr>
            </w:pPr>
            <w:r w:rsidRPr="00E34FCD">
              <w:rPr>
                <w:rFonts w:asciiTheme="minorHAnsi" w:hAnsiTheme="minorHAnsi" w:cstheme="minorHAnsi"/>
                <w:bCs/>
                <w:i/>
                <w:lang w:eastAsia="sl-SI"/>
              </w:rPr>
              <w:t>U točki (f) prvog stavka ovog Članka umetnuti na početku:</w:t>
            </w:r>
          </w:p>
          <w:p w14:paraId="50EE8A16" w14:textId="77777777" w:rsidR="00951A3C" w:rsidRPr="00E34FCD" w:rsidRDefault="00951A3C">
            <w:pPr>
              <w:pStyle w:val="Tijeloteksta"/>
              <w:rPr>
                <w:rFonts w:asciiTheme="minorHAnsi" w:hAnsiTheme="minorHAnsi" w:cstheme="minorHAnsi"/>
                <w:bCs/>
                <w:i/>
                <w:lang w:eastAsia="sl-SI"/>
              </w:rPr>
            </w:pPr>
            <w:r w:rsidRPr="00E34FCD">
              <w:rPr>
                <w:rFonts w:asciiTheme="minorHAnsi" w:hAnsiTheme="minorHAnsi" w:cstheme="minorHAnsi"/>
                <w:bCs/>
                <w:i/>
                <w:lang w:eastAsia="sl-SI"/>
              </w:rPr>
              <w:t xml:space="preserve"> „</w:t>
            </w:r>
            <w:r w:rsidRPr="00E34FCD">
              <w:rPr>
                <w:rFonts w:asciiTheme="minorHAnsi" w:hAnsiTheme="minorHAnsi" w:cstheme="minorHAnsi"/>
                <w:bCs/>
                <w:lang w:eastAsia="sl-SI"/>
              </w:rPr>
              <w:t xml:space="preserve"> primi ili mu bude ponuđeno (a to ne prijavi nadležnim javnim tijelima) ili “</w:t>
            </w:r>
          </w:p>
          <w:p w14:paraId="6A345B16" w14:textId="77777777" w:rsidR="00951A3C" w:rsidRPr="00E34FCD" w:rsidRDefault="00951A3C">
            <w:pPr>
              <w:pStyle w:val="Tijeloteksta"/>
              <w:rPr>
                <w:rFonts w:asciiTheme="minorHAnsi" w:hAnsiTheme="minorHAnsi" w:cstheme="minorHAnsi"/>
                <w:bCs/>
                <w:i/>
                <w:lang w:eastAsia="sl-SI"/>
              </w:rPr>
            </w:pPr>
          </w:p>
          <w:p w14:paraId="75975246" w14:textId="77777777" w:rsidR="00951A3C" w:rsidRPr="00E34FCD" w:rsidRDefault="00951A3C">
            <w:pPr>
              <w:pStyle w:val="Tijeloteksta"/>
              <w:rPr>
                <w:rFonts w:asciiTheme="minorHAnsi" w:hAnsiTheme="minorHAnsi" w:cstheme="minorHAnsi"/>
                <w:bCs/>
                <w:i/>
                <w:lang w:eastAsia="sl-SI"/>
              </w:rPr>
            </w:pPr>
            <w:r w:rsidRPr="00E34FCD">
              <w:rPr>
                <w:rFonts w:asciiTheme="minorHAnsi" w:hAnsiTheme="minorHAnsi" w:cstheme="minorHAnsi"/>
                <w:bCs/>
                <w:i/>
                <w:lang w:eastAsia="sl-SI"/>
              </w:rPr>
              <w:t>U točki (f), pod-točke (i) prvog stavka ovog Članka iza „</w:t>
            </w:r>
            <w:r w:rsidRPr="00E34FCD">
              <w:rPr>
                <w:rFonts w:asciiTheme="minorHAnsi" w:hAnsiTheme="minorHAnsi" w:cstheme="minorHAnsi"/>
                <w:bCs/>
                <w:lang w:eastAsia="sl-SI"/>
              </w:rPr>
              <w:t>Ugovor</w:t>
            </w:r>
            <w:r w:rsidRPr="00E34FCD">
              <w:rPr>
                <w:rFonts w:asciiTheme="minorHAnsi" w:hAnsiTheme="minorHAnsi" w:cstheme="minorHAnsi"/>
                <w:bCs/>
                <w:i/>
                <w:lang w:eastAsia="sl-SI"/>
              </w:rPr>
              <w:t xml:space="preserve">“, umetnuti: </w:t>
            </w:r>
          </w:p>
          <w:p w14:paraId="7910AE3C" w14:textId="77777777" w:rsidR="00CC02F1" w:rsidRDefault="00951A3C">
            <w:pPr>
              <w:pStyle w:val="Tijeloteksta"/>
              <w:rPr>
                <w:rFonts w:asciiTheme="minorHAnsi" w:hAnsiTheme="minorHAnsi" w:cstheme="minorHAnsi"/>
                <w:bCs/>
                <w:i/>
                <w:lang w:eastAsia="sl-SI"/>
              </w:rPr>
            </w:pPr>
            <w:r w:rsidRPr="00E34FCD">
              <w:rPr>
                <w:rFonts w:asciiTheme="minorHAnsi" w:hAnsiTheme="minorHAnsi" w:cstheme="minorHAnsi"/>
                <w:bCs/>
                <w:i/>
                <w:lang w:eastAsia="sl-SI"/>
              </w:rPr>
              <w:t>„</w:t>
            </w:r>
            <w:r w:rsidRPr="00E34FCD">
              <w:rPr>
                <w:rFonts w:asciiTheme="minorHAnsi" w:hAnsiTheme="minorHAnsi" w:cstheme="minorHAnsi"/>
                <w:bCs/>
                <w:lang w:eastAsia="sl-SI"/>
              </w:rPr>
              <w:t>uključujući dodjelu ovog Ugovora</w:t>
            </w:r>
            <w:r w:rsidRPr="00E34FCD">
              <w:rPr>
                <w:rFonts w:asciiTheme="minorHAnsi" w:hAnsiTheme="minorHAnsi" w:cstheme="minorHAnsi"/>
                <w:bCs/>
                <w:i/>
                <w:lang w:eastAsia="sl-SI"/>
              </w:rPr>
              <w:t>”</w:t>
            </w:r>
            <w:r w:rsidR="00CC02F1">
              <w:rPr>
                <w:rFonts w:asciiTheme="minorHAnsi" w:hAnsiTheme="minorHAnsi" w:cstheme="minorHAnsi"/>
                <w:bCs/>
                <w:i/>
                <w:lang w:eastAsia="sl-SI"/>
              </w:rPr>
              <w:t xml:space="preserve"> </w:t>
            </w:r>
          </w:p>
          <w:p w14:paraId="25FB15A9" w14:textId="229CEBD9" w:rsidR="0033627A" w:rsidRDefault="00C6620B">
            <w:pPr>
              <w:pStyle w:val="Tijeloteksta"/>
              <w:rPr>
                <w:rFonts w:asciiTheme="minorHAnsi" w:hAnsiTheme="minorHAnsi" w:cstheme="minorHAnsi"/>
                <w:bCs/>
                <w:lang w:eastAsia="sl-SI"/>
              </w:rPr>
            </w:pPr>
            <w:r w:rsidRPr="00CC02F1">
              <w:rPr>
                <w:rFonts w:asciiTheme="minorHAnsi" w:hAnsiTheme="minorHAnsi" w:cstheme="minorHAnsi"/>
                <w:bCs/>
                <w:i/>
                <w:lang w:eastAsia="sl-SI"/>
              </w:rPr>
              <w:t>Nakon točke (f) dodati točku (g) koja glasi</w:t>
            </w:r>
            <w:r>
              <w:rPr>
                <w:rFonts w:asciiTheme="minorHAnsi" w:hAnsiTheme="minorHAnsi" w:cstheme="minorHAnsi"/>
                <w:bCs/>
                <w:lang w:eastAsia="sl-SI"/>
              </w:rPr>
              <w:t>:</w:t>
            </w:r>
          </w:p>
          <w:p w14:paraId="606C08AF" w14:textId="0FF91BCD" w:rsidR="00C6620B" w:rsidRDefault="00C6620B">
            <w:pPr>
              <w:pStyle w:val="Tijeloteksta"/>
              <w:ind w:left="351"/>
              <w:rPr>
                <w:rFonts w:asciiTheme="minorHAnsi" w:hAnsiTheme="minorHAnsi" w:cstheme="minorHAnsi"/>
              </w:rPr>
            </w:pPr>
            <w:r w:rsidRPr="00C6620B">
              <w:rPr>
                <w:rFonts w:asciiTheme="minorHAnsi" w:hAnsiTheme="minorHAnsi" w:cstheme="minorHAnsi"/>
                <w:bCs/>
                <w:lang w:eastAsia="sl-SI"/>
              </w:rPr>
              <w:t>(g</w:t>
            </w:r>
            <w:r>
              <w:rPr>
                <w:rFonts w:asciiTheme="minorHAnsi" w:hAnsiTheme="minorHAnsi" w:cstheme="minorHAnsi"/>
                <w:bCs/>
                <w:lang w:eastAsia="sl-SI"/>
              </w:rPr>
              <w:t xml:space="preserve">) </w:t>
            </w:r>
            <w:r w:rsidRPr="00A44C2E">
              <w:rPr>
                <w:rFonts w:asciiTheme="minorHAnsi" w:hAnsiTheme="minorHAnsi" w:cstheme="minorHAnsi"/>
              </w:rPr>
              <w:t xml:space="preserve">u slučaju kašnjenja </w:t>
            </w:r>
            <w:r>
              <w:rPr>
                <w:rFonts w:asciiTheme="minorHAnsi" w:hAnsiTheme="minorHAnsi" w:cstheme="minorHAnsi"/>
              </w:rPr>
              <w:t xml:space="preserve">Izvođača većeg od razdoblja koje </w:t>
            </w:r>
            <w:r w:rsidRPr="00A44C2E">
              <w:rPr>
                <w:rFonts w:asciiTheme="minorHAnsi" w:hAnsiTheme="minorHAnsi" w:cstheme="minorHAnsi"/>
              </w:rPr>
              <w:t>Naručitelj</w:t>
            </w:r>
            <w:r>
              <w:rPr>
                <w:rFonts w:asciiTheme="minorHAnsi" w:hAnsiTheme="minorHAnsi" w:cstheme="minorHAnsi"/>
              </w:rPr>
              <w:t xml:space="preserve">u daje za pravo obračun i naplatu maksimalne Kazne za kašnjenje, propisanu čl. 8.7 Ugovora. </w:t>
            </w:r>
            <w:r w:rsidRPr="00A44C2E">
              <w:rPr>
                <w:rFonts w:asciiTheme="minorHAnsi" w:hAnsiTheme="minorHAnsi" w:cstheme="minorHAnsi"/>
              </w:rPr>
              <w:t>U tom slučaju će se smatrati da je Ugovor raskinut krivnjom Izvođača</w:t>
            </w:r>
            <w:r w:rsidR="00CC02F1">
              <w:rPr>
                <w:rFonts w:asciiTheme="minorHAnsi" w:hAnsiTheme="minorHAnsi" w:cstheme="minorHAnsi"/>
              </w:rPr>
              <w:t>.</w:t>
            </w:r>
          </w:p>
          <w:p w14:paraId="4F3695C8" w14:textId="77777777" w:rsidR="007D5CFD" w:rsidRDefault="007D5CFD" w:rsidP="007D5CFD">
            <w:pPr>
              <w:pStyle w:val="Tijeloteksta"/>
              <w:rPr>
                <w:rFonts w:asciiTheme="minorHAnsi" w:hAnsiTheme="minorHAnsi" w:cstheme="minorHAnsi"/>
                <w:bCs/>
                <w:i/>
                <w:lang w:eastAsia="sl-SI"/>
              </w:rPr>
            </w:pPr>
            <w:r>
              <w:rPr>
                <w:rFonts w:asciiTheme="minorHAnsi" w:hAnsiTheme="minorHAnsi" w:cstheme="minorHAnsi"/>
                <w:bCs/>
                <w:i/>
                <w:lang w:eastAsia="sl-SI"/>
              </w:rPr>
              <w:t>Nakon točke (g) dodati točku (h)</w:t>
            </w:r>
          </w:p>
          <w:p w14:paraId="7C1CF0A5" w14:textId="77777777" w:rsidR="007D5CFD" w:rsidRDefault="007D5CFD" w:rsidP="007D5CFD">
            <w:pPr>
              <w:pStyle w:val="Tijeloteksta"/>
              <w:ind w:left="351"/>
              <w:rPr>
                <w:rFonts w:asciiTheme="minorHAnsi" w:hAnsiTheme="minorHAnsi" w:cstheme="minorHAnsi"/>
                <w:bCs/>
                <w:i/>
                <w:lang w:eastAsia="sl-SI"/>
              </w:rPr>
            </w:pPr>
            <w:r w:rsidRPr="00C6620B">
              <w:rPr>
                <w:rFonts w:asciiTheme="minorHAnsi" w:hAnsiTheme="minorHAnsi" w:cstheme="minorHAnsi"/>
                <w:bCs/>
                <w:lang w:eastAsia="sl-SI"/>
              </w:rPr>
              <w:t>(</w:t>
            </w:r>
            <w:r>
              <w:rPr>
                <w:rFonts w:asciiTheme="minorHAnsi" w:hAnsiTheme="minorHAnsi" w:cstheme="minorHAnsi"/>
                <w:bCs/>
                <w:lang w:eastAsia="sl-SI"/>
              </w:rPr>
              <w:t xml:space="preserve">h) </w:t>
            </w:r>
            <w:r w:rsidRPr="005E0777">
              <w:rPr>
                <w:rFonts w:asciiTheme="minorHAnsi" w:hAnsiTheme="minorHAnsi" w:cstheme="minorHAnsi"/>
              </w:rPr>
              <w:t>propust</w:t>
            </w:r>
            <w:r>
              <w:rPr>
                <w:rFonts w:asciiTheme="minorHAnsi" w:hAnsiTheme="minorHAnsi" w:cstheme="minorHAnsi"/>
              </w:rPr>
              <w:t>i Inženjeru dostaviti</w:t>
            </w:r>
            <w:r w:rsidRPr="005E0777">
              <w:rPr>
                <w:rFonts w:asciiTheme="minorHAnsi" w:hAnsiTheme="minorHAnsi" w:cstheme="minorHAnsi"/>
              </w:rPr>
              <w:t xml:space="preserve"> kopije ugovora s jednim ili više postrojenja za </w:t>
            </w:r>
            <w:r>
              <w:rPr>
                <w:rFonts w:asciiTheme="minorHAnsi" w:hAnsiTheme="minorHAnsi" w:cstheme="minorHAnsi"/>
              </w:rPr>
              <w:t>spaljivanje, u sadržaju i u roku navedeni</w:t>
            </w:r>
            <w:r w:rsidRPr="005E0777">
              <w:rPr>
                <w:rFonts w:asciiTheme="minorHAnsi" w:hAnsiTheme="minorHAnsi" w:cstheme="minorHAnsi"/>
              </w:rPr>
              <w:t>m u točki 4.4.</w:t>
            </w:r>
            <w:r w:rsidRPr="00A16AFA">
              <w:rPr>
                <w:rFonts w:asciiTheme="minorHAnsi" w:hAnsiTheme="minorHAnsi" w:cstheme="minorHAnsi"/>
              </w:rPr>
              <w:t xml:space="preserve"> </w:t>
            </w:r>
            <w:r>
              <w:rPr>
                <w:rFonts w:asciiTheme="minorHAnsi" w:hAnsiTheme="minorHAnsi" w:cstheme="minorHAnsi"/>
              </w:rPr>
              <w:t>Zahtjeva naručitelja.</w:t>
            </w:r>
          </w:p>
          <w:p w14:paraId="344EA0C6" w14:textId="77777777" w:rsidR="007D5CFD" w:rsidRPr="00C6620B" w:rsidRDefault="007D5CFD">
            <w:pPr>
              <w:pStyle w:val="Tijeloteksta"/>
              <w:ind w:left="351"/>
              <w:rPr>
                <w:rFonts w:asciiTheme="minorHAnsi" w:hAnsiTheme="minorHAnsi" w:cstheme="minorHAnsi"/>
                <w:bCs/>
                <w:lang w:eastAsia="sl-SI"/>
              </w:rPr>
            </w:pPr>
          </w:p>
          <w:p w14:paraId="5B20AB51" w14:textId="77777777" w:rsidR="00951A3C" w:rsidRPr="00E34FCD" w:rsidRDefault="00951A3C">
            <w:pPr>
              <w:autoSpaceDE w:val="0"/>
              <w:autoSpaceDN w:val="0"/>
              <w:adjustRightInd w:val="0"/>
              <w:rPr>
                <w:rFonts w:asciiTheme="minorHAnsi" w:eastAsia="Calibri" w:hAnsiTheme="minorHAnsi" w:cstheme="minorHAnsi"/>
                <w:i/>
              </w:rPr>
            </w:pPr>
            <w:r w:rsidRPr="00E34FCD">
              <w:rPr>
                <w:rFonts w:asciiTheme="minorHAnsi" w:eastAsia="Calibri" w:hAnsiTheme="minorHAnsi" w:cstheme="minorHAnsi"/>
                <w:bCs/>
                <w:i/>
              </w:rPr>
              <w:t>Izbrisati zadnji stavak ovog Članka i zamijeniti sa sljedećim</w:t>
            </w:r>
            <w:r w:rsidRPr="00E34FCD">
              <w:rPr>
                <w:rFonts w:asciiTheme="minorHAnsi" w:eastAsia="Calibri" w:hAnsiTheme="minorHAnsi" w:cstheme="minorHAnsi"/>
                <w:i/>
              </w:rPr>
              <w:t>:</w:t>
            </w:r>
          </w:p>
          <w:p w14:paraId="0F592D80" w14:textId="67626964" w:rsidR="00951A3C" w:rsidRPr="00E34FCD" w:rsidRDefault="00951A3C">
            <w:pPr>
              <w:rPr>
                <w:rFonts w:asciiTheme="minorHAnsi" w:hAnsiTheme="minorHAnsi" w:cstheme="minorHAnsi"/>
              </w:rPr>
            </w:pPr>
            <w:r w:rsidRPr="00E34FCD">
              <w:rPr>
                <w:rFonts w:asciiTheme="minorHAnsi" w:eastAsia="Calibri" w:hAnsiTheme="minorHAnsi" w:cstheme="minorHAnsi"/>
              </w:rPr>
              <w:t>Nakon raskida Ugovora Naručitelj će dati obavijest Izvođaču da se Mehanizacija Izvođača i Privremeni Radovi, ili samo oni koji već nisu bili uklonjeni, biti otpušteni Izvođaču na ili u blizini Gradilišta</w:t>
            </w:r>
            <w:r w:rsidR="005B11DF" w:rsidRPr="00E34FCD">
              <w:rPr>
                <w:rFonts w:asciiTheme="minorHAnsi" w:eastAsia="Calibri" w:hAnsiTheme="minorHAnsi" w:cstheme="minorHAnsi"/>
              </w:rPr>
              <w:t xml:space="preserve"> na trošak Izvođača</w:t>
            </w:r>
            <w:r w:rsidRPr="00E34FCD">
              <w:rPr>
                <w:rFonts w:asciiTheme="minorHAnsi" w:eastAsia="Calibri" w:hAnsiTheme="minorHAnsi" w:cstheme="minorHAnsi"/>
              </w:rPr>
              <w:t xml:space="preserve">. Po primitku takve obavijesti Izvođač će odmah organizirati uklanjanje Mehanizacije Izvođača i Privremenih Radova na rizik i trošak Izvođača. </w:t>
            </w:r>
            <w:r w:rsidR="00591028" w:rsidRPr="00E34FCD">
              <w:rPr>
                <w:rFonts w:asciiTheme="minorHAnsi" w:eastAsia="Calibri" w:hAnsiTheme="minorHAnsi" w:cstheme="minorHAnsi"/>
                <w:color w:val="000000"/>
                <w:szCs w:val="20"/>
              </w:rPr>
              <w:t xml:space="preserve">Međutim, ako Izvođač propusti ukloniti bilo koji predmet Mehanizacije Izvođača i/ili Privremenih radova specificiranih u toj obavijesti, ili ako je Izvođač propustio neko plaćanje koje duguje Naručitelju, ti predmeti mogu biti prodani od strane Naručitelja (bez obveze Naručitelja da postigne najbolju cijenu). Iznos od prodaje zadržat će Naručitelj (ali bez obveze Naručitelja da ga investira) i doznačiti na račun Izvođača u skladu s Člankom 15.4 </w:t>
            </w:r>
            <w:r w:rsidR="00791449" w:rsidRPr="00BE1FA4">
              <w:rPr>
                <w:rFonts w:asciiTheme="minorHAnsi" w:eastAsia="Calibri" w:hAnsiTheme="minorHAnsi" w:cstheme="minorHAnsi"/>
                <w:color w:val="000000"/>
                <w:szCs w:val="20"/>
              </w:rPr>
              <w:t>. (c).</w:t>
            </w:r>
          </w:p>
        </w:tc>
      </w:tr>
    </w:tbl>
    <w:p w14:paraId="339BF7A4" w14:textId="3A951756" w:rsidR="001A494F" w:rsidRPr="00E34FCD" w:rsidRDefault="001A494F">
      <w:pPr>
        <w:pStyle w:val="Zaglavlje"/>
        <w:tabs>
          <w:tab w:val="clear" w:pos="4536"/>
          <w:tab w:val="clear" w:pos="9072"/>
        </w:tabs>
        <w:spacing w:line="276" w:lineRule="auto"/>
        <w:rPr>
          <w:rFonts w:asciiTheme="minorHAnsi" w:hAnsiTheme="minorHAnsi" w:cstheme="minorHAnsi"/>
          <w:lang w:val="hr-HR"/>
        </w:rPr>
      </w:pPr>
    </w:p>
    <w:tbl>
      <w:tblPr>
        <w:tblW w:w="5000" w:type="pct"/>
        <w:tblLook w:val="04A0" w:firstRow="1" w:lastRow="0" w:firstColumn="1" w:lastColumn="0" w:noHBand="0" w:noVBand="1"/>
      </w:tblPr>
      <w:tblGrid>
        <w:gridCol w:w="9071"/>
      </w:tblGrid>
      <w:tr w:rsidR="001A494F" w:rsidRPr="00E34FCD" w14:paraId="77FB9654" w14:textId="77777777" w:rsidTr="00951A3C">
        <w:tc>
          <w:tcPr>
            <w:tcW w:w="5000" w:type="pct"/>
            <w:shd w:val="clear" w:color="auto" w:fill="auto"/>
          </w:tcPr>
          <w:p w14:paraId="01781CF5" w14:textId="0AB7C355" w:rsidR="001A494F" w:rsidRPr="00E34FCD" w:rsidRDefault="001A494F">
            <w:pPr>
              <w:pStyle w:val="Naslov1"/>
              <w:rPr>
                <w:rFonts w:asciiTheme="minorHAnsi" w:hAnsiTheme="minorHAnsi" w:cstheme="minorHAnsi"/>
              </w:rPr>
            </w:pPr>
            <w:bookmarkStart w:id="27" w:name="_Toc2002186"/>
            <w:r w:rsidRPr="00E34FCD">
              <w:rPr>
                <w:rFonts w:asciiTheme="minorHAnsi" w:hAnsiTheme="minorHAnsi" w:cstheme="minorHAnsi"/>
              </w:rPr>
              <w:t>Obustava i raskid od strane Izvođača</w:t>
            </w:r>
            <w:bookmarkEnd w:id="27"/>
          </w:p>
        </w:tc>
      </w:tr>
    </w:tbl>
    <w:p w14:paraId="09C2FE9E"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3D401C" w:rsidRPr="00E34FCD" w14:paraId="2A5A5041" w14:textId="77777777" w:rsidTr="00B95E69">
        <w:tc>
          <w:tcPr>
            <w:tcW w:w="1951" w:type="dxa"/>
          </w:tcPr>
          <w:p w14:paraId="7577A222" w14:textId="3638A346" w:rsidR="003D401C" w:rsidRPr="00E34FCD" w:rsidRDefault="003D401C" w:rsidP="00147101">
            <w:pPr>
              <w:jc w:val="left"/>
              <w:rPr>
                <w:rFonts w:asciiTheme="minorHAnsi" w:hAnsiTheme="minorHAnsi" w:cstheme="minorHAnsi"/>
                <w:b/>
                <w:bCs/>
              </w:rPr>
            </w:pPr>
            <w:r>
              <w:rPr>
                <w:rFonts w:asciiTheme="minorHAnsi" w:hAnsiTheme="minorHAnsi" w:cstheme="minorHAnsi"/>
                <w:b/>
                <w:bCs/>
              </w:rPr>
              <w:t>16.1 Pravo Izvođača na privremenu obustavu Radova</w:t>
            </w:r>
          </w:p>
        </w:tc>
        <w:tc>
          <w:tcPr>
            <w:tcW w:w="284" w:type="dxa"/>
          </w:tcPr>
          <w:p w14:paraId="0993D722" w14:textId="77777777" w:rsidR="003D401C" w:rsidRPr="00E34FCD" w:rsidRDefault="003D401C" w:rsidP="005B6AB2">
            <w:pPr>
              <w:jc w:val="center"/>
              <w:rPr>
                <w:rFonts w:asciiTheme="minorHAnsi" w:hAnsiTheme="minorHAnsi" w:cstheme="minorHAnsi"/>
                <w:b/>
                <w:bCs/>
              </w:rPr>
            </w:pPr>
          </w:p>
        </w:tc>
        <w:tc>
          <w:tcPr>
            <w:tcW w:w="7087" w:type="dxa"/>
          </w:tcPr>
          <w:p w14:paraId="48BF7142" w14:textId="3939245A" w:rsidR="003D401C" w:rsidRPr="003D401C" w:rsidRDefault="003D401C" w:rsidP="003D401C">
            <w:pPr>
              <w:rPr>
                <w:rFonts w:asciiTheme="minorHAnsi" w:hAnsiTheme="minorHAnsi" w:cstheme="minorHAnsi"/>
                <w:bCs/>
                <w:i/>
              </w:rPr>
            </w:pPr>
            <w:r w:rsidRPr="003D401C">
              <w:rPr>
                <w:rFonts w:asciiTheme="minorHAnsi" w:hAnsiTheme="minorHAnsi" w:cstheme="minorHAnsi"/>
                <w:bCs/>
                <w:i/>
              </w:rPr>
              <w:t xml:space="preserve">Iz  prvog stavka ovog </w:t>
            </w:r>
            <w:r>
              <w:rPr>
                <w:rFonts w:asciiTheme="minorHAnsi" w:hAnsiTheme="minorHAnsi" w:cstheme="minorHAnsi"/>
                <w:bCs/>
                <w:i/>
              </w:rPr>
              <w:t>Č</w:t>
            </w:r>
            <w:r w:rsidRPr="003D401C">
              <w:rPr>
                <w:rFonts w:asciiTheme="minorHAnsi" w:hAnsiTheme="minorHAnsi" w:cstheme="minorHAnsi"/>
                <w:bCs/>
                <w:i/>
              </w:rPr>
              <w:t>lanka brise se dio teksta:</w:t>
            </w:r>
          </w:p>
          <w:p w14:paraId="7368CEDC" w14:textId="45E09868" w:rsidR="003D401C" w:rsidRPr="003D401C" w:rsidRDefault="003D401C" w:rsidP="003D401C">
            <w:pPr>
              <w:rPr>
                <w:rFonts w:asciiTheme="minorHAnsi" w:hAnsiTheme="minorHAnsi" w:cstheme="minorHAnsi"/>
                <w:bCs/>
                <w:i/>
              </w:rPr>
            </w:pPr>
            <w:r w:rsidRPr="003D401C">
              <w:rPr>
                <w:rFonts w:asciiTheme="minorHAnsi" w:hAnsiTheme="minorHAnsi" w:cstheme="minorHAnsi"/>
                <w:bCs/>
                <w:i/>
              </w:rPr>
              <w:t>"ili Naru</w:t>
            </w:r>
            <w:r>
              <w:rPr>
                <w:rFonts w:asciiTheme="minorHAnsi" w:hAnsiTheme="minorHAnsi" w:cstheme="minorHAnsi"/>
                <w:bCs/>
                <w:i/>
              </w:rPr>
              <w:t>č</w:t>
            </w:r>
            <w:r w:rsidRPr="003D401C">
              <w:rPr>
                <w:rFonts w:asciiTheme="minorHAnsi" w:hAnsiTheme="minorHAnsi" w:cstheme="minorHAnsi"/>
                <w:bCs/>
                <w:i/>
              </w:rPr>
              <w:t xml:space="preserve">itelj ne postupi u skladu s </w:t>
            </w:r>
            <w:r>
              <w:rPr>
                <w:rFonts w:asciiTheme="minorHAnsi" w:hAnsiTheme="minorHAnsi" w:cstheme="minorHAnsi"/>
                <w:bCs/>
                <w:i/>
              </w:rPr>
              <w:t>č</w:t>
            </w:r>
            <w:r w:rsidRPr="003D401C">
              <w:rPr>
                <w:rFonts w:asciiTheme="minorHAnsi" w:hAnsiTheme="minorHAnsi" w:cstheme="minorHAnsi"/>
                <w:bCs/>
                <w:i/>
              </w:rPr>
              <w:t>lankom 2.4. [Financijski aran</w:t>
            </w:r>
            <w:r>
              <w:rPr>
                <w:rFonts w:asciiTheme="minorHAnsi" w:hAnsiTheme="minorHAnsi" w:cstheme="minorHAnsi"/>
                <w:bCs/>
                <w:i/>
              </w:rPr>
              <w:t>ž</w:t>
            </w:r>
            <w:r w:rsidRPr="003D401C">
              <w:rPr>
                <w:rFonts w:asciiTheme="minorHAnsi" w:hAnsiTheme="minorHAnsi" w:cstheme="minorHAnsi"/>
                <w:bCs/>
                <w:i/>
              </w:rPr>
              <w:t>mani Naru</w:t>
            </w:r>
            <w:r>
              <w:rPr>
                <w:rFonts w:asciiTheme="minorHAnsi" w:hAnsiTheme="minorHAnsi" w:cstheme="minorHAnsi"/>
                <w:bCs/>
                <w:i/>
              </w:rPr>
              <w:t>č</w:t>
            </w:r>
            <w:r w:rsidRPr="003D401C">
              <w:rPr>
                <w:rFonts w:asciiTheme="minorHAnsi" w:hAnsiTheme="minorHAnsi" w:cstheme="minorHAnsi"/>
                <w:bCs/>
                <w:i/>
              </w:rPr>
              <w:t>itelja]"</w:t>
            </w:r>
          </w:p>
          <w:p w14:paraId="07B0F2AB" w14:textId="77777777" w:rsidR="003D401C" w:rsidRPr="00E34FCD" w:rsidRDefault="003D401C" w:rsidP="005B6AB2">
            <w:pPr>
              <w:rPr>
                <w:rFonts w:asciiTheme="minorHAnsi" w:hAnsiTheme="minorHAnsi" w:cstheme="minorHAnsi"/>
                <w:bCs/>
                <w:i/>
              </w:rPr>
            </w:pPr>
          </w:p>
        </w:tc>
      </w:tr>
      <w:tr w:rsidR="001A494F" w:rsidRPr="00E34FCD" w14:paraId="7831F867" w14:textId="77777777" w:rsidTr="00B95E69">
        <w:tc>
          <w:tcPr>
            <w:tcW w:w="1951" w:type="dxa"/>
          </w:tcPr>
          <w:p w14:paraId="18AEBA35" w14:textId="77777777" w:rsidR="001A494F" w:rsidRPr="00E34FCD" w:rsidRDefault="001A494F" w:rsidP="00147101">
            <w:pPr>
              <w:jc w:val="left"/>
              <w:rPr>
                <w:rFonts w:asciiTheme="minorHAnsi" w:hAnsiTheme="minorHAnsi" w:cstheme="minorHAnsi"/>
                <w:b/>
              </w:rPr>
            </w:pPr>
            <w:r w:rsidRPr="00E34FCD">
              <w:rPr>
                <w:rFonts w:asciiTheme="minorHAnsi" w:hAnsiTheme="minorHAnsi" w:cstheme="minorHAnsi"/>
                <w:b/>
                <w:bCs/>
              </w:rPr>
              <w:t>16.2 Raskid od strane Izvođača</w:t>
            </w:r>
          </w:p>
        </w:tc>
        <w:tc>
          <w:tcPr>
            <w:tcW w:w="284" w:type="dxa"/>
          </w:tcPr>
          <w:p w14:paraId="022A4FAF" w14:textId="77777777" w:rsidR="001A494F" w:rsidRPr="00E34FCD" w:rsidRDefault="001A494F" w:rsidP="005B6AB2">
            <w:pPr>
              <w:jc w:val="center"/>
              <w:rPr>
                <w:rFonts w:asciiTheme="minorHAnsi" w:hAnsiTheme="minorHAnsi" w:cstheme="minorHAnsi"/>
                <w:b/>
                <w:bCs/>
              </w:rPr>
            </w:pPr>
          </w:p>
        </w:tc>
        <w:tc>
          <w:tcPr>
            <w:tcW w:w="7087" w:type="dxa"/>
          </w:tcPr>
          <w:p w14:paraId="2C3FAA8B" w14:textId="77777777" w:rsidR="001A494F" w:rsidRPr="00E34FCD" w:rsidRDefault="001A494F" w:rsidP="005B6AB2">
            <w:pPr>
              <w:rPr>
                <w:rFonts w:asciiTheme="minorHAnsi" w:hAnsiTheme="minorHAnsi" w:cstheme="minorHAnsi"/>
                <w:bCs/>
                <w:i/>
              </w:rPr>
            </w:pPr>
            <w:r w:rsidRPr="00E34FCD">
              <w:rPr>
                <w:rFonts w:asciiTheme="minorHAnsi" w:hAnsiTheme="minorHAnsi" w:cstheme="minorHAnsi"/>
                <w:bCs/>
                <w:i/>
              </w:rPr>
              <w:t>Briše se točka (b) prvog stavka ovog Članka</w:t>
            </w:r>
          </w:p>
          <w:p w14:paraId="0627CFC8" w14:textId="77777777" w:rsidR="001A494F" w:rsidRPr="00E34FCD" w:rsidRDefault="001A494F">
            <w:pPr>
              <w:rPr>
                <w:rFonts w:asciiTheme="minorHAnsi" w:hAnsiTheme="minorHAnsi" w:cstheme="minorHAnsi"/>
                <w:bCs/>
                <w:i/>
              </w:rPr>
            </w:pPr>
            <w:r w:rsidRPr="00E34FCD">
              <w:rPr>
                <w:rFonts w:asciiTheme="minorHAnsi" w:hAnsiTheme="minorHAnsi" w:cstheme="minorHAnsi"/>
                <w:bCs/>
                <w:i/>
              </w:rPr>
              <w:t xml:space="preserve">Promijeniti točku (d) tako da glasi: </w:t>
            </w:r>
          </w:p>
          <w:p w14:paraId="3F9B26B8" w14:textId="77777777" w:rsidR="001A494F" w:rsidRDefault="001A494F">
            <w:pPr>
              <w:ind w:left="459" w:hanging="459"/>
              <w:rPr>
                <w:rFonts w:asciiTheme="minorHAnsi" w:hAnsiTheme="minorHAnsi" w:cstheme="minorHAnsi"/>
                <w:bCs/>
              </w:rPr>
            </w:pPr>
            <w:r w:rsidRPr="00E34FCD">
              <w:rPr>
                <w:rFonts w:asciiTheme="minorHAnsi" w:hAnsiTheme="minorHAnsi" w:cstheme="minorHAnsi"/>
                <w:bCs/>
              </w:rPr>
              <w:t xml:space="preserve">(d)   Naručitelj u bitnome ne izvršava svoje obveze iz Ugovora na način da materijalno (značajno) i nepovoljno utječe na ekonomsku ravnotežu Ugovora i/ili mogućnost Izvođača da ispuni Ugovor </w:t>
            </w:r>
          </w:p>
          <w:p w14:paraId="5F29FE3D" w14:textId="41349763" w:rsidR="00DD3525" w:rsidRPr="00DD3525" w:rsidRDefault="00DD3525">
            <w:pPr>
              <w:rPr>
                <w:rFonts w:asciiTheme="minorHAnsi" w:hAnsiTheme="minorHAnsi" w:cstheme="minorHAnsi"/>
                <w:i/>
              </w:rPr>
            </w:pPr>
            <w:r w:rsidRPr="00E34FCD">
              <w:rPr>
                <w:rFonts w:asciiTheme="minorHAnsi" w:hAnsiTheme="minorHAnsi" w:cstheme="minorHAnsi"/>
                <w:i/>
              </w:rPr>
              <w:t xml:space="preserve">Briše se stavak </w:t>
            </w:r>
            <w:r>
              <w:rPr>
                <w:rFonts w:asciiTheme="minorHAnsi" w:hAnsiTheme="minorHAnsi" w:cstheme="minorHAnsi"/>
                <w:i/>
              </w:rPr>
              <w:t>2</w:t>
            </w:r>
            <w:r w:rsidRPr="00E34FCD">
              <w:rPr>
                <w:rFonts w:asciiTheme="minorHAnsi" w:hAnsiTheme="minorHAnsi" w:cstheme="minorHAnsi"/>
                <w:i/>
              </w:rPr>
              <w:t>. ovog Članka i zamjenjuje slijedećim:</w:t>
            </w:r>
          </w:p>
          <w:p w14:paraId="320F8AA8" w14:textId="19470AAD" w:rsidR="00DD3525" w:rsidRDefault="00DD3525">
            <w:pPr>
              <w:pStyle w:val="Tekstkomentara"/>
              <w:jc w:val="both"/>
            </w:pPr>
            <w:r w:rsidRPr="00890D79">
              <w:rPr>
                <w:rFonts w:asciiTheme="minorHAnsi" w:hAnsiTheme="minorHAnsi" w:cstheme="minorHAnsi"/>
              </w:rPr>
              <w:t>U slučaju tih događaja i okolnosti, Izvođač može raskinuti Ugovor, uz obvezu da Naručitelju uputi pisani dopis u kojem će se pozvati na ovaj članak i ostaviti Naručitelju naknadni primjereni rok za ispunjenje u skladu sa člankom 362. Zakona o obveznim odnosima.</w:t>
            </w:r>
            <w:r>
              <w:rPr>
                <w:rFonts w:asciiTheme="minorHAnsi" w:hAnsiTheme="minorHAnsi" w:cstheme="minorHAnsi"/>
              </w:rPr>
              <w:t xml:space="preserve"> </w:t>
            </w:r>
            <w:r w:rsidRPr="00890D79">
              <w:rPr>
                <w:rFonts w:asciiTheme="minorHAnsi" w:hAnsiTheme="minorHAnsi" w:cstheme="minorHAnsi"/>
              </w:rPr>
              <w:t>Ukoliko Naručitelj ne ispuni obvezu niti u naknadnom primjerenom roku, Ugovor se ima smatrati raskinutim. Međutim, u slučaju točke (g) Izvođač može  uz obavijest odmah raskinuti Ugovor.</w:t>
            </w:r>
          </w:p>
          <w:p w14:paraId="405AD88A" w14:textId="3328CF08" w:rsidR="00DD3525" w:rsidRPr="00E34FCD" w:rsidRDefault="00DD3525">
            <w:pPr>
              <w:ind w:left="459" w:hanging="459"/>
              <w:rPr>
                <w:rFonts w:asciiTheme="minorHAnsi" w:hAnsiTheme="minorHAnsi" w:cstheme="minorHAnsi"/>
                <w:bCs/>
              </w:rPr>
            </w:pPr>
          </w:p>
        </w:tc>
      </w:tr>
    </w:tbl>
    <w:p w14:paraId="7510957E" w14:textId="357F4773" w:rsidR="001A494F" w:rsidRDefault="001A494F">
      <w:pPr>
        <w:pStyle w:val="Zaglavlje"/>
        <w:tabs>
          <w:tab w:val="clear" w:pos="4536"/>
          <w:tab w:val="clear" w:pos="9072"/>
        </w:tabs>
        <w:spacing w:line="276" w:lineRule="auto"/>
        <w:rPr>
          <w:rFonts w:asciiTheme="minorHAnsi" w:hAnsiTheme="minorHAnsi" w:cstheme="minorHAnsi"/>
          <w:lang w:val="hr-HR"/>
        </w:rPr>
      </w:pPr>
      <w:r w:rsidRPr="00E34FCD">
        <w:rPr>
          <w:rFonts w:asciiTheme="minorHAnsi" w:hAnsiTheme="minorHAnsi" w:cstheme="minorHAnsi"/>
          <w:lang w:val="hr-HR"/>
        </w:rPr>
        <w:br w:type="page"/>
      </w:r>
    </w:p>
    <w:p w14:paraId="6EE4DAD8" w14:textId="77777777" w:rsidR="00DD3525" w:rsidRPr="00E34FCD" w:rsidRDefault="00DD3525">
      <w:pPr>
        <w:pStyle w:val="Zaglavlje"/>
        <w:tabs>
          <w:tab w:val="clear" w:pos="4536"/>
          <w:tab w:val="clear" w:pos="9072"/>
        </w:tabs>
        <w:spacing w:line="276" w:lineRule="auto"/>
        <w:rPr>
          <w:rFonts w:asciiTheme="minorHAnsi" w:hAnsiTheme="minorHAnsi" w:cstheme="minorHAnsi"/>
          <w:lang w:val="hr-HR"/>
        </w:rPr>
      </w:pPr>
    </w:p>
    <w:tbl>
      <w:tblPr>
        <w:tblW w:w="0" w:type="auto"/>
        <w:tblLook w:val="04A0" w:firstRow="1" w:lastRow="0" w:firstColumn="1" w:lastColumn="0" w:noHBand="0" w:noVBand="1"/>
      </w:tblPr>
      <w:tblGrid>
        <w:gridCol w:w="9071"/>
      </w:tblGrid>
      <w:tr w:rsidR="001A494F" w:rsidRPr="00E34FCD" w14:paraId="0394E99C" w14:textId="77777777" w:rsidTr="001A494F">
        <w:tc>
          <w:tcPr>
            <w:tcW w:w="9286" w:type="dxa"/>
            <w:shd w:val="clear" w:color="auto" w:fill="auto"/>
          </w:tcPr>
          <w:p w14:paraId="1843FEDC" w14:textId="7130AD84" w:rsidR="001A494F" w:rsidRPr="00E34FCD" w:rsidRDefault="001A494F">
            <w:pPr>
              <w:pStyle w:val="Naslov1"/>
              <w:rPr>
                <w:rFonts w:asciiTheme="minorHAnsi" w:hAnsiTheme="minorHAnsi" w:cstheme="minorHAnsi"/>
              </w:rPr>
            </w:pPr>
            <w:bookmarkStart w:id="28" w:name="_Toc2002187"/>
            <w:r w:rsidRPr="00E34FCD">
              <w:rPr>
                <w:rFonts w:asciiTheme="minorHAnsi" w:hAnsiTheme="minorHAnsi" w:cstheme="minorHAnsi"/>
              </w:rPr>
              <w:t>Rizik i odgovornost</w:t>
            </w:r>
            <w:bookmarkEnd w:id="28"/>
          </w:p>
        </w:tc>
      </w:tr>
    </w:tbl>
    <w:p w14:paraId="02D2B52E"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16491C" w:rsidRPr="00E34FCD" w14:paraId="0229A431" w14:textId="77777777" w:rsidTr="001A494F">
        <w:tc>
          <w:tcPr>
            <w:tcW w:w="1951" w:type="dxa"/>
          </w:tcPr>
          <w:p w14:paraId="27ECDAAE" w14:textId="2023D0E8" w:rsidR="0016491C" w:rsidRPr="00E34FCD" w:rsidRDefault="0016491C" w:rsidP="0016491C">
            <w:pPr>
              <w:jc w:val="left"/>
              <w:rPr>
                <w:rFonts w:asciiTheme="minorHAnsi" w:hAnsiTheme="minorHAnsi" w:cstheme="minorHAnsi"/>
                <w:b/>
                <w:bCs/>
              </w:rPr>
            </w:pPr>
            <w:r w:rsidRPr="00E34FCD">
              <w:rPr>
                <w:rFonts w:asciiTheme="minorHAnsi" w:hAnsiTheme="minorHAnsi" w:cstheme="minorHAnsi"/>
                <w:b/>
                <w:bCs/>
              </w:rPr>
              <w:t>17.</w:t>
            </w:r>
            <w:r>
              <w:rPr>
                <w:rFonts w:asciiTheme="minorHAnsi" w:hAnsiTheme="minorHAnsi" w:cstheme="minorHAnsi"/>
                <w:b/>
                <w:bCs/>
              </w:rPr>
              <w:t>1</w:t>
            </w:r>
            <w:r w:rsidRPr="00E34FCD">
              <w:rPr>
                <w:rFonts w:asciiTheme="minorHAnsi" w:hAnsiTheme="minorHAnsi" w:cstheme="minorHAnsi"/>
                <w:b/>
                <w:bCs/>
              </w:rPr>
              <w:t xml:space="preserve"> </w:t>
            </w:r>
            <w:r>
              <w:rPr>
                <w:rFonts w:asciiTheme="minorHAnsi" w:hAnsiTheme="minorHAnsi" w:cstheme="minorHAnsi"/>
                <w:b/>
              </w:rPr>
              <w:t>Odštete</w:t>
            </w:r>
          </w:p>
        </w:tc>
        <w:tc>
          <w:tcPr>
            <w:tcW w:w="284" w:type="dxa"/>
          </w:tcPr>
          <w:p w14:paraId="448E1A2E" w14:textId="77777777" w:rsidR="0016491C" w:rsidRPr="00E34FCD" w:rsidRDefault="0016491C" w:rsidP="0016491C">
            <w:pPr>
              <w:jc w:val="center"/>
              <w:rPr>
                <w:rFonts w:asciiTheme="minorHAnsi" w:hAnsiTheme="minorHAnsi" w:cstheme="minorHAnsi"/>
                <w:b/>
                <w:bCs/>
              </w:rPr>
            </w:pPr>
          </w:p>
        </w:tc>
        <w:tc>
          <w:tcPr>
            <w:tcW w:w="7087" w:type="dxa"/>
          </w:tcPr>
          <w:p w14:paraId="191218FE" w14:textId="77777777" w:rsidR="0016491C" w:rsidRDefault="0016491C" w:rsidP="0016491C">
            <w:pPr>
              <w:keepLines/>
              <w:widowControl w:val="0"/>
              <w:rPr>
                <w:rFonts w:asciiTheme="minorHAnsi" w:hAnsiTheme="minorHAnsi" w:cstheme="minorHAnsi"/>
                <w:i/>
              </w:rPr>
            </w:pPr>
            <w:r>
              <w:rPr>
                <w:rFonts w:asciiTheme="minorHAnsi" w:hAnsiTheme="minorHAnsi" w:cstheme="minorHAnsi"/>
                <w:i/>
              </w:rPr>
              <w:t>Dodati na kraju Članka:</w:t>
            </w:r>
          </w:p>
          <w:p w14:paraId="1A8F2FCE" w14:textId="2A2BA5FD" w:rsidR="0016491C" w:rsidRPr="00E34FCD" w:rsidRDefault="00C450C6" w:rsidP="0016491C">
            <w:pPr>
              <w:keepLines/>
              <w:widowControl w:val="0"/>
              <w:rPr>
                <w:rFonts w:asciiTheme="minorHAnsi" w:hAnsiTheme="minorHAnsi" w:cstheme="minorHAnsi"/>
                <w:i/>
              </w:rPr>
            </w:pPr>
            <w:r w:rsidRPr="00C450C6">
              <w:rPr>
                <w:rFonts w:asciiTheme="minorHAnsi" w:hAnsiTheme="minorHAnsi" w:cstheme="minorHAnsi"/>
              </w:rPr>
              <w:t>Djelatnosti obuhvaćene Radovima su opasna djelatnost u smislu odredbe članka 1063. Zakona o obvezni</w:t>
            </w:r>
            <w:r>
              <w:rPr>
                <w:rFonts w:asciiTheme="minorHAnsi" w:hAnsiTheme="minorHAnsi" w:cstheme="minorHAnsi"/>
              </w:rPr>
              <w:t>m odnosima (NN 35/2005, 41/2008</w:t>
            </w:r>
            <w:r w:rsidRPr="00C450C6">
              <w:rPr>
                <w:rFonts w:asciiTheme="minorHAnsi" w:hAnsiTheme="minorHAnsi" w:cstheme="minorHAnsi"/>
              </w:rPr>
              <w:t>, 125/2011, 78/2015, 29/2018) dok otpad i prerađevine istoga predstavljaju opasnu stvar, slijedom čega Izvođač odgovara Naručitelju i trećim osobama za sve štete koje iz toga mogu proizaći neovisno o krivnji te neograničeno. Preuzimanjem obrađenog otpada te odvozom istoga s granica jame Sovjak Izvođač postaje vlasnikom otpada te prema trećima preuzima svu odgovornost od koje se Naručitelj u cijelosti isključuje.</w:t>
            </w:r>
          </w:p>
        </w:tc>
      </w:tr>
      <w:tr w:rsidR="0016491C" w:rsidRPr="00E34FCD" w14:paraId="79826793" w14:textId="77777777" w:rsidTr="001A494F">
        <w:tc>
          <w:tcPr>
            <w:tcW w:w="1951" w:type="dxa"/>
          </w:tcPr>
          <w:p w14:paraId="687D5F54" w14:textId="77777777" w:rsidR="0016491C" w:rsidRPr="00E34FCD" w:rsidRDefault="0016491C" w:rsidP="0016491C">
            <w:pPr>
              <w:jc w:val="left"/>
              <w:rPr>
                <w:rFonts w:asciiTheme="minorHAnsi" w:hAnsiTheme="minorHAnsi" w:cstheme="minorHAnsi"/>
                <w:b/>
              </w:rPr>
            </w:pPr>
            <w:r w:rsidRPr="00E34FCD">
              <w:rPr>
                <w:rFonts w:asciiTheme="minorHAnsi" w:hAnsiTheme="minorHAnsi" w:cstheme="minorHAnsi"/>
                <w:b/>
                <w:bCs/>
              </w:rPr>
              <w:t xml:space="preserve">17.3 </w:t>
            </w:r>
            <w:r w:rsidRPr="00E34FCD">
              <w:rPr>
                <w:rFonts w:asciiTheme="minorHAnsi" w:hAnsiTheme="minorHAnsi" w:cstheme="minorHAnsi"/>
                <w:b/>
              </w:rPr>
              <w:t>Rizici Naručitelja</w:t>
            </w:r>
          </w:p>
        </w:tc>
        <w:tc>
          <w:tcPr>
            <w:tcW w:w="284" w:type="dxa"/>
          </w:tcPr>
          <w:p w14:paraId="2CBF0D82" w14:textId="77777777" w:rsidR="0016491C" w:rsidRPr="00E34FCD" w:rsidRDefault="0016491C" w:rsidP="0016491C">
            <w:pPr>
              <w:jc w:val="center"/>
              <w:rPr>
                <w:rFonts w:asciiTheme="minorHAnsi" w:hAnsiTheme="minorHAnsi" w:cstheme="minorHAnsi"/>
                <w:b/>
                <w:bCs/>
              </w:rPr>
            </w:pPr>
          </w:p>
        </w:tc>
        <w:tc>
          <w:tcPr>
            <w:tcW w:w="7087" w:type="dxa"/>
          </w:tcPr>
          <w:p w14:paraId="38760599" w14:textId="77777777" w:rsidR="0016491C" w:rsidRPr="00E34FCD" w:rsidRDefault="0016491C" w:rsidP="0016491C">
            <w:pPr>
              <w:keepLines/>
              <w:widowControl w:val="0"/>
              <w:rPr>
                <w:rFonts w:asciiTheme="minorHAnsi" w:hAnsiTheme="minorHAnsi" w:cstheme="minorHAnsi"/>
                <w:bCs/>
                <w:i/>
              </w:rPr>
            </w:pPr>
            <w:r w:rsidRPr="00E34FCD">
              <w:rPr>
                <w:rFonts w:asciiTheme="minorHAnsi" w:hAnsiTheme="minorHAnsi" w:cstheme="minorHAnsi"/>
                <w:i/>
              </w:rPr>
              <w:t>Izbrisati prvi red ovog Članka i zamijeniti sljedećim</w:t>
            </w:r>
            <w:r w:rsidRPr="00E34FCD">
              <w:rPr>
                <w:rFonts w:asciiTheme="minorHAnsi" w:hAnsiTheme="minorHAnsi" w:cstheme="minorHAnsi"/>
                <w:bCs/>
                <w:i/>
              </w:rPr>
              <w:t>:</w:t>
            </w:r>
          </w:p>
          <w:p w14:paraId="22C1A277" w14:textId="77777777" w:rsidR="0016491C" w:rsidRPr="00E34FCD" w:rsidRDefault="0016491C" w:rsidP="0016491C">
            <w:pPr>
              <w:rPr>
                <w:rFonts w:asciiTheme="minorHAnsi" w:hAnsiTheme="minorHAnsi" w:cstheme="minorHAnsi"/>
              </w:rPr>
            </w:pPr>
            <w:r w:rsidRPr="00E34FCD">
              <w:rPr>
                <w:rFonts w:asciiTheme="minorHAnsi" w:hAnsiTheme="minorHAnsi" w:cstheme="minorHAnsi"/>
                <w:bCs/>
              </w:rPr>
              <w:t xml:space="preserve">Rizici na koje se poziva Članak 17.4 </w:t>
            </w:r>
            <w:r w:rsidRPr="00E34FCD">
              <w:rPr>
                <w:rFonts w:asciiTheme="minorHAnsi" w:hAnsiTheme="minorHAnsi" w:cstheme="minorHAnsi"/>
              </w:rPr>
              <w:t xml:space="preserve">[Posljedice rizika naručitelja] ispod, ukoliko neposredno utječu na izvođenje Radova u Zemlji, jesu: </w:t>
            </w:r>
          </w:p>
        </w:tc>
      </w:tr>
    </w:tbl>
    <w:p w14:paraId="2DFF90F5" w14:textId="77777777" w:rsidR="00A2494A" w:rsidRDefault="00A2494A" w:rsidP="00F56F1C">
      <w:pPr>
        <w:pStyle w:val="Zaglavlje"/>
        <w:tabs>
          <w:tab w:val="clear" w:pos="4536"/>
          <w:tab w:val="clear" w:pos="9072"/>
        </w:tabs>
        <w:spacing w:line="276" w:lineRule="auto"/>
        <w:rPr>
          <w:rFonts w:asciiTheme="minorHAnsi" w:hAnsiTheme="minorHAnsi" w:cstheme="minorHAnsi"/>
          <w:sz w:val="18"/>
          <w:lang w:val="hr-HR"/>
        </w:rPr>
      </w:pPr>
    </w:p>
    <w:tbl>
      <w:tblPr>
        <w:tblW w:w="9322" w:type="dxa"/>
        <w:tblLayout w:type="fixed"/>
        <w:tblLook w:val="0000" w:firstRow="0" w:lastRow="0" w:firstColumn="0" w:lastColumn="0" w:noHBand="0" w:noVBand="0"/>
      </w:tblPr>
      <w:tblGrid>
        <w:gridCol w:w="1951"/>
        <w:gridCol w:w="284"/>
        <w:gridCol w:w="7087"/>
      </w:tblGrid>
      <w:tr w:rsidR="00374438" w:rsidRPr="00E34FCD" w14:paraId="31432522" w14:textId="77777777" w:rsidTr="00374438">
        <w:tc>
          <w:tcPr>
            <w:tcW w:w="1951" w:type="dxa"/>
          </w:tcPr>
          <w:p w14:paraId="767C1D41" w14:textId="471982E2" w:rsidR="00374438" w:rsidRPr="00E34FCD" w:rsidRDefault="002D3FAC" w:rsidP="00147101">
            <w:pPr>
              <w:jc w:val="left"/>
              <w:rPr>
                <w:rFonts w:asciiTheme="minorHAnsi" w:hAnsiTheme="minorHAnsi" w:cstheme="minorHAnsi"/>
                <w:b/>
              </w:rPr>
            </w:pPr>
            <w:r>
              <w:rPr>
                <w:rFonts w:asciiTheme="minorHAnsi" w:hAnsiTheme="minorHAnsi" w:cstheme="minorHAnsi"/>
                <w:b/>
                <w:bCs/>
              </w:rPr>
              <w:t xml:space="preserve">17.6 </w:t>
            </w:r>
            <w:r w:rsidRPr="002D3FAC">
              <w:rPr>
                <w:rFonts w:asciiTheme="minorHAnsi" w:hAnsiTheme="minorHAnsi" w:cstheme="minorHAnsi"/>
                <w:b/>
                <w:bCs/>
              </w:rPr>
              <w:t>Ograničenje odgovornosti</w:t>
            </w:r>
            <w:r w:rsidRPr="002D3FAC" w:rsidDel="005F4381">
              <w:rPr>
                <w:rFonts w:asciiTheme="minorHAnsi" w:hAnsiTheme="minorHAnsi" w:cstheme="minorHAnsi"/>
                <w:b/>
                <w:bCs/>
              </w:rPr>
              <w:t xml:space="preserve"> </w:t>
            </w:r>
          </w:p>
        </w:tc>
        <w:tc>
          <w:tcPr>
            <w:tcW w:w="284" w:type="dxa"/>
          </w:tcPr>
          <w:p w14:paraId="127B2D91" w14:textId="77777777" w:rsidR="00374438" w:rsidRPr="00E34FCD" w:rsidRDefault="00374438" w:rsidP="005B6AB2">
            <w:pPr>
              <w:jc w:val="center"/>
              <w:rPr>
                <w:rFonts w:asciiTheme="minorHAnsi" w:hAnsiTheme="minorHAnsi" w:cstheme="minorHAnsi"/>
                <w:b/>
                <w:bCs/>
              </w:rPr>
            </w:pPr>
          </w:p>
        </w:tc>
        <w:tc>
          <w:tcPr>
            <w:tcW w:w="7087" w:type="dxa"/>
          </w:tcPr>
          <w:p w14:paraId="08775AFA" w14:textId="77777777" w:rsidR="002D3FAC" w:rsidRDefault="002D3FAC">
            <w:pPr>
              <w:rPr>
                <w:rFonts w:asciiTheme="minorHAnsi" w:hAnsiTheme="minorHAnsi" w:cstheme="minorHAnsi"/>
                <w:i/>
              </w:rPr>
            </w:pPr>
            <w:r w:rsidRPr="002D3FAC">
              <w:rPr>
                <w:rFonts w:asciiTheme="minorHAnsi" w:hAnsiTheme="minorHAnsi" w:cstheme="minorHAnsi"/>
                <w:i/>
              </w:rPr>
              <w:t>Dodati nakon prvog stavka ovog Članka:</w:t>
            </w:r>
          </w:p>
          <w:p w14:paraId="1C2ACE90" w14:textId="40F8CA02" w:rsidR="00374438" w:rsidRPr="002D3FAC" w:rsidRDefault="002D3FAC">
            <w:pPr>
              <w:rPr>
                <w:rFonts w:asciiTheme="minorHAnsi" w:hAnsiTheme="minorHAnsi" w:cstheme="minorHAnsi"/>
              </w:rPr>
            </w:pPr>
            <w:r w:rsidRPr="001572DF">
              <w:rPr>
                <w:rFonts w:asciiTheme="minorHAnsi" w:hAnsiTheme="minorHAnsi" w:cstheme="minorHAnsi"/>
              </w:rPr>
              <w:t>Odgovornost Izvođača prema Naručitelju neće biti ograničena u slučaju šteta iz čl. 15.4(</w:t>
            </w:r>
            <w:r>
              <w:rPr>
                <w:rFonts w:asciiTheme="minorHAnsi" w:hAnsiTheme="minorHAnsi" w:cstheme="minorHAnsi"/>
              </w:rPr>
              <w:t>c</w:t>
            </w:r>
            <w:r w:rsidRPr="001572DF">
              <w:rPr>
                <w:rFonts w:asciiTheme="minorHAnsi" w:hAnsiTheme="minorHAnsi" w:cstheme="minorHAnsi"/>
              </w:rPr>
              <w:t>).</w:t>
            </w:r>
          </w:p>
        </w:tc>
      </w:tr>
    </w:tbl>
    <w:p w14:paraId="0CEC28E7" w14:textId="77777777" w:rsidR="00374438" w:rsidRDefault="00374438" w:rsidP="00F56F1C">
      <w:pPr>
        <w:pStyle w:val="Zaglavlje"/>
        <w:tabs>
          <w:tab w:val="clear" w:pos="4536"/>
          <w:tab w:val="clear" w:pos="9072"/>
        </w:tabs>
        <w:spacing w:line="276" w:lineRule="auto"/>
        <w:rPr>
          <w:rFonts w:asciiTheme="minorHAnsi" w:hAnsiTheme="minorHAnsi" w:cstheme="minorHAnsi"/>
          <w:sz w:val="18"/>
          <w:lang w:val="hr-HR"/>
        </w:rPr>
      </w:pPr>
    </w:p>
    <w:p w14:paraId="26ED44F6" w14:textId="77777777" w:rsidR="00374438" w:rsidRPr="00E34FCD" w:rsidRDefault="00374438" w:rsidP="00147101">
      <w:pPr>
        <w:pStyle w:val="Zaglavlje"/>
        <w:tabs>
          <w:tab w:val="clear" w:pos="4536"/>
          <w:tab w:val="clear" w:pos="9072"/>
        </w:tabs>
        <w:spacing w:line="276" w:lineRule="auto"/>
        <w:rPr>
          <w:rFonts w:asciiTheme="minorHAnsi" w:hAnsiTheme="minorHAnsi" w:cstheme="minorHAnsi"/>
          <w:sz w:val="18"/>
          <w:lang w:val="hr-HR"/>
        </w:rPr>
      </w:pPr>
    </w:p>
    <w:tbl>
      <w:tblPr>
        <w:tblW w:w="9322" w:type="dxa"/>
        <w:tblLayout w:type="fixed"/>
        <w:tblLook w:val="0000" w:firstRow="0" w:lastRow="0" w:firstColumn="0" w:lastColumn="0" w:noHBand="0" w:noVBand="0"/>
      </w:tblPr>
      <w:tblGrid>
        <w:gridCol w:w="1951"/>
        <w:gridCol w:w="284"/>
        <w:gridCol w:w="7087"/>
      </w:tblGrid>
      <w:tr w:rsidR="001A494F" w:rsidRPr="00E34FCD" w14:paraId="3CF94C2A" w14:textId="77777777" w:rsidTr="001A494F">
        <w:tc>
          <w:tcPr>
            <w:tcW w:w="1951" w:type="dxa"/>
          </w:tcPr>
          <w:p w14:paraId="4068CE30" w14:textId="77777777" w:rsidR="001A494F" w:rsidRPr="00E34FCD" w:rsidRDefault="001A494F" w:rsidP="005B6AB2">
            <w:pPr>
              <w:rPr>
                <w:rFonts w:asciiTheme="minorHAnsi" w:hAnsiTheme="minorHAnsi" w:cstheme="minorHAnsi"/>
                <w:b/>
              </w:rPr>
            </w:pPr>
            <w:r w:rsidRPr="00E34FCD">
              <w:rPr>
                <w:rFonts w:asciiTheme="minorHAnsi" w:hAnsiTheme="minorHAnsi" w:cstheme="minorHAnsi"/>
                <w:b/>
                <w:bCs/>
              </w:rPr>
              <w:t>17.7 Izvođačeva briga za postojeće objekte</w:t>
            </w:r>
          </w:p>
        </w:tc>
        <w:tc>
          <w:tcPr>
            <w:tcW w:w="284" w:type="dxa"/>
          </w:tcPr>
          <w:p w14:paraId="0FBAD059" w14:textId="77777777" w:rsidR="001A494F" w:rsidRPr="00E34FCD" w:rsidRDefault="001A494F" w:rsidP="005B6AB2">
            <w:pPr>
              <w:jc w:val="center"/>
              <w:rPr>
                <w:rFonts w:asciiTheme="minorHAnsi" w:hAnsiTheme="minorHAnsi" w:cstheme="minorHAnsi"/>
                <w:b/>
                <w:bCs/>
              </w:rPr>
            </w:pPr>
          </w:p>
        </w:tc>
        <w:tc>
          <w:tcPr>
            <w:tcW w:w="7087" w:type="dxa"/>
          </w:tcPr>
          <w:p w14:paraId="0CD78FB2" w14:textId="5EDA1D53" w:rsidR="001A494F" w:rsidRPr="00E34FCD" w:rsidRDefault="001A494F">
            <w:pPr>
              <w:rPr>
                <w:rFonts w:asciiTheme="minorHAnsi" w:hAnsiTheme="minorHAnsi" w:cstheme="minorHAnsi"/>
                <w:i/>
              </w:rPr>
            </w:pPr>
            <w:r w:rsidRPr="00E34FCD">
              <w:rPr>
                <w:rFonts w:asciiTheme="minorHAnsi" w:hAnsiTheme="minorHAnsi" w:cstheme="minorHAnsi"/>
                <w:i/>
              </w:rPr>
              <w:t>Doda</w:t>
            </w:r>
            <w:r w:rsidR="00276D51" w:rsidRPr="00E34FCD">
              <w:rPr>
                <w:rFonts w:asciiTheme="minorHAnsi" w:hAnsiTheme="minorHAnsi" w:cstheme="minorHAnsi"/>
                <w:i/>
              </w:rPr>
              <w:t xml:space="preserve">je se </w:t>
            </w:r>
            <w:r w:rsidRPr="00E34FCD">
              <w:rPr>
                <w:rFonts w:asciiTheme="minorHAnsi" w:hAnsiTheme="minorHAnsi" w:cstheme="minorHAnsi"/>
                <w:i/>
              </w:rPr>
              <w:t>Članak 17.7:</w:t>
            </w:r>
          </w:p>
          <w:p w14:paraId="44B05D55" w14:textId="7BF6D0C2" w:rsidR="001A494F" w:rsidRPr="00E34FCD" w:rsidRDefault="001A494F">
            <w:pPr>
              <w:autoSpaceDE w:val="0"/>
              <w:autoSpaceDN w:val="0"/>
              <w:adjustRightInd w:val="0"/>
              <w:rPr>
                <w:rFonts w:asciiTheme="minorHAnsi" w:hAnsiTheme="minorHAnsi" w:cstheme="minorHAnsi"/>
              </w:rPr>
            </w:pPr>
            <w:r w:rsidRPr="00E34FCD">
              <w:rPr>
                <w:rFonts w:asciiTheme="minorHAnsi" w:hAnsiTheme="minorHAnsi" w:cstheme="minorHAnsi"/>
              </w:rPr>
              <w:t>Izvođač ima potpunu odgovornost za brigu o onim dijelovima postojećih objekata navedenih u Zahtjevima Naručitelja od datuma preuzimanja u posjed do datuma predaje Naručitelju (ako je predaja nakon datuma navedenog u Potvrdi o preuzimanju). Ako dođe do bilo kakvog uništenja (propasti) ili oštećenja na dijelovima postojećih objekata u vrijeme dok je Izvođač odgovoran za brigu o njima, zbog bilo kojeg uzroka nenavedenog u Članku 17.3 [Rizici Naručitelja] ili za koje Naručitelj</w:t>
            </w:r>
            <w:r w:rsidR="00684908">
              <w:rPr>
                <w:rFonts w:asciiTheme="minorHAnsi" w:hAnsiTheme="minorHAnsi" w:cstheme="minorHAnsi"/>
              </w:rPr>
              <w:t xml:space="preserve"> nije</w:t>
            </w:r>
            <w:r w:rsidRPr="00E34FCD">
              <w:rPr>
                <w:rFonts w:asciiTheme="minorHAnsi" w:hAnsiTheme="minorHAnsi" w:cstheme="minorHAnsi"/>
              </w:rPr>
              <w:t xml:space="preserve"> odgovoran po Zakonu, Izvođač će nadoknaditi  štetu </w:t>
            </w:r>
            <w:r w:rsidR="00684908">
              <w:rPr>
                <w:rFonts w:asciiTheme="minorHAnsi" w:hAnsiTheme="minorHAnsi" w:cstheme="minorHAnsi"/>
              </w:rPr>
              <w:t xml:space="preserve">Naručitelju </w:t>
            </w:r>
            <w:r w:rsidRPr="00E34FCD">
              <w:rPr>
                <w:rFonts w:asciiTheme="minorHAnsi" w:hAnsiTheme="minorHAnsi" w:cstheme="minorHAnsi"/>
              </w:rPr>
              <w:t xml:space="preserve">(stvarnu štetu i izmaklu korist) na </w:t>
            </w:r>
            <w:r w:rsidR="00684908">
              <w:rPr>
                <w:rFonts w:asciiTheme="minorHAnsi" w:hAnsiTheme="minorHAnsi" w:cstheme="minorHAnsi"/>
              </w:rPr>
              <w:t xml:space="preserve">vlastiti </w:t>
            </w:r>
            <w:r w:rsidRPr="00E34FCD">
              <w:rPr>
                <w:rFonts w:asciiTheme="minorHAnsi" w:hAnsiTheme="minorHAnsi" w:cstheme="minorHAnsi"/>
              </w:rPr>
              <w:t>rizik i trošak.</w:t>
            </w:r>
          </w:p>
        </w:tc>
      </w:tr>
    </w:tbl>
    <w:p w14:paraId="42EBA945"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p w14:paraId="65C996E1" w14:textId="77777777" w:rsidR="001A494F" w:rsidRPr="00E34FCD" w:rsidRDefault="001A494F">
      <w:pPr>
        <w:pStyle w:val="Zaglavlje"/>
        <w:tabs>
          <w:tab w:val="clear" w:pos="4536"/>
          <w:tab w:val="clear" w:pos="9072"/>
        </w:tabs>
        <w:spacing w:line="276" w:lineRule="auto"/>
        <w:rPr>
          <w:rFonts w:asciiTheme="minorHAnsi" w:hAnsiTheme="minorHAnsi" w:cstheme="minorHAnsi"/>
          <w:lang w:val="hr-HR"/>
        </w:rPr>
      </w:pPr>
      <w:r w:rsidRPr="00E34FCD">
        <w:rPr>
          <w:rFonts w:asciiTheme="minorHAnsi" w:hAnsiTheme="minorHAnsi" w:cstheme="minorHAnsi"/>
          <w:lang w:val="hr-HR"/>
        </w:rPr>
        <w:br w:type="page"/>
      </w:r>
    </w:p>
    <w:tbl>
      <w:tblPr>
        <w:tblW w:w="0" w:type="auto"/>
        <w:tblLook w:val="04A0" w:firstRow="1" w:lastRow="0" w:firstColumn="1" w:lastColumn="0" w:noHBand="0" w:noVBand="1"/>
      </w:tblPr>
      <w:tblGrid>
        <w:gridCol w:w="9071"/>
      </w:tblGrid>
      <w:tr w:rsidR="001A494F" w:rsidRPr="00E34FCD" w14:paraId="0E72E89D" w14:textId="77777777" w:rsidTr="001A494F">
        <w:tc>
          <w:tcPr>
            <w:tcW w:w="9286" w:type="dxa"/>
            <w:shd w:val="clear" w:color="auto" w:fill="auto"/>
          </w:tcPr>
          <w:p w14:paraId="01AE1547" w14:textId="2B40D85A" w:rsidR="001A494F" w:rsidRPr="00E34FCD" w:rsidRDefault="001A494F">
            <w:pPr>
              <w:pStyle w:val="Naslov1"/>
              <w:rPr>
                <w:rFonts w:asciiTheme="minorHAnsi" w:hAnsiTheme="minorHAnsi" w:cstheme="minorHAnsi"/>
              </w:rPr>
            </w:pPr>
            <w:bookmarkStart w:id="29" w:name="_Toc2002188"/>
            <w:r w:rsidRPr="00E34FCD">
              <w:rPr>
                <w:rFonts w:asciiTheme="minorHAnsi" w:hAnsiTheme="minorHAnsi" w:cstheme="minorHAnsi"/>
              </w:rPr>
              <w:t>Osiguranje</w:t>
            </w:r>
            <w:bookmarkEnd w:id="29"/>
          </w:p>
        </w:tc>
      </w:tr>
    </w:tbl>
    <w:p w14:paraId="69527BC4"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1A494F" w:rsidRPr="00E34FCD" w14:paraId="78C1B623" w14:textId="77777777" w:rsidTr="001A494F">
        <w:tc>
          <w:tcPr>
            <w:tcW w:w="1951" w:type="dxa"/>
          </w:tcPr>
          <w:p w14:paraId="1C630FE8" w14:textId="77777777" w:rsidR="001A494F" w:rsidRPr="00E34FCD" w:rsidRDefault="001A494F" w:rsidP="00147101">
            <w:pPr>
              <w:jc w:val="left"/>
              <w:rPr>
                <w:rFonts w:asciiTheme="minorHAnsi" w:hAnsiTheme="minorHAnsi" w:cstheme="minorHAnsi"/>
                <w:b/>
                <w:szCs w:val="20"/>
              </w:rPr>
            </w:pPr>
            <w:r w:rsidRPr="00E34FCD">
              <w:rPr>
                <w:rFonts w:asciiTheme="minorHAnsi" w:hAnsiTheme="minorHAnsi" w:cstheme="minorHAnsi"/>
                <w:b/>
                <w:bCs/>
                <w:szCs w:val="20"/>
              </w:rPr>
              <w:t xml:space="preserve">18.1 </w:t>
            </w:r>
            <w:r w:rsidRPr="00E34FCD">
              <w:rPr>
                <w:rFonts w:asciiTheme="minorHAnsi" w:hAnsiTheme="minorHAnsi" w:cstheme="minorHAnsi"/>
                <w:b/>
                <w:szCs w:val="20"/>
              </w:rPr>
              <w:t>Opći zahtjevi za osiguranje</w:t>
            </w:r>
          </w:p>
        </w:tc>
        <w:tc>
          <w:tcPr>
            <w:tcW w:w="284" w:type="dxa"/>
          </w:tcPr>
          <w:p w14:paraId="1F65FADE" w14:textId="77777777" w:rsidR="001A494F" w:rsidRPr="00E34FCD" w:rsidRDefault="001A494F" w:rsidP="005B6AB2">
            <w:pPr>
              <w:jc w:val="center"/>
              <w:rPr>
                <w:rFonts w:asciiTheme="minorHAnsi" w:hAnsiTheme="minorHAnsi" w:cstheme="minorHAnsi"/>
                <w:b/>
                <w:bCs/>
                <w:szCs w:val="20"/>
              </w:rPr>
            </w:pPr>
          </w:p>
        </w:tc>
        <w:tc>
          <w:tcPr>
            <w:tcW w:w="7087" w:type="dxa"/>
          </w:tcPr>
          <w:p w14:paraId="2655EA58" w14:textId="77777777" w:rsidR="001A494F" w:rsidRPr="00E34FCD" w:rsidRDefault="001A494F" w:rsidP="005B6AB2">
            <w:pPr>
              <w:autoSpaceDE w:val="0"/>
              <w:autoSpaceDN w:val="0"/>
              <w:adjustRightInd w:val="0"/>
              <w:rPr>
                <w:rFonts w:asciiTheme="minorHAnsi" w:hAnsiTheme="minorHAnsi" w:cstheme="minorHAnsi"/>
                <w:bCs/>
                <w:i/>
                <w:szCs w:val="20"/>
              </w:rPr>
            </w:pPr>
            <w:r w:rsidRPr="00E34FCD">
              <w:rPr>
                <w:rFonts w:asciiTheme="minorHAnsi" w:hAnsiTheme="minorHAnsi" w:cstheme="minorHAnsi"/>
                <w:bCs/>
                <w:i/>
                <w:szCs w:val="20"/>
              </w:rPr>
              <w:t xml:space="preserve">Promijeniti prvu rečenicu šestog stavka ovog Članka tako da glasi: </w:t>
            </w:r>
          </w:p>
          <w:p w14:paraId="6D8FBCFB" w14:textId="733A1A81" w:rsidR="001A494F" w:rsidRPr="00E34FCD" w:rsidRDefault="001A494F">
            <w:pPr>
              <w:widowControl w:val="0"/>
              <w:ind w:left="33"/>
              <w:rPr>
                <w:rFonts w:asciiTheme="minorHAnsi" w:hAnsiTheme="minorHAnsi" w:cstheme="minorHAnsi"/>
                <w:szCs w:val="20"/>
              </w:rPr>
            </w:pPr>
            <w:r w:rsidRPr="00E34FCD">
              <w:rPr>
                <w:rFonts w:asciiTheme="minorHAnsi" w:hAnsiTheme="minorHAnsi" w:cstheme="minorHAnsi"/>
                <w:szCs w:val="20"/>
              </w:rPr>
              <w:t>Odgovarajuća Ugovorna strana koja ugovara osiguranje dostavit će drugoj Ugovornoj strani, u rokovima koji su navedeni u Dodatku ponudi (računano od obavijesti o Datum</w:t>
            </w:r>
            <w:r w:rsidR="006B326F">
              <w:rPr>
                <w:rFonts w:asciiTheme="minorHAnsi" w:hAnsiTheme="minorHAnsi" w:cstheme="minorHAnsi"/>
                <w:szCs w:val="20"/>
              </w:rPr>
              <w:t>u</w:t>
            </w:r>
            <w:r w:rsidRPr="00E34FCD">
              <w:rPr>
                <w:rFonts w:asciiTheme="minorHAnsi" w:hAnsiTheme="minorHAnsi" w:cstheme="minorHAnsi"/>
                <w:szCs w:val="20"/>
              </w:rPr>
              <w:t xml:space="preserve"> početka), sljedeće: </w:t>
            </w:r>
          </w:p>
          <w:p w14:paraId="3E51E56A" w14:textId="77777777" w:rsidR="001A494F" w:rsidRPr="00E34FCD" w:rsidRDefault="001A494F">
            <w:pPr>
              <w:rPr>
                <w:rFonts w:asciiTheme="minorHAnsi" w:hAnsiTheme="minorHAnsi" w:cstheme="minorHAnsi"/>
                <w:i/>
                <w:szCs w:val="20"/>
              </w:rPr>
            </w:pPr>
            <w:r w:rsidRPr="00E34FCD">
              <w:rPr>
                <w:rFonts w:asciiTheme="minorHAnsi" w:hAnsiTheme="minorHAnsi" w:cstheme="minorHAnsi"/>
                <w:i/>
                <w:szCs w:val="20"/>
              </w:rPr>
              <w:t xml:space="preserve">Dodati novi stavak na kraju ovog Članka: </w:t>
            </w:r>
          </w:p>
          <w:p w14:paraId="66DAF3A4" w14:textId="77777777" w:rsidR="001A494F" w:rsidRPr="00E34FCD" w:rsidRDefault="001A494F">
            <w:pPr>
              <w:rPr>
                <w:rFonts w:asciiTheme="minorHAnsi" w:hAnsiTheme="minorHAnsi" w:cstheme="minorHAnsi"/>
                <w:szCs w:val="20"/>
              </w:rPr>
            </w:pPr>
            <w:r w:rsidRPr="00E34FCD">
              <w:rPr>
                <w:rFonts w:asciiTheme="minorHAnsi" w:hAnsiTheme="minorHAnsi" w:cstheme="minorHAnsi"/>
                <w:szCs w:val="20"/>
              </w:rPr>
              <w:t>Izvođač je ovlašten ugovoriti osiguranja u vezi Ugovora, uključujući bez ograničenja osiguranja navedena u Članku 18 [Osiguranje].</w:t>
            </w:r>
          </w:p>
        </w:tc>
      </w:tr>
    </w:tbl>
    <w:p w14:paraId="3A755B92"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1A494F" w:rsidRPr="00E34FCD" w14:paraId="6E69B1C3" w14:textId="77777777" w:rsidTr="001A494F">
        <w:trPr>
          <w:trHeight w:val="1237"/>
        </w:trPr>
        <w:tc>
          <w:tcPr>
            <w:tcW w:w="1951" w:type="dxa"/>
          </w:tcPr>
          <w:p w14:paraId="4346B772" w14:textId="77777777" w:rsidR="001A494F" w:rsidRPr="00E34FCD" w:rsidRDefault="001A494F" w:rsidP="00147101">
            <w:pPr>
              <w:autoSpaceDE w:val="0"/>
              <w:autoSpaceDN w:val="0"/>
              <w:adjustRightInd w:val="0"/>
              <w:jc w:val="left"/>
              <w:rPr>
                <w:rFonts w:asciiTheme="minorHAnsi" w:hAnsiTheme="minorHAnsi" w:cstheme="minorHAnsi"/>
                <w:b/>
                <w:szCs w:val="20"/>
              </w:rPr>
            </w:pPr>
            <w:r w:rsidRPr="00E34FCD">
              <w:rPr>
                <w:rFonts w:asciiTheme="minorHAnsi" w:hAnsiTheme="minorHAnsi" w:cstheme="minorHAnsi"/>
                <w:b/>
                <w:szCs w:val="20"/>
              </w:rPr>
              <w:t xml:space="preserve">18.2 Osiguranje Radova i Mehanizacije Izvođača </w:t>
            </w:r>
          </w:p>
        </w:tc>
        <w:tc>
          <w:tcPr>
            <w:tcW w:w="284" w:type="dxa"/>
          </w:tcPr>
          <w:p w14:paraId="0AF86E3A" w14:textId="77777777" w:rsidR="001A494F" w:rsidRPr="00E34FCD" w:rsidRDefault="001A494F" w:rsidP="005B6AB2">
            <w:pPr>
              <w:jc w:val="center"/>
              <w:rPr>
                <w:rFonts w:asciiTheme="minorHAnsi" w:hAnsiTheme="minorHAnsi" w:cstheme="minorHAnsi"/>
                <w:b/>
                <w:bCs/>
                <w:szCs w:val="20"/>
              </w:rPr>
            </w:pPr>
          </w:p>
        </w:tc>
        <w:tc>
          <w:tcPr>
            <w:tcW w:w="7087" w:type="dxa"/>
          </w:tcPr>
          <w:p w14:paraId="77A96A6E" w14:textId="77777777" w:rsidR="001A494F" w:rsidRPr="00E34FCD" w:rsidRDefault="001A494F" w:rsidP="005B6AB2">
            <w:pPr>
              <w:autoSpaceDE w:val="0"/>
              <w:autoSpaceDN w:val="0"/>
              <w:adjustRightInd w:val="0"/>
              <w:rPr>
                <w:rFonts w:asciiTheme="minorHAnsi" w:hAnsiTheme="minorHAnsi" w:cstheme="minorHAnsi"/>
                <w:bCs/>
                <w:i/>
                <w:szCs w:val="20"/>
              </w:rPr>
            </w:pPr>
            <w:r w:rsidRPr="00E34FCD">
              <w:rPr>
                <w:rFonts w:asciiTheme="minorHAnsi" w:hAnsiTheme="minorHAnsi" w:cstheme="minorHAnsi"/>
                <w:bCs/>
                <w:i/>
                <w:szCs w:val="20"/>
              </w:rPr>
              <w:t>Dodati na kraju ovog Članka:</w:t>
            </w:r>
          </w:p>
          <w:p w14:paraId="3964E31D" w14:textId="77777777" w:rsidR="001A494F" w:rsidRPr="00E34FCD" w:rsidRDefault="001A494F">
            <w:pPr>
              <w:autoSpaceDE w:val="0"/>
              <w:autoSpaceDN w:val="0"/>
              <w:adjustRightInd w:val="0"/>
              <w:rPr>
                <w:rFonts w:asciiTheme="minorHAnsi" w:hAnsiTheme="minorHAnsi" w:cstheme="minorHAnsi"/>
                <w:szCs w:val="20"/>
              </w:rPr>
            </w:pPr>
            <w:r w:rsidRPr="00E34FCD">
              <w:rPr>
                <w:rFonts w:asciiTheme="minorHAnsi" w:hAnsiTheme="minorHAnsi" w:cstheme="minorHAnsi"/>
                <w:szCs w:val="20"/>
              </w:rPr>
              <w:t>Izvođač je odgovoran obavijestiti osiguravajuće društvo o bilo kakvoj promijeni u prirodi, opsegu ili planu izvođenja Radova i osigurati adekvatnost pokrića osiguranja kroz cijelo vrijeme razdoblja Ugovora.</w:t>
            </w:r>
          </w:p>
        </w:tc>
      </w:tr>
      <w:tr w:rsidR="0069346A" w:rsidRPr="00E34FCD" w14:paraId="4C4B9AE7" w14:textId="77777777" w:rsidTr="0069346A">
        <w:trPr>
          <w:trHeight w:val="1237"/>
        </w:trPr>
        <w:tc>
          <w:tcPr>
            <w:tcW w:w="1951" w:type="dxa"/>
          </w:tcPr>
          <w:p w14:paraId="3FB95D94" w14:textId="77777777" w:rsidR="0069346A" w:rsidRPr="00E34FCD" w:rsidRDefault="0069346A" w:rsidP="00F56F1C">
            <w:pPr>
              <w:autoSpaceDE w:val="0"/>
              <w:autoSpaceDN w:val="0"/>
              <w:adjustRightInd w:val="0"/>
              <w:jc w:val="left"/>
              <w:rPr>
                <w:rFonts w:asciiTheme="minorHAnsi" w:hAnsiTheme="minorHAnsi" w:cstheme="minorHAnsi"/>
                <w:b/>
                <w:szCs w:val="20"/>
              </w:rPr>
            </w:pPr>
            <w:r w:rsidRPr="00E34FCD">
              <w:rPr>
                <w:rFonts w:asciiTheme="minorHAnsi" w:hAnsiTheme="minorHAnsi" w:cstheme="minorHAnsi"/>
                <w:b/>
                <w:szCs w:val="20"/>
              </w:rPr>
              <w:t>18.3. Osiguranje od povreda osoba i oštećenja imovine</w:t>
            </w:r>
          </w:p>
        </w:tc>
        <w:tc>
          <w:tcPr>
            <w:tcW w:w="284" w:type="dxa"/>
          </w:tcPr>
          <w:p w14:paraId="4547C298" w14:textId="77777777" w:rsidR="0069346A" w:rsidRPr="00E34FCD" w:rsidRDefault="0069346A" w:rsidP="00147101">
            <w:pPr>
              <w:jc w:val="center"/>
              <w:rPr>
                <w:rFonts w:asciiTheme="minorHAnsi" w:hAnsiTheme="minorHAnsi" w:cstheme="minorHAnsi"/>
                <w:b/>
                <w:bCs/>
                <w:szCs w:val="20"/>
              </w:rPr>
            </w:pPr>
          </w:p>
        </w:tc>
        <w:tc>
          <w:tcPr>
            <w:tcW w:w="7087" w:type="dxa"/>
          </w:tcPr>
          <w:p w14:paraId="6D011429" w14:textId="77777777" w:rsidR="0069346A" w:rsidRPr="00E34FCD" w:rsidRDefault="0069346A" w:rsidP="005B6AB2">
            <w:pPr>
              <w:autoSpaceDE w:val="0"/>
              <w:autoSpaceDN w:val="0"/>
              <w:adjustRightInd w:val="0"/>
              <w:rPr>
                <w:rFonts w:asciiTheme="minorHAnsi" w:hAnsiTheme="minorHAnsi" w:cstheme="minorHAnsi"/>
                <w:bCs/>
                <w:i/>
                <w:szCs w:val="20"/>
              </w:rPr>
            </w:pPr>
            <w:r w:rsidRPr="00E34FCD">
              <w:rPr>
                <w:rFonts w:asciiTheme="minorHAnsi" w:hAnsiTheme="minorHAnsi" w:cstheme="minorHAnsi"/>
                <w:bCs/>
                <w:i/>
                <w:szCs w:val="20"/>
              </w:rPr>
              <w:t>Iza drugog stavka dodaje se novi stavak:</w:t>
            </w:r>
          </w:p>
          <w:p w14:paraId="5D6F6C05" w14:textId="46B394AB" w:rsidR="0069346A" w:rsidRPr="00E34FCD" w:rsidRDefault="0069346A" w:rsidP="005B6AB2">
            <w:pPr>
              <w:autoSpaceDE w:val="0"/>
              <w:autoSpaceDN w:val="0"/>
              <w:adjustRightInd w:val="0"/>
              <w:rPr>
                <w:rFonts w:asciiTheme="minorHAnsi" w:hAnsiTheme="minorHAnsi" w:cstheme="minorHAnsi"/>
                <w:bCs/>
                <w:szCs w:val="20"/>
              </w:rPr>
            </w:pPr>
            <w:r w:rsidRPr="00E34FCD">
              <w:rPr>
                <w:rFonts w:asciiTheme="minorHAnsi" w:hAnsiTheme="minorHAnsi" w:cstheme="minorHAnsi"/>
                <w:bCs/>
                <w:szCs w:val="20"/>
              </w:rPr>
              <w:t xml:space="preserve">Osiguranje od odgovornosti obuhvatit će i odgovornost Izvođača tijekom </w:t>
            </w:r>
            <w:r w:rsidR="008160DD">
              <w:rPr>
                <w:rFonts w:asciiTheme="minorHAnsi" w:hAnsiTheme="minorHAnsi" w:cstheme="minorHAnsi"/>
                <w:bCs/>
                <w:szCs w:val="20"/>
              </w:rPr>
              <w:t>Jamstvenog roka</w:t>
            </w:r>
            <w:r w:rsidRPr="00E34FCD">
              <w:rPr>
                <w:rFonts w:asciiTheme="minorHAnsi" w:hAnsiTheme="minorHAnsi" w:cstheme="minorHAnsi"/>
                <w:bCs/>
                <w:szCs w:val="20"/>
              </w:rPr>
              <w:t xml:space="preserve">. </w:t>
            </w:r>
          </w:p>
          <w:p w14:paraId="168FD0DD" w14:textId="77777777" w:rsidR="0069346A" w:rsidRPr="00E34FCD" w:rsidRDefault="0069346A">
            <w:pPr>
              <w:autoSpaceDE w:val="0"/>
              <w:autoSpaceDN w:val="0"/>
              <w:adjustRightInd w:val="0"/>
              <w:rPr>
                <w:rFonts w:asciiTheme="minorHAnsi" w:hAnsiTheme="minorHAnsi" w:cstheme="minorHAnsi"/>
                <w:bCs/>
                <w:i/>
                <w:szCs w:val="20"/>
              </w:rPr>
            </w:pPr>
          </w:p>
          <w:p w14:paraId="264C67FB" w14:textId="77777777" w:rsidR="0069346A" w:rsidRPr="00E34FCD" w:rsidRDefault="0069346A">
            <w:pPr>
              <w:autoSpaceDE w:val="0"/>
              <w:autoSpaceDN w:val="0"/>
              <w:adjustRightInd w:val="0"/>
              <w:rPr>
                <w:rFonts w:asciiTheme="minorHAnsi" w:hAnsiTheme="minorHAnsi" w:cstheme="minorHAnsi"/>
                <w:bCs/>
                <w:i/>
                <w:szCs w:val="20"/>
              </w:rPr>
            </w:pPr>
            <w:r w:rsidRPr="00E34FCD">
              <w:rPr>
                <w:rFonts w:asciiTheme="minorHAnsi" w:hAnsiTheme="minorHAnsi" w:cstheme="minorHAnsi"/>
                <w:bCs/>
                <w:i/>
                <w:szCs w:val="20"/>
              </w:rPr>
              <w:t xml:space="preserve">Dodaje se na kraju ovog članka: </w:t>
            </w:r>
          </w:p>
          <w:p w14:paraId="5C3DDCC7" w14:textId="77777777" w:rsidR="0069346A" w:rsidRPr="00E34FCD" w:rsidRDefault="0069346A">
            <w:pPr>
              <w:autoSpaceDE w:val="0"/>
              <w:autoSpaceDN w:val="0"/>
              <w:adjustRightInd w:val="0"/>
              <w:rPr>
                <w:rFonts w:asciiTheme="minorHAnsi" w:hAnsiTheme="minorHAnsi" w:cstheme="minorHAnsi"/>
                <w:bCs/>
                <w:szCs w:val="20"/>
              </w:rPr>
            </w:pPr>
            <w:r w:rsidRPr="00E34FCD">
              <w:rPr>
                <w:rFonts w:asciiTheme="minorHAnsi" w:hAnsiTheme="minorHAnsi" w:cstheme="minorHAnsi"/>
                <w:bCs/>
                <w:szCs w:val="20"/>
              </w:rPr>
              <w:t>Djelatnici Naručitelja, kao i sam Naručitelj, smatraju se trećim osobama u smislu odgovornosti Izvođača za štetu koju pretrpe te osobe od djelatnosti koju obavlja Izvođač, odnosno od njegove opasne stvari.</w:t>
            </w:r>
          </w:p>
        </w:tc>
      </w:tr>
    </w:tbl>
    <w:p w14:paraId="45A2BE14" w14:textId="6F5A5535" w:rsidR="0069346A" w:rsidRPr="00E34FCD" w:rsidRDefault="0069346A"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276D51" w:rsidRPr="00E34FCD" w14:paraId="5AAC5F02" w14:textId="77777777" w:rsidTr="00CC0A60">
        <w:tc>
          <w:tcPr>
            <w:tcW w:w="1951" w:type="dxa"/>
          </w:tcPr>
          <w:p w14:paraId="2DD3E18B" w14:textId="77777777" w:rsidR="00276D51" w:rsidRPr="00E34FCD" w:rsidRDefault="00276D51" w:rsidP="00147101">
            <w:pPr>
              <w:jc w:val="left"/>
              <w:rPr>
                <w:rFonts w:asciiTheme="minorHAnsi" w:hAnsiTheme="minorHAnsi" w:cstheme="minorHAnsi"/>
                <w:b/>
                <w:szCs w:val="20"/>
              </w:rPr>
            </w:pPr>
            <w:r w:rsidRPr="00E34FCD">
              <w:rPr>
                <w:rFonts w:asciiTheme="minorHAnsi" w:hAnsiTheme="minorHAnsi" w:cstheme="minorHAnsi"/>
                <w:b/>
                <w:szCs w:val="20"/>
              </w:rPr>
              <w:t>18.4 Osiguranje Osoblja Izvođača</w:t>
            </w:r>
          </w:p>
        </w:tc>
        <w:tc>
          <w:tcPr>
            <w:tcW w:w="284" w:type="dxa"/>
          </w:tcPr>
          <w:p w14:paraId="34806963" w14:textId="77777777" w:rsidR="00276D51" w:rsidRPr="00E34FCD" w:rsidRDefault="00276D51" w:rsidP="005B6AB2">
            <w:pPr>
              <w:jc w:val="center"/>
              <w:rPr>
                <w:rFonts w:asciiTheme="minorHAnsi" w:hAnsiTheme="minorHAnsi" w:cstheme="minorHAnsi"/>
                <w:b/>
                <w:bCs/>
                <w:szCs w:val="20"/>
              </w:rPr>
            </w:pPr>
          </w:p>
        </w:tc>
        <w:tc>
          <w:tcPr>
            <w:tcW w:w="7087" w:type="dxa"/>
          </w:tcPr>
          <w:p w14:paraId="3D57D747" w14:textId="77777777" w:rsidR="00276D51" w:rsidRPr="00E34FCD" w:rsidRDefault="00276D51" w:rsidP="005B6AB2">
            <w:pPr>
              <w:autoSpaceDE w:val="0"/>
              <w:autoSpaceDN w:val="0"/>
              <w:adjustRightInd w:val="0"/>
              <w:rPr>
                <w:rFonts w:asciiTheme="minorHAnsi" w:hAnsiTheme="minorHAnsi" w:cstheme="minorHAnsi"/>
                <w:bCs/>
                <w:i/>
                <w:szCs w:val="20"/>
              </w:rPr>
            </w:pPr>
            <w:r w:rsidRPr="00E34FCD">
              <w:rPr>
                <w:rFonts w:asciiTheme="minorHAnsi" w:hAnsiTheme="minorHAnsi" w:cstheme="minorHAnsi"/>
                <w:bCs/>
                <w:i/>
                <w:szCs w:val="20"/>
              </w:rPr>
              <w:t>Umetnuti nakon prvog stavka ovog Članka:</w:t>
            </w:r>
          </w:p>
          <w:p w14:paraId="6DEA903D" w14:textId="77777777" w:rsidR="00276D51" w:rsidRPr="00E34FCD" w:rsidRDefault="00276D51">
            <w:pPr>
              <w:autoSpaceDE w:val="0"/>
              <w:autoSpaceDN w:val="0"/>
              <w:adjustRightInd w:val="0"/>
              <w:rPr>
                <w:rFonts w:asciiTheme="minorHAnsi" w:hAnsiTheme="minorHAnsi" w:cstheme="minorHAnsi"/>
                <w:szCs w:val="20"/>
              </w:rPr>
            </w:pPr>
            <w:r w:rsidRPr="00E34FCD">
              <w:rPr>
                <w:rFonts w:asciiTheme="minorHAnsi" w:hAnsiTheme="minorHAnsi" w:cstheme="minorHAnsi"/>
                <w:szCs w:val="20"/>
              </w:rPr>
              <w:t xml:space="preserve">Smatra se da obvezno osiguranje Osoblja, provedeno u skladu sa Zakonom ili ekvivalentno osiguranje u domicilnoj zemlji Izvođača, zadovoljava temeljne zahtjeve osiguranja Izvođačevog Osoblja. Ako nije tako, Izvođač će napraviti sve što je potrebno da udovolji Zakonu. Međutim, Izvođač može imati dodatno osiguranje svog Osoblja. </w:t>
            </w:r>
          </w:p>
        </w:tc>
      </w:tr>
    </w:tbl>
    <w:p w14:paraId="6029D410" w14:textId="77777777" w:rsidR="0069346A" w:rsidRPr="00E34FCD" w:rsidRDefault="0069346A"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1A494F" w:rsidRPr="00E34FCD" w14:paraId="32F852A9" w14:textId="77777777" w:rsidTr="001A494F">
        <w:tc>
          <w:tcPr>
            <w:tcW w:w="1951" w:type="dxa"/>
          </w:tcPr>
          <w:p w14:paraId="0644BD28" w14:textId="51D53ADA" w:rsidR="001A494F" w:rsidRPr="00E34FCD" w:rsidRDefault="001A494F" w:rsidP="00147101">
            <w:pPr>
              <w:jc w:val="left"/>
              <w:rPr>
                <w:rFonts w:asciiTheme="minorHAnsi" w:hAnsiTheme="minorHAnsi" w:cstheme="minorHAnsi"/>
                <w:b/>
                <w:szCs w:val="20"/>
              </w:rPr>
            </w:pPr>
          </w:p>
        </w:tc>
        <w:tc>
          <w:tcPr>
            <w:tcW w:w="284" w:type="dxa"/>
          </w:tcPr>
          <w:p w14:paraId="161960EE" w14:textId="4385FE3F" w:rsidR="00276D51" w:rsidRPr="00E34FCD" w:rsidRDefault="00276D51" w:rsidP="005B6AB2">
            <w:pPr>
              <w:rPr>
                <w:rFonts w:asciiTheme="minorHAnsi" w:hAnsiTheme="minorHAnsi" w:cstheme="minorHAnsi"/>
                <w:b/>
                <w:bCs/>
                <w:szCs w:val="20"/>
              </w:rPr>
            </w:pPr>
          </w:p>
        </w:tc>
        <w:tc>
          <w:tcPr>
            <w:tcW w:w="7087" w:type="dxa"/>
          </w:tcPr>
          <w:p w14:paraId="602628CE" w14:textId="357C0FC9" w:rsidR="00276D51" w:rsidRPr="00E34FCD" w:rsidRDefault="00276D51" w:rsidP="005B6AB2">
            <w:pPr>
              <w:autoSpaceDE w:val="0"/>
              <w:autoSpaceDN w:val="0"/>
              <w:adjustRightInd w:val="0"/>
              <w:rPr>
                <w:rFonts w:asciiTheme="minorHAnsi" w:hAnsiTheme="minorHAnsi" w:cstheme="minorHAnsi"/>
                <w:szCs w:val="20"/>
              </w:rPr>
            </w:pPr>
          </w:p>
        </w:tc>
      </w:tr>
    </w:tbl>
    <w:p w14:paraId="26955378" w14:textId="73BA5627" w:rsidR="001A494F" w:rsidRPr="00E34FCD" w:rsidRDefault="001A494F">
      <w:pPr>
        <w:rPr>
          <w:rFonts w:asciiTheme="minorHAnsi" w:hAnsiTheme="minorHAnsi" w:cstheme="minorHAnsi"/>
          <w:i/>
        </w:rPr>
      </w:pPr>
      <w:r w:rsidRPr="00E34FCD">
        <w:rPr>
          <w:rFonts w:asciiTheme="minorHAnsi" w:hAnsiTheme="minorHAnsi" w:cstheme="minorHAnsi"/>
        </w:rPr>
        <w:br w:type="page"/>
      </w:r>
    </w:p>
    <w:tbl>
      <w:tblPr>
        <w:tblW w:w="0" w:type="auto"/>
        <w:tblLook w:val="04A0" w:firstRow="1" w:lastRow="0" w:firstColumn="1" w:lastColumn="0" w:noHBand="0" w:noVBand="1"/>
      </w:tblPr>
      <w:tblGrid>
        <w:gridCol w:w="9071"/>
      </w:tblGrid>
      <w:tr w:rsidR="001A494F" w:rsidRPr="00E34FCD" w14:paraId="79F37F5D" w14:textId="77777777" w:rsidTr="001A494F">
        <w:tc>
          <w:tcPr>
            <w:tcW w:w="9286" w:type="dxa"/>
            <w:shd w:val="clear" w:color="auto" w:fill="auto"/>
          </w:tcPr>
          <w:p w14:paraId="49AFD7B8" w14:textId="37BB8499" w:rsidR="001A494F" w:rsidRPr="00E34FCD" w:rsidRDefault="001A494F">
            <w:pPr>
              <w:pStyle w:val="Naslov1"/>
              <w:rPr>
                <w:rFonts w:asciiTheme="minorHAnsi" w:hAnsiTheme="minorHAnsi" w:cstheme="minorHAnsi"/>
              </w:rPr>
            </w:pPr>
            <w:bookmarkStart w:id="30" w:name="_Toc2002189"/>
            <w:r w:rsidRPr="00E34FCD">
              <w:rPr>
                <w:rFonts w:asciiTheme="minorHAnsi" w:hAnsiTheme="minorHAnsi" w:cstheme="minorHAnsi"/>
              </w:rPr>
              <w:t>Viša sila</w:t>
            </w:r>
            <w:bookmarkEnd w:id="30"/>
          </w:p>
        </w:tc>
      </w:tr>
    </w:tbl>
    <w:p w14:paraId="0D6A049B" w14:textId="77777777" w:rsidR="001A494F" w:rsidRPr="00E34FCD" w:rsidRDefault="001A494F" w:rsidP="00F56F1C">
      <w:pPr>
        <w:pStyle w:val="Zaglavlje"/>
        <w:tabs>
          <w:tab w:val="clear" w:pos="4536"/>
          <w:tab w:val="clear" w:pos="9072"/>
        </w:tabs>
        <w:spacing w:line="276" w:lineRule="auto"/>
        <w:rPr>
          <w:rFonts w:asciiTheme="minorHAnsi" w:hAnsiTheme="minorHAnsi" w:cstheme="minorHAnsi"/>
          <w:lang w:val="hr-HR"/>
        </w:rPr>
      </w:pPr>
    </w:p>
    <w:tbl>
      <w:tblPr>
        <w:tblW w:w="9322" w:type="dxa"/>
        <w:tblLayout w:type="fixed"/>
        <w:tblLook w:val="0000" w:firstRow="0" w:lastRow="0" w:firstColumn="0" w:lastColumn="0" w:noHBand="0" w:noVBand="0"/>
      </w:tblPr>
      <w:tblGrid>
        <w:gridCol w:w="1951"/>
        <w:gridCol w:w="284"/>
        <w:gridCol w:w="7087"/>
      </w:tblGrid>
      <w:tr w:rsidR="001A494F" w:rsidRPr="00E34FCD" w14:paraId="1CE39835" w14:textId="77777777" w:rsidTr="001A494F">
        <w:tc>
          <w:tcPr>
            <w:tcW w:w="1951" w:type="dxa"/>
          </w:tcPr>
          <w:p w14:paraId="373F5E7D" w14:textId="77777777" w:rsidR="001A494F" w:rsidRPr="00E34FCD" w:rsidRDefault="001A494F" w:rsidP="00147101">
            <w:pPr>
              <w:jc w:val="left"/>
              <w:rPr>
                <w:rFonts w:asciiTheme="minorHAnsi" w:hAnsiTheme="minorHAnsi" w:cstheme="minorHAnsi"/>
                <w:b/>
                <w:szCs w:val="20"/>
              </w:rPr>
            </w:pPr>
            <w:r w:rsidRPr="00E34FCD">
              <w:rPr>
                <w:rFonts w:asciiTheme="minorHAnsi" w:hAnsiTheme="minorHAnsi" w:cstheme="minorHAnsi"/>
                <w:b/>
                <w:bCs/>
                <w:szCs w:val="20"/>
              </w:rPr>
              <w:t xml:space="preserve">19.4 </w:t>
            </w:r>
            <w:r w:rsidRPr="00E34FCD">
              <w:rPr>
                <w:rFonts w:asciiTheme="minorHAnsi" w:hAnsiTheme="minorHAnsi" w:cstheme="minorHAnsi"/>
                <w:b/>
                <w:szCs w:val="20"/>
              </w:rPr>
              <w:t>Posljedice Više sile</w:t>
            </w:r>
            <w:r w:rsidRPr="00E34FCD">
              <w:rPr>
                <w:rFonts w:asciiTheme="minorHAnsi" w:hAnsiTheme="minorHAnsi" w:cstheme="minorHAnsi"/>
                <w:b/>
                <w:bCs/>
                <w:szCs w:val="20"/>
              </w:rPr>
              <w:t xml:space="preserve"> </w:t>
            </w:r>
          </w:p>
        </w:tc>
        <w:tc>
          <w:tcPr>
            <w:tcW w:w="284" w:type="dxa"/>
          </w:tcPr>
          <w:p w14:paraId="1518B362" w14:textId="77777777" w:rsidR="001A494F" w:rsidRPr="00E34FCD" w:rsidRDefault="001A494F" w:rsidP="005B6AB2">
            <w:pPr>
              <w:jc w:val="center"/>
              <w:rPr>
                <w:rFonts w:asciiTheme="minorHAnsi" w:hAnsiTheme="minorHAnsi" w:cstheme="minorHAnsi"/>
                <w:b/>
                <w:bCs/>
                <w:szCs w:val="20"/>
              </w:rPr>
            </w:pPr>
          </w:p>
        </w:tc>
        <w:tc>
          <w:tcPr>
            <w:tcW w:w="7087" w:type="dxa"/>
          </w:tcPr>
          <w:p w14:paraId="6FA68580" w14:textId="77777777" w:rsidR="001A494F" w:rsidRPr="00E34FCD" w:rsidRDefault="001A494F" w:rsidP="005B6AB2">
            <w:pPr>
              <w:rPr>
                <w:rFonts w:asciiTheme="minorHAnsi" w:hAnsiTheme="minorHAnsi" w:cstheme="minorHAnsi"/>
                <w:i/>
                <w:szCs w:val="20"/>
              </w:rPr>
            </w:pPr>
            <w:r w:rsidRPr="00E34FCD">
              <w:rPr>
                <w:rFonts w:asciiTheme="minorHAnsi" w:hAnsiTheme="minorHAnsi" w:cstheme="minorHAnsi"/>
                <w:i/>
                <w:szCs w:val="20"/>
              </w:rPr>
              <w:t>Promijeniti točku (b) tako da glasi:</w:t>
            </w:r>
          </w:p>
          <w:p w14:paraId="625C639A" w14:textId="77777777" w:rsidR="001A494F" w:rsidRPr="00E34FCD" w:rsidRDefault="001A494F">
            <w:pPr>
              <w:rPr>
                <w:rFonts w:asciiTheme="minorHAnsi" w:hAnsiTheme="minorHAnsi" w:cstheme="minorHAnsi"/>
                <w:szCs w:val="20"/>
              </w:rPr>
            </w:pPr>
            <w:r w:rsidRPr="00E34FCD">
              <w:rPr>
                <w:rFonts w:asciiTheme="minorHAnsi" w:hAnsiTheme="minorHAnsi" w:cstheme="minorHAnsi"/>
                <w:iCs/>
                <w:szCs w:val="20"/>
              </w:rPr>
              <w:t>„</w:t>
            </w:r>
            <w:r w:rsidRPr="00E34FCD">
              <w:rPr>
                <w:rFonts w:asciiTheme="minorHAnsi" w:hAnsiTheme="minorHAnsi" w:cstheme="minorHAnsi"/>
                <w:szCs w:val="20"/>
              </w:rPr>
              <w:t xml:space="preserve">plaćanje svih takvih Troškova, uključujući i troškove popravaka ili zamjene Radova i/ili Sredstava oštećenih ili uništenih djelovanjem Više sile, ako nisu pokriveni policom osiguranja sukladno Članku 18.2 </w:t>
            </w:r>
            <w:r w:rsidRPr="00E34FCD">
              <w:rPr>
                <w:rFonts w:asciiTheme="minorHAnsi" w:hAnsiTheme="minorHAnsi" w:cstheme="minorHAnsi"/>
                <w:iCs/>
                <w:szCs w:val="20"/>
              </w:rPr>
              <w:t>[</w:t>
            </w:r>
            <w:r w:rsidRPr="00E34FCD">
              <w:rPr>
                <w:rFonts w:asciiTheme="minorHAnsi" w:hAnsiTheme="minorHAnsi" w:cstheme="minorHAnsi"/>
                <w:szCs w:val="20"/>
              </w:rPr>
              <w:t>Osiguranje Radova i Mehanizacije Izvođača</w:t>
            </w:r>
            <w:r w:rsidRPr="00E34FCD">
              <w:rPr>
                <w:rFonts w:asciiTheme="minorHAnsi" w:hAnsiTheme="minorHAnsi" w:cstheme="minorHAnsi"/>
                <w:iCs/>
                <w:szCs w:val="20"/>
              </w:rPr>
              <w:t xml:space="preserve">], ako je okolnost ili događaj one vrste koja je opisana </w:t>
            </w:r>
            <w:r w:rsidRPr="00E34FCD">
              <w:rPr>
                <w:rFonts w:asciiTheme="minorHAnsi" w:hAnsiTheme="minorHAnsi" w:cstheme="minorHAnsi"/>
                <w:szCs w:val="20"/>
              </w:rPr>
              <w:t>u točkama (i) do (iv) Članka 19.1. [</w:t>
            </w:r>
            <w:r w:rsidRPr="00E34FCD">
              <w:rPr>
                <w:rFonts w:asciiTheme="minorHAnsi" w:hAnsiTheme="minorHAnsi" w:cstheme="minorHAnsi"/>
                <w:i/>
                <w:szCs w:val="20"/>
              </w:rPr>
              <w:t>Definicija Više sile</w:t>
            </w:r>
            <w:r w:rsidRPr="00E34FCD">
              <w:rPr>
                <w:rFonts w:asciiTheme="minorHAnsi" w:hAnsiTheme="minorHAnsi" w:cstheme="minorHAnsi"/>
                <w:szCs w:val="20"/>
              </w:rPr>
              <w:t>] i ako se slučaj iz točke (ii) do (iv) dogodio u Zemlji.”</w:t>
            </w:r>
          </w:p>
          <w:p w14:paraId="0D65FE90" w14:textId="77777777" w:rsidR="001A494F" w:rsidRPr="00E34FCD" w:rsidRDefault="001A494F">
            <w:pPr>
              <w:rPr>
                <w:rFonts w:asciiTheme="minorHAnsi" w:hAnsiTheme="minorHAnsi" w:cstheme="minorHAnsi"/>
                <w:iCs/>
                <w:szCs w:val="20"/>
              </w:rPr>
            </w:pPr>
          </w:p>
        </w:tc>
      </w:tr>
    </w:tbl>
    <w:p w14:paraId="4D525CBB" w14:textId="77777777" w:rsidR="001A494F" w:rsidRPr="00E34FCD" w:rsidRDefault="001A494F">
      <w:pPr>
        <w:pStyle w:val="Zaglavlje"/>
        <w:tabs>
          <w:tab w:val="clear" w:pos="4536"/>
          <w:tab w:val="clear" w:pos="9072"/>
        </w:tabs>
        <w:spacing w:line="276" w:lineRule="auto"/>
        <w:rPr>
          <w:rFonts w:asciiTheme="minorHAnsi" w:hAnsiTheme="minorHAnsi" w:cstheme="minorHAnsi"/>
          <w:b/>
          <w:lang w:val="hr-HR"/>
        </w:rPr>
      </w:pPr>
      <w:r w:rsidRPr="00E34FCD">
        <w:rPr>
          <w:rFonts w:asciiTheme="minorHAnsi" w:hAnsiTheme="minorHAnsi" w:cstheme="minorHAnsi"/>
          <w:lang w:val="hr-HR"/>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1A494F" w:rsidRPr="00E34FCD" w14:paraId="30F8E502" w14:textId="77777777" w:rsidTr="00951A3C">
        <w:tc>
          <w:tcPr>
            <w:tcW w:w="5000" w:type="pct"/>
            <w:tcBorders>
              <w:top w:val="nil"/>
              <w:left w:val="nil"/>
              <w:bottom w:val="nil"/>
              <w:right w:val="nil"/>
            </w:tcBorders>
          </w:tcPr>
          <w:p w14:paraId="6BBC46E6" w14:textId="1DE38F5A" w:rsidR="001A494F" w:rsidRPr="00E34FCD" w:rsidRDefault="001A494F">
            <w:pPr>
              <w:pStyle w:val="Naslov1"/>
              <w:rPr>
                <w:rFonts w:asciiTheme="minorHAnsi" w:hAnsiTheme="minorHAnsi" w:cstheme="minorHAnsi"/>
              </w:rPr>
            </w:pPr>
            <w:bookmarkStart w:id="31" w:name="_Toc2002190"/>
            <w:r w:rsidRPr="00E34FCD">
              <w:rPr>
                <w:rFonts w:asciiTheme="minorHAnsi" w:hAnsiTheme="minorHAnsi" w:cstheme="minorHAnsi"/>
              </w:rPr>
              <w:t xml:space="preserve">Potraživanja, sporovi i </w:t>
            </w:r>
            <w:r w:rsidR="00F76E7F" w:rsidRPr="00E34FCD">
              <w:rPr>
                <w:rFonts w:asciiTheme="minorHAnsi" w:hAnsiTheme="minorHAnsi" w:cstheme="minorHAnsi"/>
              </w:rPr>
              <w:t>arbitraža</w:t>
            </w:r>
            <w:bookmarkEnd w:id="31"/>
          </w:p>
        </w:tc>
      </w:tr>
    </w:tbl>
    <w:p w14:paraId="57765684" w14:textId="77777777" w:rsidR="001A494F" w:rsidRPr="00E34FCD" w:rsidRDefault="001A494F" w:rsidP="00F56F1C">
      <w:pPr>
        <w:rPr>
          <w:rFonts w:asciiTheme="minorHAnsi" w:hAnsiTheme="minorHAnsi" w:cstheme="minorHAnsi"/>
          <w:b/>
        </w:rPr>
      </w:pPr>
    </w:p>
    <w:tbl>
      <w:tblPr>
        <w:tblW w:w="9322" w:type="dxa"/>
        <w:tblLayout w:type="fixed"/>
        <w:tblLook w:val="0000" w:firstRow="0" w:lastRow="0" w:firstColumn="0" w:lastColumn="0" w:noHBand="0" w:noVBand="0"/>
      </w:tblPr>
      <w:tblGrid>
        <w:gridCol w:w="1951"/>
        <w:gridCol w:w="284"/>
        <w:gridCol w:w="7087"/>
      </w:tblGrid>
      <w:tr w:rsidR="0053757E" w:rsidRPr="00E34FCD" w14:paraId="2AE89FE2" w14:textId="77777777" w:rsidTr="0001258E">
        <w:tc>
          <w:tcPr>
            <w:tcW w:w="1951" w:type="dxa"/>
          </w:tcPr>
          <w:p w14:paraId="5737DB8B" w14:textId="77777777" w:rsidR="002C4424" w:rsidRPr="00E34FCD" w:rsidRDefault="002C4424" w:rsidP="00147101">
            <w:pPr>
              <w:rPr>
                <w:rFonts w:asciiTheme="minorHAnsi" w:hAnsiTheme="minorHAnsi" w:cstheme="minorHAnsi"/>
                <w:b/>
              </w:rPr>
            </w:pPr>
            <w:bookmarkStart w:id="32" w:name="_Toc223759933"/>
            <w:r w:rsidRPr="00E34FCD">
              <w:rPr>
                <w:rFonts w:asciiTheme="minorHAnsi" w:hAnsiTheme="minorHAnsi" w:cstheme="minorHAnsi"/>
                <w:b/>
              </w:rPr>
              <w:t>20.6 Arbitraža</w:t>
            </w:r>
          </w:p>
          <w:bookmarkEnd w:id="32"/>
          <w:p w14:paraId="14EE444E" w14:textId="77777777" w:rsidR="002C4424" w:rsidRPr="00E34FCD" w:rsidRDefault="002C4424" w:rsidP="005B6AB2">
            <w:pPr>
              <w:pStyle w:val="Naslov2"/>
              <w:numPr>
                <w:ilvl w:val="0"/>
                <w:numId w:val="0"/>
              </w:numPr>
              <w:rPr>
                <w:rFonts w:asciiTheme="minorHAnsi" w:hAnsiTheme="minorHAnsi" w:cstheme="minorHAnsi"/>
              </w:rPr>
            </w:pPr>
          </w:p>
        </w:tc>
        <w:tc>
          <w:tcPr>
            <w:tcW w:w="284" w:type="dxa"/>
          </w:tcPr>
          <w:p w14:paraId="13BF31E4" w14:textId="77777777" w:rsidR="002C4424" w:rsidRPr="00E34FCD" w:rsidRDefault="002C4424" w:rsidP="005B6AB2">
            <w:pPr>
              <w:jc w:val="center"/>
              <w:rPr>
                <w:rFonts w:asciiTheme="minorHAnsi" w:hAnsiTheme="minorHAnsi" w:cstheme="minorHAnsi"/>
                <w:b/>
                <w:bCs/>
              </w:rPr>
            </w:pPr>
          </w:p>
        </w:tc>
        <w:tc>
          <w:tcPr>
            <w:tcW w:w="7087" w:type="dxa"/>
          </w:tcPr>
          <w:p w14:paraId="28E9AB3B" w14:textId="77777777" w:rsidR="002C4424" w:rsidRPr="00E34FCD" w:rsidRDefault="002C4424">
            <w:pPr>
              <w:pStyle w:val="Default"/>
              <w:jc w:val="both"/>
              <w:rPr>
                <w:rFonts w:asciiTheme="minorHAnsi" w:hAnsiTheme="minorHAnsi" w:cstheme="minorHAnsi"/>
                <w:bCs/>
                <w:i/>
                <w:color w:val="auto"/>
                <w:sz w:val="20"/>
                <w:szCs w:val="20"/>
                <w:lang w:val="hr-HR"/>
              </w:rPr>
            </w:pPr>
            <w:r w:rsidRPr="00E34FCD">
              <w:rPr>
                <w:rFonts w:asciiTheme="minorHAnsi" w:hAnsiTheme="minorHAnsi" w:cstheme="minorHAnsi"/>
                <w:bCs/>
                <w:i/>
                <w:color w:val="auto"/>
                <w:sz w:val="20"/>
                <w:szCs w:val="20"/>
                <w:lang w:val="hr-HR"/>
              </w:rPr>
              <w:t xml:space="preserve">Izbrisati prvi stavak ovog Članka i zamijeniti sa slijedećim: </w:t>
            </w:r>
          </w:p>
          <w:p w14:paraId="275AC124" w14:textId="77777777" w:rsidR="002C4424" w:rsidRPr="00E34FCD" w:rsidRDefault="002C4424">
            <w:pPr>
              <w:pStyle w:val="Default"/>
              <w:jc w:val="both"/>
              <w:rPr>
                <w:rFonts w:asciiTheme="minorHAnsi" w:hAnsiTheme="minorHAnsi" w:cstheme="minorHAnsi"/>
                <w:bCs/>
                <w:i/>
                <w:color w:val="auto"/>
                <w:sz w:val="20"/>
                <w:szCs w:val="20"/>
                <w:lang w:val="hr-HR"/>
              </w:rPr>
            </w:pPr>
          </w:p>
          <w:p w14:paraId="5FB03939" w14:textId="6017CAD3" w:rsidR="002C4424" w:rsidRPr="00E34FCD" w:rsidRDefault="00E85AF7">
            <w:pPr>
              <w:rPr>
                <w:rFonts w:asciiTheme="minorHAnsi" w:hAnsiTheme="minorHAnsi" w:cstheme="minorHAnsi"/>
                <w:szCs w:val="20"/>
              </w:rPr>
            </w:pPr>
            <w:r w:rsidRPr="00E34FCD">
              <w:rPr>
                <w:rFonts w:asciiTheme="minorHAnsi" w:hAnsiTheme="minorHAnsi" w:cstheme="minorHAnsi"/>
                <w:szCs w:val="20"/>
              </w:rPr>
              <w:t>Osim ako su riješeni sporazumno, svi sporovi za koje odluka Vijeća za rješavanje sporova (ukoliko postoji) nije postala obvezujuća konačno će se riješiti arbitražom u skladu s važećim Pravilnikom o Stalnom arbitražnom sudištu pri Hrvatskoj gospodarskoj komori (</w:t>
            </w:r>
            <w:r w:rsidR="00C72465" w:rsidRPr="00E34FCD">
              <w:rPr>
                <w:rFonts w:asciiTheme="minorHAnsi" w:hAnsiTheme="minorHAnsi" w:cstheme="minorHAnsi"/>
                <w:szCs w:val="20"/>
              </w:rPr>
              <w:t>Zagrebačk</w:t>
            </w:r>
            <w:r w:rsidR="00C72465">
              <w:rPr>
                <w:rFonts w:asciiTheme="minorHAnsi" w:hAnsiTheme="minorHAnsi" w:cstheme="minorHAnsi"/>
                <w:szCs w:val="20"/>
              </w:rPr>
              <w:t>a</w:t>
            </w:r>
            <w:r w:rsidR="00C72465" w:rsidRPr="00E34FCD">
              <w:rPr>
                <w:rFonts w:asciiTheme="minorHAnsi" w:hAnsiTheme="minorHAnsi" w:cstheme="minorHAnsi"/>
                <w:szCs w:val="20"/>
              </w:rPr>
              <w:t xml:space="preserve"> pravil</w:t>
            </w:r>
            <w:r w:rsidR="00C72465">
              <w:rPr>
                <w:rFonts w:asciiTheme="minorHAnsi" w:hAnsiTheme="minorHAnsi" w:cstheme="minorHAnsi"/>
                <w:szCs w:val="20"/>
              </w:rPr>
              <w:t>a</w:t>
            </w:r>
            <w:r w:rsidRPr="00E34FCD">
              <w:rPr>
                <w:rFonts w:asciiTheme="minorHAnsi" w:hAnsiTheme="minorHAnsi" w:cstheme="minorHAnsi"/>
                <w:szCs w:val="20"/>
              </w:rPr>
              <w:t>) i</w:t>
            </w:r>
          </w:p>
          <w:p w14:paraId="069033ED" w14:textId="7DF3FB0B" w:rsidR="002C4424" w:rsidRPr="00E34FCD" w:rsidRDefault="002C4424">
            <w:pPr>
              <w:pStyle w:val="Default"/>
              <w:widowControl w:val="0"/>
              <w:numPr>
                <w:ilvl w:val="0"/>
                <w:numId w:val="44"/>
              </w:numPr>
              <w:jc w:val="both"/>
              <w:rPr>
                <w:rFonts w:asciiTheme="minorHAnsi" w:hAnsiTheme="minorHAnsi" w:cstheme="minorHAnsi"/>
                <w:bCs/>
                <w:iCs/>
                <w:color w:val="auto"/>
                <w:sz w:val="20"/>
                <w:szCs w:val="20"/>
                <w:lang w:val="hr-HR"/>
              </w:rPr>
            </w:pPr>
            <w:r w:rsidRPr="00E34FCD">
              <w:rPr>
                <w:rFonts w:asciiTheme="minorHAnsi" w:hAnsiTheme="minorHAnsi" w:cstheme="minorHAnsi"/>
                <w:bCs/>
                <w:iCs/>
                <w:color w:val="auto"/>
                <w:sz w:val="20"/>
                <w:szCs w:val="20"/>
                <w:lang w:val="hr-HR"/>
              </w:rPr>
              <w:t xml:space="preserve">Broj arbitara bit će </w:t>
            </w:r>
            <w:r w:rsidR="005C507E" w:rsidRPr="00E34FCD">
              <w:rPr>
                <w:rFonts w:asciiTheme="minorHAnsi" w:hAnsiTheme="minorHAnsi" w:cstheme="minorHAnsi"/>
                <w:bCs/>
                <w:iCs/>
                <w:color w:val="auto"/>
                <w:sz w:val="20"/>
                <w:szCs w:val="20"/>
                <w:lang w:val="hr-HR"/>
              </w:rPr>
              <w:t>jedan</w:t>
            </w:r>
            <w:r w:rsidRPr="00E34FCD">
              <w:rPr>
                <w:rFonts w:asciiTheme="minorHAnsi" w:hAnsiTheme="minorHAnsi" w:cstheme="minorHAnsi"/>
                <w:bCs/>
                <w:iCs/>
                <w:color w:val="auto"/>
                <w:sz w:val="20"/>
                <w:szCs w:val="20"/>
                <w:lang w:val="hr-HR"/>
              </w:rPr>
              <w:t xml:space="preserve">; </w:t>
            </w:r>
          </w:p>
          <w:p w14:paraId="6524B402" w14:textId="75CEB831" w:rsidR="002C4424" w:rsidRPr="00E34FCD" w:rsidRDefault="00E85AF7">
            <w:pPr>
              <w:pStyle w:val="Default"/>
              <w:widowControl w:val="0"/>
              <w:numPr>
                <w:ilvl w:val="0"/>
                <w:numId w:val="44"/>
              </w:numPr>
              <w:jc w:val="both"/>
              <w:rPr>
                <w:rFonts w:asciiTheme="minorHAnsi" w:hAnsiTheme="minorHAnsi" w:cstheme="minorHAnsi"/>
                <w:bCs/>
                <w:iCs/>
                <w:color w:val="auto"/>
                <w:sz w:val="20"/>
                <w:szCs w:val="20"/>
                <w:lang w:val="hr-HR"/>
              </w:rPr>
            </w:pPr>
            <w:r w:rsidRPr="00E34FCD">
              <w:rPr>
                <w:rFonts w:asciiTheme="minorHAnsi" w:hAnsiTheme="minorHAnsi" w:cstheme="minorHAnsi"/>
                <w:bCs/>
                <w:iCs/>
                <w:color w:val="auto"/>
                <w:sz w:val="20"/>
                <w:szCs w:val="20"/>
                <w:lang w:val="hr-HR"/>
              </w:rPr>
              <w:t>Primijenit će se hrvatsko pravo</w:t>
            </w:r>
            <w:r w:rsidR="002C4424" w:rsidRPr="00E34FCD">
              <w:rPr>
                <w:rFonts w:asciiTheme="minorHAnsi" w:hAnsiTheme="minorHAnsi" w:cstheme="minorHAnsi"/>
                <w:bCs/>
                <w:iCs/>
                <w:color w:val="auto"/>
                <w:sz w:val="20"/>
                <w:szCs w:val="20"/>
                <w:lang w:val="hr-HR"/>
              </w:rPr>
              <w:t xml:space="preserve">; </w:t>
            </w:r>
          </w:p>
          <w:p w14:paraId="4C1A914F" w14:textId="77777777" w:rsidR="002C4424" w:rsidRPr="00E34FCD" w:rsidRDefault="002C4424">
            <w:pPr>
              <w:pStyle w:val="Default"/>
              <w:widowControl w:val="0"/>
              <w:numPr>
                <w:ilvl w:val="0"/>
                <w:numId w:val="44"/>
              </w:numPr>
              <w:jc w:val="both"/>
              <w:rPr>
                <w:rFonts w:asciiTheme="minorHAnsi" w:hAnsiTheme="minorHAnsi" w:cstheme="minorHAnsi"/>
                <w:bCs/>
                <w:iCs/>
                <w:color w:val="auto"/>
                <w:sz w:val="20"/>
                <w:szCs w:val="20"/>
                <w:lang w:val="hr-HR"/>
              </w:rPr>
            </w:pPr>
            <w:r w:rsidRPr="00E34FCD">
              <w:rPr>
                <w:rFonts w:asciiTheme="minorHAnsi" w:hAnsiTheme="minorHAnsi" w:cstheme="minorHAnsi"/>
                <w:bCs/>
                <w:iCs/>
                <w:color w:val="auto"/>
                <w:sz w:val="20"/>
                <w:szCs w:val="20"/>
                <w:lang w:val="hr-HR"/>
              </w:rPr>
              <w:t>Jezik arbitraže bit će hrvatski;</w:t>
            </w:r>
          </w:p>
          <w:p w14:paraId="324562B6" w14:textId="77777777" w:rsidR="002C4424" w:rsidRPr="00E34FCD" w:rsidRDefault="002C4424">
            <w:pPr>
              <w:pStyle w:val="Default"/>
              <w:widowControl w:val="0"/>
              <w:numPr>
                <w:ilvl w:val="0"/>
                <w:numId w:val="44"/>
              </w:numPr>
              <w:jc w:val="both"/>
              <w:rPr>
                <w:rFonts w:asciiTheme="minorHAnsi" w:hAnsiTheme="minorHAnsi" w:cstheme="minorHAnsi"/>
                <w:bCs/>
                <w:iCs/>
                <w:color w:val="auto"/>
                <w:sz w:val="20"/>
                <w:szCs w:val="20"/>
                <w:lang w:val="hr-HR"/>
              </w:rPr>
            </w:pPr>
            <w:r w:rsidRPr="00E34FCD">
              <w:rPr>
                <w:rFonts w:asciiTheme="minorHAnsi" w:hAnsiTheme="minorHAnsi" w:cstheme="minorHAnsi"/>
                <w:bCs/>
                <w:iCs/>
                <w:color w:val="auto"/>
                <w:sz w:val="20"/>
                <w:szCs w:val="20"/>
                <w:lang w:val="hr-HR"/>
              </w:rPr>
              <w:t>Mjesto arbitraže bit će Zagreb.</w:t>
            </w:r>
          </w:p>
        </w:tc>
      </w:tr>
    </w:tbl>
    <w:p w14:paraId="63214940" w14:textId="77777777" w:rsidR="0082761C" w:rsidRPr="00E34FCD" w:rsidRDefault="0082761C">
      <w:pPr>
        <w:spacing w:after="0" w:line="240" w:lineRule="auto"/>
        <w:jc w:val="left"/>
        <w:rPr>
          <w:rFonts w:asciiTheme="minorHAnsi" w:hAnsiTheme="minorHAnsi" w:cstheme="minorHAnsi"/>
        </w:rPr>
      </w:pPr>
      <w:r w:rsidRPr="00E34FCD">
        <w:rPr>
          <w:rFonts w:asciiTheme="minorHAnsi" w:hAnsiTheme="minorHAnsi" w:cstheme="minorHAnsi"/>
        </w:rPr>
        <w:br w:type="page"/>
      </w:r>
    </w:p>
    <w:p w14:paraId="0F041437" w14:textId="77777777" w:rsidR="006724DD" w:rsidRPr="00E34FCD" w:rsidRDefault="006724DD">
      <w:pPr>
        <w:pStyle w:val="Naslov1"/>
        <w:rPr>
          <w:rFonts w:asciiTheme="minorHAnsi" w:hAnsiTheme="minorHAnsi" w:cstheme="minorHAnsi"/>
        </w:rPr>
      </w:pPr>
      <w:bookmarkStart w:id="33" w:name="_Toc366658383"/>
      <w:bookmarkStart w:id="34" w:name="_Toc2002191"/>
      <w:r w:rsidRPr="00E34FCD">
        <w:rPr>
          <w:rFonts w:asciiTheme="minorHAnsi" w:hAnsiTheme="minorHAnsi" w:cstheme="minorHAnsi"/>
        </w:rPr>
        <w:t>Ogledni obrasci sredstava osiguranja</w:t>
      </w:r>
      <w:bookmarkEnd w:id="33"/>
      <w:bookmarkEnd w:id="34"/>
    </w:p>
    <w:p w14:paraId="455B07FB" w14:textId="35AF9CC2" w:rsidR="00A81DB1" w:rsidRPr="00E34FCD" w:rsidRDefault="00A81DB1">
      <w:pPr>
        <w:pStyle w:val="Naslov2"/>
        <w:rPr>
          <w:rFonts w:asciiTheme="minorHAnsi" w:hAnsiTheme="minorHAnsi" w:cstheme="minorHAnsi"/>
        </w:rPr>
      </w:pPr>
      <w:r w:rsidRPr="00E34FCD">
        <w:rPr>
          <w:rFonts w:asciiTheme="minorHAnsi" w:hAnsiTheme="minorHAnsi" w:cstheme="minorHAnsi"/>
        </w:rPr>
        <w:t xml:space="preserve">Sredstvo osiguranja za izvršenje </w:t>
      </w:r>
      <w:r w:rsidR="00317297" w:rsidRPr="00E34FCD">
        <w:rPr>
          <w:rFonts w:asciiTheme="minorHAnsi" w:hAnsiTheme="minorHAnsi" w:cstheme="minorHAnsi"/>
        </w:rPr>
        <w:t>Ugovora</w:t>
      </w:r>
    </w:p>
    <w:p w14:paraId="484A87BA" w14:textId="77777777" w:rsidR="00E85AF7" w:rsidRPr="00E34FCD" w:rsidRDefault="00E85AF7">
      <w:pPr>
        <w:jc w:val="center"/>
        <w:rPr>
          <w:rFonts w:asciiTheme="minorHAnsi" w:hAnsiTheme="minorHAnsi" w:cstheme="minorHAnsi"/>
          <w:b/>
          <w:sz w:val="24"/>
          <w:szCs w:val="24"/>
        </w:rPr>
      </w:pPr>
    </w:p>
    <w:p w14:paraId="7DF22A10" w14:textId="6E45C921" w:rsidR="00745166" w:rsidRPr="00E34FCD" w:rsidRDefault="00745166">
      <w:pPr>
        <w:jc w:val="center"/>
        <w:rPr>
          <w:rFonts w:asciiTheme="minorHAnsi" w:hAnsiTheme="minorHAnsi" w:cstheme="minorHAnsi"/>
          <w:b/>
          <w:sz w:val="24"/>
          <w:szCs w:val="24"/>
        </w:rPr>
      </w:pPr>
      <w:r w:rsidRPr="00E34FCD">
        <w:rPr>
          <w:rFonts w:asciiTheme="minorHAnsi" w:hAnsiTheme="minorHAnsi" w:cstheme="minorHAnsi"/>
          <w:b/>
          <w:sz w:val="24"/>
          <w:szCs w:val="24"/>
        </w:rPr>
        <w:t>OGLEDNI OBRAZAC SREDSTVA OSIGURANJA ZA IZVRŠENJE UGOVORA – BANKARSKA GARANCIJA NA PRVI POZIV</w:t>
      </w:r>
    </w:p>
    <w:p w14:paraId="38846EEE" w14:textId="2D1D9698" w:rsidR="00745166" w:rsidRPr="00E34FCD" w:rsidRDefault="00745166">
      <w:pPr>
        <w:jc w:val="center"/>
        <w:rPr>
          <w:rFonts w:asciiTheme="minorHAnsi" w:hAnsiTheme="minorHAnsi" w:cstheme="minorHAnsi"/>
          <w:i/>
        </w:rPr>
      </w:pPr>
      <w:r w:rsidRPr="00E34FCD">
        <w:rPr>
          <w:rFonts w:asciiTheme="minorHAnsi" w:hAnsiTheme="minorHAnsi" w:cstheme="minorHAnsi"/>
          <w:i/>
        </w:rPr>
        <w:t>&lt; Treba biti napisano na papiru sa zaglavljem financijske institucije &gt;</w:t>
      </w:r>
    </w:p>
    <w:p w14:paraId="27243FD3" w14:textId="77777777" w:rsidR="00745166" w:rsidRPr="00E34FCD" w:rsidRDefault="00745166">
      <w:pPr>
        <w:ind w:left="2127" w:hanging="2127"/>
        <w:rPr>
          <w:rFonts w:asciiTheme="minorHAnsi" w:hAnsiTheme="minorHAnsi" w:cstheme="minorHAnsi"/>
        </w:rPr>
      </w:pPr>
      <w:r w:rsidRPr="00E34FCD">
        <w:rPr>
          <w:rFonts w:asciiTheme="minorHAnsi" w:hAnsiTheme="minorHAnsi" w:cstheme="minorHAnsi"/>
        </w:rPr>
        <w:t>Ugovor broj:</w:t>
      </w:r>
      <w:r w:rsidRPr="00E34FCD">
        <w:rPr>
          <w:rFonts w:asciiTheme="minorHAnsi" w:hAnsiTheme="minorHAnsi" w:cstheme="minorHAnsi"/>
        </w:rPr>
        <w:tab/>
        <w:t>____________________________</w:t>
      </w:r>
    </w:p>
    <w:p w14:paraId="34B14F81" w14:textId="7ACFA064" w:rsidR="00745166" w:rsidRPr="00E34FCD" w:rsidRDefault="00193C11">
      <w:pPr>
        <w:ind w:left="2127" w:hanging="2127"/>
        <w:rPr>
          <w:rFonts w:asciiTheme="minorHAnsi" w:hAnsiTheme="minorHAnsi" w:cstheme="minorHAnsi"/>
        </w:rPr>
      </w:pPr>
      <w:r>
        <w:rPr>
          <w:rFonts w:asciiTheme="minorHAnsi" w:hAnsiTheme="minorHAnsi" w:cstheme="minorHAnsi"/>
        </w:rPr>
        <w:t xml:space="preserve">Naziv </w:t>
      </w:r>
      <w:r w:rsidR="00745166" w:rsidRPr="00E34FCD">
        <w:rPr>
          <w:rFonts w:asciiTheme="minorHAnsi" w:hAnsiTheme="minorHAnsi" w:cstheme="minorHAnsi"/>
        </w:rPr>
        <w:t xml:space="preserve"> Ugovora </w:t>
      </w:r>
      <w:r w:rsidR="00745166" w:rsidRPr="00E34FCD">
        <w:rPr>
          <w:rFonts w:asciiTheme="minorHAnsi" w:hAnsiTheme="minorHAnsi" w:cstheme="minorHAnsi"/>
        </w:rPr>
        <w:tab/>
        <w:t>____________________________________________________________</w:t>
      </w:r>
    </w:p>
    <w:p w14:paraId="1143D724" w14:textId="77777777" w:rsidR="00745166" w:rsidRPr="00E34FCD" w:rsidRDefault="00745166">
      <w:pPr>
        <w:ind w:left="2127" w:hanging="2127"/>
        <w:rPr>
          <w:rFonts w:asciiTheme="minorHAnsi" w:hAnsiTheme="minorHAnsi" w:cstheme="minorHAnsi"/>
        </w:rPr>
      </w:pPr>
      <w:r w:rsidRPr="00E34FCD">
        <w:rPr>
          <w:rFonts w:asciiTheme="minorHAnsi" w:hAnsiTheme="minorHAnsi" w:cstheme="minorHAnsi"/>
        </w:rPr>
        <w:tab/>
        <w:t>____________________________________________________________</w:t>
      </w:r>
    </w:p>
    <w:p w14:paraId="72A13A4B" w14:textId="77777777" w:rsidR="00745166" w:rsidRDefault="00745166">
      <w:pPr>
        <w:ind w:left="2127" w:hanging="2127"/>
        <w:rPr>
          <w:rFonts w:asciiTheme="minorHAnsi" w:hAnsiTheme="minorHAnsi" w:cstheme="minorHAnsi"/>
        </w:rPr>
      </w:pPr>
      <w:r w:rsidRPr="00E34FCD">
        <w:rPr>
          <w:rFonts w:asciiTheme="minorHAnsi" w:hAnsiTheme="minorHAnsi" w:cstheme="minorHAnsi"/>
        </w:rPr>
        <w:t>Ime i adresa Korisnika ____________________________ (kojega Ugovor definira kao Naručitelja).</w:t>
      </w:r>
    </w:p>
    <w:p w14:paraId="15612875" w14:textId="77777777" w:rsidR="00193C11" w:rsidRPr="00E34FCD" w:rsidRDefault="00193C11">
      <w:pPr>
        <w:ind w:left="2127" w:hanging="2127"/>
        <w:rPr>
          <w:rFonts w:asciiTheme="minorHAnsi" w:hAnsiTheme="minorHAnsi" w:cstheme="minorHAnsi"/>
        </w:rPr>
      </w:pPr>
      <w:r w:rsidRPr="00E34FCD">
        <w:rPr>
          <w:rFonts w:asciiTheme="minorHAnsi" w:hAnsiTheme="minorHAnsi" w:cstheme="minorHAnsi"/>
        </w:rPr>
        <w:t xml:space="preserve">Na pažnju: </w:t>
      </w:r>
      <w:r w:rsidRPr="00E34FCD">
        <w:rPr>
          <w:rFonts w:asciiTheme="minorHAnsi" w:hAnsiTheme="minorHAnsi" w:cstheme="minorHAnsi"/>
        </w:rPr>
        <w:tab/>
        <w:t>_____________________ (definiran u Ugovoru kao Naručitelj).</w:t>
      </w:r>
    </w:p>
    <w:p w14:paraId="2E46549F" w14:textId="77777777" w:rsidR="00745166" w:rsidRPr="00E34FCD" w:rsidRDefault="00745166">
      <w:pPr>
        <w:rPr>
          <w:rFonts w:asciiTheme="minorHAnsi" w:hAnsiTheme="minorHAnsi" w:cstheme="minorHAnsi"/>
        </w:rPr>
      </w:pPr>
      <w:r w:rsidRPr="00E34FCD">
        <w:rPr>
          <w:rFonts w:asciiTheme="minorHAnsi" w:hAnsiTheme="minorHAnsi" w:cstheme="minorHAnsi"/>
        </w:rPr>
        <w:t>Obaviješteni smo da je __________________</w:t>
      </w:r>
      <w:r w:rsidRPr="00E34FCD">
        <w:rPr>
          <w:rStyle w:val="Referencafusnote"/>
          <w:rFonts w:asciiTheme="minorHAnsi" w:hAnsiTheme="minorHAnsi" w:cstheme="minorHAnsi"/>
        </w:rPr>
        <w:footnoteReference w:id="5"/>
      </w:r>
      <w:r w:rsidRPr="00E34FCD">
        <w:rPr>
          <w:rFonts w:asciiTheme="minorHAnsi" w:hAnsiTheme="minorHAnsi" w:cstheme="minorHAnsi"/>
        </w:rPr>
        <w:t xml:space="preserve"> (u daljnjem tekstu "Nalogodavac") vaš Izvođač iz navedenog Ugovora, prema kojem on mora pribaviti sredstvo osiguranja za izvršenje Ugovora.</w:t>
      </w:r>
    </w:p>
    <w:p w14:paraId="5B291786" w14:textId="77777777" w:rsidR="00745166" w:rsidRPr="00E34FCD" w:rsidRDefault="00745166">
      <w:pPr>
        <w:rPr>
          <w:rFonts w:asciiTheme="minorHAnsi" w:hAnsiTheme="minorHAnsi" w:cstheme="minorHAnsi"/>
        </w:rPr>
      </w:pPr>
      <w:r w:rsidRPr="00E34FCD">
        <w:rPr>
          <w:rFonts w:asciiTheme="minorHAnsi" w:hAnsiTheme="minorHAnsi" w:cstheme="minorHAnsi"/>
        </w:rPr>
        <w:t>Na zahtjev Nalogodavca, mi (</w:t>
      </w:r>
      <w:r w:rsidRPr="00E34FCD">
        <w:rPr>
          <w:rFonts w:asciiTheme="minorHAnsi" w:hAnsiTheme="minorHAnsi" w:cstheme="minorHAnsi"/>
          <w:i/>
        </w:rPr>
        <w:t>naziv banke</w:t>
      </w:r>
      <w:r w:rsidRPr="00E34FCD">
        <w:rPr>
          <w:rFonts w:asciiTheme="minorHAnsi" w:hAnsiTheme="minorHAnsi" w:cstheme="minorHAnsi"/>
        </w:rPr>
        <w:t>) __________________ se ovime bezuvjetno, neopozivo obvezujemo platiti vama, Korisniku/Naručitelju, svaki iznos ili iznose koji ukupno ne prelaze iznos od ____________ („garantirani iznos", riječima: _________________________________) po našem primitku vašeg prvog pisanog zahtjeva i vaše pisane izjave (u zahtjevu) u kojima stoji:</w:t>
      </w:r>
    </w:p>
    <w:p w14:paraId="52785F9F" w14:textId="77777777" w:rsidR="00745166" w:rsidRPr="00E34FCD" w:rsidRDefault="00745166">
      <w:pPr>
        <w:ind w:left="993" w:hanging="426"/>
        <w:rPr>
          <w:rFonts w:asciiTheme="minorHAnsi" w:hAnsiTheme="minorHAnsi" w:cstheme="minorHAnsi"/>
        </w:rPr>
      </w:pPr>
      <w:r w:rsidRPr="00E34FCD">
        <w:rPr>
          <w:rFonts w:asciiTheme="minorHAnsi" w:hAnsiTheme="minorHAnsi" w:cstheme="minorHAnsi"/>
        </w:rPr>
        <w:t>(a)</w:t>
      </w:r>
      <w:r w:rsidRPr="00E34FCD">
        <w:rPr>
          <w:rFonts w:asciiTheme="minorHAnsi" w:hAnsiTheme="minorHAnsi" w:cstheme="minorHAnsi"/>
        </w:rPr>
        <w:tab/>
        <w:t>da Nalogodavac krši svoje obveze (obvezu) iz Ugovora.</w:t>
      </w:r>
    </w:p>
    <w:p w14:paraId="6EF93ED6" w14:textId="0ACE227F" w:rsidR="00745166" w:rsidRPr="00E34FCD" w:rsidRDefault="00745166">
      <w:pPr>
        <w:rPr>
          <w:rFonts w:asciiTheme="minorHAnsi" w:hAnsiTheme="minorHAnsi" w:cstheme="minorHAnsi"/>
        </w:rPr>
      </w:pPr>
      <w:r w:rsidRPr="00E34FCD">
        <w:rPr>
          <w:rFonts w:asciiTheme="minorHAnsi" w:hAnsiTheme="minorHAnsi" w:cstheme="minorHAnsi"/>
        </w:rPr>
        <w:t>Svaki zahtjev za plaćanjem mora sadržavati potpis od strane ovlaštene osobe. Ovjereni zahtjev i izjavu mi moramo primiti u ovom uredu na dan ili prije (</w:t>
      </w:r>
      <w:r w:rsidRPr="00E34FCD">
        <w:rPr>
          <w:rFonts w:asciiTheme="minorHAnsi" w:hAnsiTheme="minorHAnsi" w:cstheme="minorHAnsi"/>
          <w:i/>
        </w:rPr>
        <w:t>datum 70 dana nakon očekivanog</w:t>
      </w:r>
      <w:r w:rsidR="00193C11" w:rsidRPr="00193C11">
        <w:rPr>
          <w:rFonts w:asciiTheme="minorHAnsi" w:hAnsiTheme="minorHAnsi" w:cstheme="minorHAnsi"/>
          <w:i/>
        </w:rPr>
        <w:t xml:space="preserve"> </w:t>
      </w:r>
      <w:r w:rsidR="00193C11">
        <w:rPr>
          <w:rFonts w:asciiTheme="minorHAnsi" w:hAnsiTheme="minorHAnsi" w:cstheme="minorHAnsi"/>
          <w:i/>
        </w:rPr>
        <w:t>datuma izdavanja Potvrde o ispunjenju ugovora</w:t>
      </w:r>
      <w:r w:rsidR="00193C11" w:rsidRPr="00E34FCD">
        <w:rPr>
          <w:rFonts w:asciiTheme="minorHAnsi" w:hAnsiTheme="minorHAnsi" w:cstheme="minorHAnsi"/>
        </w:rPr>
        <w:t>)</w:t>
      </w:r>
      <w:r w:rsidRPr="00E34FCD">
        <w:rPr>
          <w:rFonts w:asciiTheme="minorHAnsi" w:hAnsiTheme="minorHAnsi" w:cstheme="minorHAnsi"/>
          <w:i/>
        </w:rPr>
        <w:t xml:space="preserve"> isteka Roka za  dovršetak radova</w:t>
      </w:r>
      <w:r w:rsidRPr="00E34FCD">
        <w:rPr>
          <w:rFonts w:asciiTheme="minorHAnsi" w:hAnsiTheme="minorHAnsi" w:cstheme="minorHAnsi"/>
        </w:rPr>
        <w:t>) _______________ („datum isteka"), kada ova garancija istječe te se vraća nama.</w:t>
      </w:r>
    </w:p>
    <w:p w14:paraId="6AEC7D0B" w14:textId="77777777" w:rsidR="00745166" w:rsidRPr="00E34FCD" w:rsidRDefault="00745166">
      <w:pPr>
        <w:rPr>
          <w:rFonts w:asciiTheme="minorHAnsi" w:hAnsiTheme="minorHAnsi" w:cstheme="minorHAnsi"/>
        </w:rPr>
      </w:pPr>
      <w:r w:rsidRPr="00E34FCD">
        <w:rPr>
          <w:rFonts w:asciiTheme="minorHAnsi" w:hAnsiTheme="minorHAnsi" w:cstheme="minorHAnsi"/>
        </w:rPr>
        <w:t>Obaviješteni smo da Korisnik može zahtijevati da mu Nalogodavac produži garanciju ako Potvrda o ispunjenju ugovora iz Ugovora nije izdana do datuma 28 dana prije datuma isteka. Obvezujemo se platiti rečeni garantirani iznos nakon što, u rečenom razdoblju od 28 dana, primimo vaš pismeni zahtjev i pisanu izjavu o tome da Potvrda o ispunjenju ugovora iz Ugovora  nije izdana, iz razloga koji se mogu pripisati Nalogodavcu, te da ova garancija nije produžena.</w:t>
      </w:r>
    </w:p>
    <w:p w14:paraId="37F5AA68" w14:textId="63271012" w:rsidR="00745166" w:rsidRPr="00E34FCD" w:rsidRDefault="00745166">
      <w:pPr>
        <w:rPr>
          <w:rFonts w:asciiTheme="minorHAnsi" w:hAnsiTheme="minorHAnsi" w:cstheme="minorHAnsi"/>
        </w:rPr>
      </w:pPr>
      <w:r w:rsidRPr="00E34FCD">
        <w:rPr>
          <w:rFonts w:asciiTheme="minorHAnsi" w:hAnsiTheme="minorHAnsi" w:cstheme="minorHAnsi"/>
        </w:rPr>
        <w:t>Na ovu se garanciju primjenjuje pravo Republike Hrvatske te Jednoobrazna pravila za garancije na prvi poziv, objavljena pod brojem 758 od strane Međunarodne gospodarske komore, osim u gore navedenim slučajevima. Svi sporovi koji proizađu iz ili u vezi ove garancije rješavat će se pred Trgovačkim sudom u Zagrebu, Hrvatska.</w:t>
      </w:r>
    </w:p>
    <w:p w14:paraId="1D51B64C" w14:textId="77777777" w:rsidR="00E85AF7" w:rsidRPr="00E34FCD" w:rsidRDefault="00E85AF7">
      <w:pPr>
        <w:rPr>
          <w:rFonts w:asciiTheme="minorHAnsi" w:hAnsiTheme="minorHAnsi" w:cstheme="minorHAnsi"/>
          <w:bCs/>
        </w:rPr>
      </w:pPr>
    </w:p>
    <w:p w14:paraId="66971DB0" w14:textId="27485781" w:rsidR="00745166" w:rsidRPr="00E34FCD" w:rsidRDefault="00745166">
      <w:pPr>
        <w:rPr>
          <w:rFonts w:asciiTheme="minorHAnsi" w:hAnsiTheme="minorHAnsi" w:cstheme="minorHAnsi"/>
          <w:bCs/>
        </w:rPr>
      </w:pPr>
      <w:r w:rsidRPr="00E34FCD">
        <w:rPr>
          <w:rFonts w:asciiTheme="minorHAnsi" w:hAnsiTheme="minorHAnsi" w:cstheme="minorHAnsi"/>
          <w:bCs/>
        </w:rPr>
        <w:t>Ime i prezime:</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4E5AD4D5" w14:textId="77777777" w:rsidR="00745166" w:rsidRPr="00E34FCD" w:rsidRDefault="00745166">
      <w:pPr>
        <w:rPr>
          <w:rFonts w:asciiTheme="minorHAnsi" w:hAnsiTheme="minorHAnsi" w:cstheme="minorHAnsi"/>
          <w:bCs/>
        </w:rPr>
      </w:pPr>
      <w:r w:rsidRPr="00E34FCD">
        <w:rPr>
          <w:rFonts w:asciiTheme="minorHAnsi" w:hAnsiTheme="minorHAnsi" w:cstheme="minorHAnsi"/>
          <w:bCs/>
        </w:rPr>
        <w:t>Potpis:</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0DA3DECD" w14:textId="77777777" w:rsidR="00745166" w:rsidRPr="00E34FCD" w:rsidRDefault="00745166">
      <w:pPr>
        <w:rPr>
          <w:rFonts w:asciiTheme="minorHAnsi" w:hAnsiTheme="minorHAnsi" w:cstheme="minorHAnsi"/>
          <w:bCs/>
        </w:rPr>
      </w:pPr>
      <w:r w:rsidRPr="00E34FCD">
        <w:rPr>
          <w:rFonts w:asciiTheme="minorHAnsi" w:hAnsiTheme="minorHAnsi" w:cstheme="minorHAnsi"/>
          <w:bCs/>
        </w:rPr>
        <w:t>Funkcija/položaj potpisnika:</w:t>
      </w:r>
      <w:r w:rsidRPr="00E34FCD">
        <w:rPr>
          <w:rFonts w:asciiTheme="minorHAnsi" w:hAnsiTheme="minorHAnsi" w:cstheme="minorHAnsi"/>
          <w:bCs/>
        </w:rPr>
        <w:tab/>
        <w:t>____________________</w:t>
      </w:r>
    </w:p>
    <w:p w14:paraId="62A715C5" w14:textId="77777777" w:rsidR="00745166" w:rsidRPr="00E34FCD" w:rsidRDefault="00745166">
      <w:pPr>
        <w:rPr>
          <w:rFonts w:asciiTheme="minorHAnsi" w:hAnsiTheme="minorHAnsi" w:cstheme="minorHAnsi"/>
          <w:bCs/>
        </w:rPr>
      </w:pPr>
      <w:r w:rsidRPr="00E34FCD">
        <w:rPr>
          <w:rFonts w:asciiTheme="minorHAnsi" w:hAnsiTheme="minorHAnsi" w:cstheme="minorHAnsi"/>
          <w:bCs/>
        </w:rPr>
        <w:t>Mjesto i datum:</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3EFB025B" w14:textId="77777777" w:rsidR="00745166" w:rsidRPr="00E34FCD" w:rsidRDefault="00745166">
      <w:pPr>
        <w:spacing w:after="240"/>
        <w:rPr>
          <w:rFonts w:asciiTheme="minorHAnsi" w:hAnsiTheme="minorHAnsi" w:cstheme="minorHAnsi"/>
        </w:rPr>
      </w:pPr>
      <w:r w:rsidRPr="00E34FCD">
        <w:rPr>
          <w:rFonts w:asciiTheme="minorHAnsi" w:hAnsiTheme="minorHAnsi" w:cstheme="minorHAnsi"/>
          <w:bCs/>
        </w:rPr>
        <w:t>Pečat institucije:</w:t>
      </w:r>
    </w:p>
    <w:p w14:paraId="34D684C9" w14:textId="77777777" w:rsidR="00443547" w:rsidRPr="00E34FCD" w:rsidRDefault="00443547">
      <w:pPr>
        <w:spacing w:after="0" w:line="240" w:lineRule="auto"/>
        <w:jc w:val="left"/>
        <w:rPr>
          <w:rFonts w:asciiTheme="minorHAnsi" w:hAnsiTheme="minorHAnsi" w:cstheme="minorHAnsi"/>
        </w:rPr>
      </w:pPr>
    </w:p>
    <w:p w14:paraId="24B0D57C" w14:textId="77777777" w:rsidR="00443547" w:rsidRPr="00E34FCD" w:rsidRDefault="00443547">
      <w:pPr>
        <w:spacing w:after="0" w:line="240" w:lineRule="auto"/>
        <w:jc w:val="left"/>
        <w:rPr>
          <w:rFonts w:asciiTheme="minorHAnsi" w:hAnsiTheme="minorHAnsi" w:cstheme="minorHAnsi"/>
        </w:rPr>
      </w:pPr>
      <w:r w:rsidRPr="00E34FCD">
        <w:rPr>
          <w:rFonts w:asciiTheme="minorHAnsi" w:hAnsiTheme="minorHAnsi" w:cstheme="minorHAnsi"/>
        </w:rPr>
        <w:br w:type="page"/>
      </w:r>
    </w:p>
    <w:p w14:paraId="1FCA1EE2" w14:textId="263536B9" w:rsidR="007E19C7" w:rsidRPr="00E34FCD" w:rsidRDefault="009D2BF5">
      <w:pPr>
        <w:pStyle w:val="Naslov2"/>
        <w:rPr>
          <w:rFonts w:asciiTheme="minorHAnsi" w:hAnsiTheme="minorHAnsi" w:cstheme="minorHAnsi"/>
        </w:rPr>
      </w:pPr>
      <w:r w:rsidRPr="00E34FCD">
        <w:rPr>
          <w:rFonts w:asciiTheme="minorHAnsi" w:hAnsiTheme="minorHAnsi" w:cstheme="minorHAnsi"/>
        </w:rPr>
        <w:t xml:space="preserve">Garancija </w:t>
      </w:r>
      <w:r w:rsidR="007E19C7" w:rsidRPr="00E34FCD">
        <w:rPr>
          <w:rFonts w:asciiTheme="minorHAnsi" w:hAnsiTheme="minorHAnsi" w:cstheme="minorHAnsi"/>
        </w:rPr>
        <w:t xml:space="preserve">za </w:t>
      </w:r>
      <w:r w:rsidRPr="00E34FCD">
        <w:rPr>
          <w:rFonts w:asciiTheme="minorHAnsi" w:hAnsiTheme="minorHAnsi" w:cstheme="minorHAnsi"/>
        </w:rPr>
        <w:t>povrat Preduj</w:t>
      </w:r>
      <w:r w:rsidR="007E19C7" w:rsidRPr="00E34FCD">
        <w:rPr>
          <w:rFonts w:asciiTheme="minorHAnsi" w:hAnsiTheme="minorHAnsi" w:cstheme="minorHAnsi"/>
        </w:rPr>
        <w:t>m</w:t>
      </w:r>
      <w:r w:rsidRPr="00E34FCD">
        <w:rPr>
          <w:rFonts w:asciiTheme="minorHAnsi" w:hAnsiTheme="minorHAnsi" w:cstheme="minorHAnsi"/>
        </w:rPr>
        <w:t>a</w:t>
      </w:r>
    </w:p>
    <w:p w14:paraId="280F7DE0" w14:textId="2112F5C8" w:rsidR="008570F3" w:rsidRPr="00E34FCD" w:rsidRDefault="006672F2">
      <w:pPr>
        <w:jc w:val="center"/>
        <w:rPr>
          <w:rFonts w:asciiTheme="minorHAnsi" w:hAnsiTheme="minorHAnsi" w:cstheme="minorHAnsi"/>
          <w:b/>
          <w:sz w:val="24"/>
          <w:szCs w:val="24"/>
        </w:rPr>
      </w:pPr>
      <w:r w:rsidRPr="00E34FCD">
        <w:rPr>
          <w:rFonts w:asciiTheme="minorHAnsi" w:hAnsiTheme="minorHAnsi" w:cstheme="minorHAnsi"/>
          <w:b/>
          <w:sz w:val="24"/>
          <w:szCs w:val="24"/>
        </w:rPr>
        <w:t xml:space="preserve">OGLEDNI OBRAZAC </w:t>
      </w:r>
      <w:r w:rsidR="0078076F" w:rsidRPr="00E34FCD">
        <w:rPr>
          <w:rFonts w:asciiTheme="minorHAnsi" w:hAnsiTheme="minorHAnsi" w:cstheme="minorHAnsi"/>
          <w:b/>
          <w:sz w:val="24"/>
          <w:szCs w:val="24"/>
        </w:rPr>
        <w:t>GARANCIJ</w:t>
      </w:r>
      <w:r w:rsidRPr="00E34FCD">
        <w:rPr>
          <w:rFonts w:asciiTheme="minorHAnsi" w:hAnsiTheme="minorHAnsi" w:cstheme="minorHAnsi"/>
          <w:b/>
          <w:sz w:val="24"/>
          <w:szCs w:val="24"/>
        </w:rPr>
        <w:t>E</w:t>
      </w:r>
      <w:r w:rsidR="0078076F" w:rsidRPr="00E34FCD">
        <w:rPr>
          <w:rFonts w:asciiTheme="minorHAnsi" w:hAnsiTheme="minorHAnsi" w:cstheme="minorHAnsi"/>
          <w:b/>
          <w:sz w:val="24"/>
          <w:szCs w:val="24"/>
        </w:rPr>
        <w:t xml:space="preserve"> ZA</w:t>
      </w:r>
      <w:r w:rsidR="009D2BF5" w:rsidRPr="00E34FCD">
        <w:rPr>
          <w:rFonts w:asciiTheme="minorHAnsi" w:hAnsiTheme="minorHAnsi" w:cstheme="minorHAnsi"/>
          <w:b/>
          <w:sz w:val="24"/>
          <w:szCs w:val="24"/>
        </w:rPr>
        <w:t xml:space="preserve"> POVRAT</w:t>
      </w:r>
      <w:r w:rsidR="008570F3" w:rsidRPr="00E34FCD">
        <w:rPr>
          <w:rFonts w:asciiTheme="minorHAnsi" w:hAnsiTheme="minorHAnsi" w:cstheme="minorHAnsi"/>
          <w:b/>
          <w:sz w:val="24"/>
          <w:szCs w:val="24"/>
        </w:rPr>
        <w:t xml:space="preserve"> </w:t>
      </w:r>
      <w:r w:rsidR="00D24AD2" w:rsidRPr="00E34FCD">
        <w:rPr>
          <w:rFonts w:asciiTheme="minorHAnsi" w:hAnsiTheme="minorHAnsi" w:cstheme="minorHAnsi"/>
          <w:b/>
          <w:sz w:val="24"/>
          <w:szCs w:val="24"/>
        </w:rPr>
        <w:t>PREDUJMA</w:t>
      </w:r>
    </w:p>
    <w:p w14:paraId="755CAF92" w14:textId="77777777" w:rsidR="008570F3" w:rsidRPr="00E34FCD" w:rsidRDefault="008570F3">
      <w:pPr>
        <w:ind w:left="2880" w:hanging="2880"/>
        <w:jc w:val="center"/>
        <w:rPr>
          <w:rFonts w:asciiTheme="minorHAnsi" w:hAnsiTheme="minorHAnsi" w:cstheme="minorHAnsi"/>
          <w:b/>
          <w:i/>
        </w:rPr>
      </w:pPr>
      <w:r w:rsidRPr="00E34FCD">
        <w:rPr>
          <w:rFonts w:asciiTheme="minorHAnsi" w:hAnsiTheme="minorHAnsi" w:cstheme="minorHAnsi"/>
          <w:i/>
        </w:rPr>
        <w:t xml:space="preserve">&lt; </w:t>
      </w:r>
      <w:r w:rsidR="00951A3C" w:rsidRPr="00E34FCD">
        <w:rPr>
          <w:rFonts w:asciiTheme="minorHAnsi" w:hAnsiTheme="minorHAnsi" w:cstheme="minorHAnsi"/>
          <w:i/>
        </w:rPr>
        <w:t xml:space="preserve">Treba </w:t>
      </w:r>
      <w:r w:rsidRPr="00E34FCD">
        <w:rPr>
          <w:rFonts w:asciiTheme="minorHAnsi" w:hAnsiTheme="minorHAnsi" w:cstheme="minorHAnsi"/>
          <w:i/>
        </w:rPr>
        <w:t>biti napisano na papiru sa zaglavljem financijske institucije &gt;</w:t>
      </w:r>
    </w:p>
    <w:p w14:paraId="59ED96EC" w14:textId="77777777" w:rsidR="008570F3" w:rsidRPr="00E34FCD" w:rsidRDefault="008570F3">
      <w:pPr>
        <w:ind w:left="2127" w:hanging="2127"/>
        <w:rPr>
          <w:rFonts w:asciiTheme="minorHAnsi" w:hAnsiTheme="minorHAnsi" w:cstheme="minorHAnsi"/>
        </w:rPr>
      </w:pPr>
      <w:r w:rsidRPr="00E34FCD">
        <w:rPr>
          <w:rFonts w:asciiTheme="minorHAnsi" w:hAnsiTheme="minorHAnsi" w:cstheme="minorHAnsi"/>
        </w:rPr>
        <w:t>Ugovor broj:</w:t>
      </w:r>
      <w:r w:rsidRPr="00E34FCD">
        <w:rPr>
          <w:rFonts w:asciiTheme="minorHAnsi" w:hAnsiTheme="minorHAnsi" w:cstheme="minorHAnsi"/>
        </w:rPr>
        <w:tab/>
        <w:t>____________________________</w:t>
      </w:r>
    </w:p>
    <w:p w14:paraId="0AC3BCC5" w14:textId="0E3E0C1E" w:rsidR="008570F3" w:rsidRPr="00E34FCD" w:rsidRDefault="00193C11">
      <w:pPr>
        <w:ind w:left="2127" w:hanging="2127"/>
        <w:rPr>
          <w:rFonts w:asciiTheme="minorHAnsi" w:hAnsiTheme="minorHAnsi" w:cstheme="minorHAnsi"/>
        </w:rPr>
      </w:pPr>
      <w:r>
        <w:rPr>
          <w:rFonts w:asciiTheme="minorHAnsi" w:hAnsiTheme="minorHAnsi" w:cstheme="minorHAnsi"/>
        </w:rPr>
        <w:t xml:space="preserve">Naziv </w:t>
      </w:r>
      <w:r w:rsidR="008570F3" w:rsidRPr="00E34FCD">
        <w:rPr>
          <w:rFonts w:asciiTheme="minorHAnsi" w:hAnsiTheme="minorHAnsi" w:cstheme="minorHAnsi"/>
        </w:rPr>
        <w:t xml:space="preserve"> Ugovora </w:t>
      </w:r>
      <w:r w:rsidR="008570F3" w:rsidRPr="00E34FCD">
        <w:rPr>
          <w:rFonts w:asciiTheme="minorHAnsi" w:hAnsiTheme="minorHAnsi" w:cstheme="minorHAnsi"/>
        </w:rPr>
        <w:tab/>
        <w:t>____________________________________________________________</w:t>
      </w:r>
    </w:p>
    <w:p w14:paraId="122D8DA9" w14:textId="77777777" w:rsidR="008570F3" w:rsidRPr="00E34FCD" w:rsidRDefault="008570F3">
      <w:pPr>
        <w:ind w:left="2127" w:hanging="2127"/>
        <w:rPr>
          <w:rFonts w:asciiTheme="minorHAnsi" w:hAnsiTheme="minorHAnsi" w:cstheme="minorHAnsi"/>
        </w:rPr>
      </w:pPr>
      <w:r w:rsidRPr="00E34FCD">
        <w:rPr>
          <w:rFonts w:asciiTheme="minorHAnsi" w:hAnsiTheme="minorHAnsi" w:cstheme="minorHAnsi"/>
        </w:rPr>
        <w:tab/>
        <w:t>____________________________________________________________</w:t>
      </w:r>
    </w:p>
    <w:p w14:paraId="78A059CB" w14:textId="1A1EAF9F" w:rsidR="008570F3" w:rsidRPr="00E34FCD" w:rsidRDefault="008570F3">
      <w:pPr>
        <w:ind w:left="2127" w:hanging="2127"/>
        <w:rPr>
          <w:rFonts w:asciiTheme="minorHAnsi" w:hAnsiTheme="minorHAnsi" w:cstheme="minorHAnsi"/>
        </w:rPr>
      </w:pPr>
      <w:r w:rsidRPr="00E34FCD">
        <w:rPr>
          <w:rFonts w:asciiTheme="minorHAnsi" w:hAnsiTheme="minorHAnsi" w:cstheme="minorHAnsi"/>
        </w:rPr>
        <w:t>Ime i adresa Korisnika</w:t>
      </w:r>
      <w:r w:rsidR="0029179C" w:rsidRPr="00E34FCD">
        <w:rPr>
          <w:rFonts w:asciiTheme="minorHAnsi" w:hAnsiTheme="minorHAnsi" w:cstheme="minorHAnsi"/>
        </w:rPr>
        <w:tab/>
      </w:r>
      <w:r w:rsidRPr="00E34FCD">
        <w:rPr>
          <w:rFonts w:asciiTheme="minorHAnsi" w:hAnsiTheme="minorHAnsi" w:cstheme="minorHAnsi"/>
        </w:rPr>
        <w:t>___________________________ (kojega Ugovor definira kao Naručitelja).</w:t>
      </w:r>
    </w:p>
    <w:p w14:paraId="3AA1B2F0" w14:textId="77777777" w:rsidR="008570F3" w:rsidRPr="00E34FCD" w:rsidRDefault="008570F3">
      <w:pPr>
        <w:ind w:left="2127" w:hanging="2127"/>
        <w:rPr>
          <w:rFonts w:asciiTheme="minorHAnsi" w:hAnsiTheme="minorHAnsi" w:cstheme="minorHAnsi"/>
        </w:rPr>
      </w:pPr>
      <w:r w:rsidRPr="00E34FCD">
        <w:rPr>
          <w:rFonts w:asciiTheme="minorHAnsi" w:hAnsiTheme="minorHAnsi" w:cstheme="minorHAnsi"/>
        </w:rPr>
        <w:t xml:space="preserve">Na pažnju: </w:t>
      </w:r>
      <w:r w:rsidRPr="00E34FCD">
        <w:rPr>
          <w:rFonts w:asciiTheme="minorHAnsi" w:hAnsiTheme="minorHAnsi" w:cstheme="minorHAnsi"/>
        </w:rPr>
        <w:tab/>
        <w:t>_____________________</w:t>
      </w:r>
      <w:r w:rsidR="00E267FB" w:rsidRPr="00E34FCD">
        <w:rPr>
          <w:rFonts w:asciiTheme="minorHAnsi" w:hAnsiTheme="minorHAnsi" w:cstheme="minorHAnsi"/>
        </w:rPr>
        <w:t xml:space="preserve"> </w:t>
      </w:r>
      <w:r w:rsidRPr="00E34FCD">
        <w:rPr>
          <w:rFonts w:asciiTheme="minorHAnsi" w:hAnsiTheme="minorHAnsi" w:cstheme="minorHAnsi"/>
        </w:rPr>
        <w:t>(definiran u Ugovoru kao Naručitelj).</w:t>
      </w:r>
    </w:p>
    <w:p w14:paraId="685A7422" w14:textId="77777777" w:rsidR="008570F3" w:rsidRPr="00E34FCD" w:rsidRDefault="008570F3">
      <w:pPr>
        <w:rPr>
          <w:rFonts w:asciiTheme="minorHAnsi" w:hAnsiTheme="minorHAnsi" w:cstheme="minorHAnsi"/>
        </w:rPr>
      </w:pPr>
      <w:r w:rsidRPr="00E34FCD">
        <w:rPr>
          <w:rFonts w:asciiTheme="minorHAnsi" w:hAnsiTheme="minorHAnsi" w:cstheme="minorHAnsi"/>
        </w:rPr>
        <w:t>Obaviješteni smo da je ____________________ (u daljnjem tekstu "Nalogodavac") vaš izvođač temeljem navedenog Ugovora te da želi primiti predujam, za kojega prema Ugovoru mora imati garanciju.</w:t>
      </w:r>
    </w:p>
    <w:p w14:paraId="7126191C" w14:textId="5D67569E" w:rsidR="006672F2" w:rsidRPr="00E34FCD" w:rsidRDefault="006672F2">
      <w:pPr>
        <w:rPr>
          <w:rFonts w:asciiTheme="minorHAnsi" w:hAnsiTheme="minorHAnsi" w:cstheme="minorHAnsi"/>
        </w:rPr>
      </w:pPr>
      <w:r w:rsidRPr="00E34FCD">
        <w:rPr>
          <w:rFonts w:asciiTheme="minorHAnsi" w:hAnsiTheme="minorHAnsi" w:cstheme="minorHAnsi"/>
        </w:rPr>
        <w:t>Na zahtjev Nalogodavca, mi (</w:t>
      </w:r>
      <w:r w:rsidRPr="00E34FCD">
        <w:rPr>
          <w:rFonts w:asciiTheme="minorHAnsi" w:hAnsiTheme="minorHAnsi" w:cstheme="minorHAnsi"/>
          <w:i/>
        </w:rPr>
        <w:t>naziv banke</w:t>
      </w:r>
      <w:r w:rsidRPr="00E34FCD">
        <w:rPr>
          <w:rFonts w:asciiTheme="minorHAnsi" w:hAnsiTheme="minorHAnsi" w:cstheme="minorHAnsi"/>
        </w:rPr>
        <w:t xml:space="preserve">) ______________________ se ovime </w:t>
      </w:r>
      <w:r w:rsidR="00484232" w:rsidRPr="00E34FCD">
        <w:rPr>
          <w:rFonts w:asciiTheme="minorHAnsi" w:hAnsiTheme="minorHAnsi" w:cstheme="minorHAnsi"/>
        </w:rPr>
        <w:t xml:space="preserve">bezuvjetno, </w:t>
      </w:r>
      <w:r w:rsidRPr="00E34FCD">
        <w:rPr>
          <w:rFonts w:asciiTheme="minorHAnsi" w:hAnsiTheme="minorHAnsi" w:cstheme="minorHAnsi"/>
        </w:rPr>
        <w:t>neopozivo obvezujemo platiti vama, Korisniku/Naručitelju, svaki iznos ili iznose koji ukupno ne prelaze iznos od ___________ („garantirani iznos", riječima: _______________) po našem primitku vašeg pis</w:t>
      </w:r>
      <w:r w:rsidR="00A95DE0" w:rsidRPr="00E34FCD">
        <w:rPr>
          <w:rFonts w:asciiTheme="minorHAnsi" w:hAnsiTheme="minorHAnsi" w:cstheme="minorHAnsi"/>
        </w:rPr>
        <w:t>a</w:t>
      </w:r>
      <w:r w:rsidRPr="00E34FCD">
        <w:rPr>
          <w:rFonts w:asciiTheme="minorHAnsi" w:hAnsiTheme="minorHAnsi" w:cstheme="minorHAnsi"/>
        </w:rPr>
        <w:t>nog zahtjeva i vaše pisane izjave u kojoj stoji:</w:t>
      </w:r>
    </w:p>
    <w:p w14:paraId="5D9E426D" w14:textId="77777777" w:rsidR="006672F2" w:rsidRPr="00E34FCD" w:rsidRDefault="006672F2">
      <w:pPr>
        <w:tabs>
          <w:tab w:val="left" w:pos="851"/>
        </w:tabs>
        <w:ind w:left="1440" w:hanging="873"/>
        <w:rPr>
          <w:rFonts w:asciiTheme="minorHAnsi" w:hAnsiTheme="minorHAnsi" w:cstheme="minorHAnsi"/>
        </w:rPr>
      </w:pPr>
      <w:r w:rsidRPr="00E34FCD">
        <w:rPr>
          <w:rFonts w:asciiTheme="minorHAnsi" w:hAnsiTheme="minorHAnsi" w:cstheme="minorHAnsi"/>
        </w:rPr>
        <w:t>(a)</w:t>
      </w:r>
      <w:r w:rsidRPr="00E34FCD">
        <w:rPr>
          <w:rFonts w:asciiTheme="minorHAnsi" w:hAnsiTheme="minorHAnsi" w:cstheme="minorHAnsi"/>
        </w:rPr>
        <w:tab/>
        <w:t>da Nalogodavac nije otplatio Predujam u skladu s uvjetima Ugovora, i</w:t>
      </w:r>
    </w:p>
    <w:p w14:paraId="1B674829" w14:textId="77777777" w:rsidR="006672F2" w:rsidRPr="00E34FCD" w:rsidRDefault="006672F2">
      <w:pPr>
        <w:tabs>
          <w:tab w:val="left" w:pos="851"/>
        </w:tabs>
        <w:ind w:left="1440" w:hanging="873"/>
        <w:rPr>
          <w:rFonts w:asciiTheme="minorHAnsi" w:hAnsiTheme="minorHAnsi" w:cstheme="minorHAnsi"/>
        </w:rPr>
      </w:pPr>
      <w:r w:rsidRPr="00E34FCD">
        <w:rPr>
          <w:rFonts w:asciiTheme="minorHAnsi" w:hAnsiTheme="minorHAnsi" w:cstheme="minorHAnsi"/>
        </w:rPr>
        <w:t>(b)</w:t>
      </w:r>
      <w:r w:rsidRPr="00E34FCD">
        <w:rPr>
          <w:rFonts w:asciiTheme="minorHAnsi" w:hAnsiTheme="minorHAnsi" w:cstheme="minorHAnsi"/>
        </w:rPr>
        <w:tab/>
        <w:t>iznos kojega Nalogodavac nije otplatio.</w:t>
      </w:r>
    </w:p>
    <w:p w14:paraId="64480A55" w14:textId="35CFF733" w:rsidR="006672F2" w:rsidRPr="00E34FCD" w:rsidRDefault="006672F2">
      <w:pPr>
        <w:tabs>
          <w:tab w:val="left" w:pos="3402"/>
        </w:tabs>
        <w:rPr>
          <w:rFonts w:asciiTheme="minorHAnsi" w:hAnsiTheme="minorHAnsi" w:cstheme="minorHAnsi"/>
        </w:rPr>
      </w:pPr>
      <w:r w:rsidRPr="00E34FCD">
        <w:rPr>
          <w:rFonts w:asciiTheme="minorHAnsi" w:hAnsiTheme="minorHAnsi" w:cstheme="minorHAnsi"/>
        </w:rPr>
        <w:t>Ova garancija stupa na snagu po primitku Predujma od strane Nalogodavca. Takav garantirani iznos umanjivat će se za iznose Predujma otplaćenoga vama, kao što je evidentirano u vašim obavijestima izdanima sukladno članku 14.6. uvjeta Ugovora. Nakon primitka (od strane Nalogodavca) kopije svake od dokumentiranih obavijesti, odmah ćemo vas u skladu s time obavijestiti o promijenjenom garantiranom iznosu.</w:t>
      </w:r>
    </w:p>
    <w:p w14:paraId="3A6E8118" w14:textId="77777777" w:rsidR="00484232" w:rsidRPr="00E34FCD" w:rsidRDefault="00484232">
      <w:pPr>
        <w:rPr>
          <w:rFonts w:asciiTheme="minorHAnsi" w:hAnsiTheme="minorHAnsi" w:cstheme="minorHAnsi"/>
        </w:rPr>
      </w:pPr>
      <w:r w:rsidRPr="00E34FCD">
        <w:rPr>
          <w:rFonts w:asciiTheme="minorHAnsi" w:hAnsiTheme="minorHAnsi" w:cstheme="minorHAnsi"/>
        </w:rPr>
        <w:t>Svaki zahtjev za plaćanjem mora sadržavati potpis od strane ovlaštene osobe. Ovjereni zahtjev i izjavu mi moramo primiti u ovom uredu na dan ili prije (</w:t>
      </w:r>
      <w:r w:rsidRPr="00E34FCD">
        <w:rPr>
          <w:rFonts w:asciiTheme="minorHAnsi" w:hAnsiTheme="minorHAnsi" w:cstheme="minorHAnsi"/>
          <w:i/>
        </w:rPr>
        <w:t>datum 70 dana nakon očekivanog isteka Roka za  dovršetak radova</w:t>
      </w:r>
      <w:r w:rsidRPr="00E34FCD">
        <w:rPr>
          <w:rFonts w:asciiTheme="minorHAnsi" w:hAnsiTheme="minorHAnsi" w:cstheme="minorHAnsi"/>
        </w:rPr>
        <w:t>) _______________ („datum isteka"), kada ova garancija istječe te se vraća nama.</w:t>
      </w:r>
    </w:p>
    <w:p w14:paraId="2718FDEC" w14:textId="77777777" w:rsidR="006672F2" w:rsidRPr="00E34FCD" w:rsidRDefault="006672F2">
      <w:pPr>
        <w:rPr>
          <w:rFonts w:asciiTheme="minorHAnsi" w:hAnsiTheme="minorHAnsi" w:cstheme="minorHAnsi"/>
        </w:rPr>
      </w:pPr>
      <w:r w:rsidRPr="00E34FCD">
        <w:rPr>
          <w:rFonts w:asciiTheme="minorHAnsi" w:hAnsiTheme="minorHAnsi" w:cstheme="minorHAnsi"/>
        </w:rPr>
        <w:t>Obaviješteni smo da Korisnik može zahtijevati da mu Nalogodavac produži garanciju ako Predujam ne bude vraćen do datuma 28 dana prije datuma isteka. Obvezujemo se platiti rečeni garantirani iznos nakon što, u rečenom razdoblju od 28 dana, primimo vaš pismeni zahtjev i pisanu izjavu o tome da Predujam nije vraćen te da ova garancija nije produžena.</w:t>
      </w:r>
    </w:p>
    <w:p w14:paraId="0C32B956" w14:textId="37A6125B" w:rsidR="008570F3" w:rsidRPr="00E34FCD" w:rsidRDefault="006672F2">
      <w:pPr>
        <w:rPr>
          <w:rFonts w:asciiTheme="minorHAnsi" w:hAnsiTheme="minorHAnsi" w:cstheme="minorHAnsi"/>
        </w:rPr>
      </w:pPr>
      <w:r w:rsidRPr="00E34FCD">
        <w:rPr>
          <w:rFonts w:asciiTheme="minorHAnsi" w:hAnsiTheme="minorHAnsi" w:cstheme="minorHAnsi"/>
        </w:rPr>
        <w:t xml:space="preserve">Na ovu se garanciju primjenjuje </w:t>
      </w:r>
      <w:r w:rsidR="00193C11">
        <w:rPr>
          <w:rFonts w:asciiTheme="minorHAnsi" w:hAnsiTheme="minorHAnsi" w:cstheme="minorHAnsi"/>
        </w:rPr>
        <w:t xml:space="preserve">pravo </w:t>
      </w:r>
      <w:r w:rsidR="0006394A" w:rsidRPr="00E34FCD">
        <w:rPr>
          <w:rFonts w:asciiTheme="minorHAnsi" w:hAnsiTheme="minorHAnsi" w:cstheme="minorHAnsi"/>
        </w:rPr>
        <w:t xml:space="preserve">Republike Hrvatske </w:t>
      </w:r>
      <w:r w:rsidRPr="00E34FCD">
        <w:rPr>
          <w:rFonts w:asciiTheme="minorHAnsi" w:hAnsiTheme="minorHAnsi" w:cstheme="minorHAnsi"/>
        </w:rPr>
        <w:t>te Jednoobrazna pravila za garancije na prvi poziv, objavljena pod brojem 758 od strane Međunarodne gospodarske komore, osim u gore navedenim slučajevima. Svi sporovi koji proizađu iz ili u vezi ove garancije rješavat će se pred Trgovačkim sudom u Zagrebu, Hrvatska.</w:t>
      </w:r>
    </w:p>
    <w:p w14:paraId="10FCD383" w14:textId="77777777" w:rsidR="008570F3" w:rsidRPr="00E34FCD" w:rsidRDefault="008570F3">
      <w:pPr>
        <w:rPr>
          <w:rFonts w:asciiTheme="minorHAnsi" w:hAnsiTheme="minorHAnsi" w:cstheme="minorHAnsi"/>
          <w:bCs/>
        </w:rPr>
      </w:pPr>
      <w:r w:rsidRPr="00E34FCD">
        <w:rPr>
          <w:rFonts w:asciiTheme="minorHAnsi" w:hAnsiTheme="minorHAnsi" w:cstheme="minorHAnsi"/>
          <w:bCs/>
        </w:rPr>
        <w:t>Ime i prezime:</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4E4B1611" w14:textId="77777777" w:rsidR="008570F3" w:rsidRPr="00E34FCD" w:rsidRDefault="008570F3">
      <w:pPr>
        <w:rPr>
          <w:rFonts w:asciiTheme="minorHAnsi" w:hAnsiTheme="minorHAnsi" w:cstheme="minorHAnsi"/>
          <w:bCs/>
        </w:rPr>
      </w:pPr>
      <w:r w:rsidRPr="00E34FCD">
        <w:rPr>
          <w:rFonts w:asciiTheme="minorHAnsi" w:hAnsiTheme="minorHAnsi" w:cstheme="minorHAnsi"/>
          <w:bCs/>
        </w:rPr>
        <w:t>Potpis:</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319A5CF9" w14:textId="77777777" w:rsidR="008570F3" w:rsidRPr="00E34FCD" w:rsidRDefault="008570F3">
      <w:pPr>
        <w:rPr>
          <w:rFonts w:asciiTheme="minorHAnsi" w:hAnsiTheme="minorHAnsi" w:cstheme="minorHAnsi"/>
          <w:bCs/>
        </w:rPr>
      </w:pPr>
      <w:r w:rsidRPr="00E34FCD">
        <w:rPr>
          <w:rFonts w:asciiTheme="minorHAnsi" w:hAnsiTheme="minorHAnsi" w:cstheme="minorHAnsi"/>
          <w:bCs/>
        </w:rPr>
        <w:t>Funkcija/položaj potpisnika:</w:t>
      </w:r>
      <w:r w:rsidRPr="00E34FCD">
        <w:rPr>
          <w:rFonts w:asciiTheme="minorHAnsi" w:hAnsiTheme="minorHAnsi" w:cstheme="minorHAnsi"/>
          <w:bCs/>
        </w:rPr>
        <w:tab/>
        <w:t>____________________</w:t>
      </w:r>
    </w:p>
    <w:p w14:paraId="09ED8B49" w14:textId="77777777" w:rsidR="008570F3" w:rsidRPr="00E34FCD" w:rsidRDefault="008570F3">
      <w:pPr>
        <w:rPr>
          <w:rFonts w:asciiTheme="minorHAnsi" w:hAnsiTheme="minorHAnsi" w:cstheme="minorHAnsi"/>
          <w:bCs/>
        </w:rPr>
      </w:pPr>
      <w:r w:rsidRPr="00E34FCD">
        <w:rPr>
          <w:rFonts w:asciiTheme="minorHAnsi" w:hAnsiTheme="minorHAnsi" w:cstheme="minorHAnsi"/>
          <w:bCs/>
        </w:rPr>
        <w:t>Mjesto i datum:</w:t>
      </w:r>
      <w:r w:rsidRPr="00E34FCD">
        <w:rPr>
          <w:rFonts w:asciiTheme="minorHAnsi" w:hAnsiTheme="minorHAnsi" w:cstheme="minorHAnsi"/>
          <w:bCs/>
        </w:rPr>
        <w:tab/>
      </w:r>
      <w:r w:rsidRPr="00E34FCD">
        <w:rPr>
          <w:rFonts w:asciiTheme="minorHAnsi" w:hAnsiTheme="minorHAnsi" w:cstheme="minorHAnsi"/>
          <w:bCs/>
        </w:rPr>
        <w:tab/>
      </w:r>
      <w:r w:rsidRPr="00E34FCD">
        <w:rPr>
          <w:rFonts w:asciiTheme="minorHAnsi" w:hAnsiTheme="minorHAnsi" w:cstheme="minorHAnsi"/>
          <w:bCs/>
        </w:rPr>
        <w:tab/>
        <w:t>____________________</w:t>
      </w:r>
    </w:p>
    <w:p w14:paraId="559ADC9E" w14:textId="6D2D7B3C" w:rsidR="008570F3" w:rsidRPr="00E34FCD" w:rsidRDefault="008570F3" w:rsidP="00511519">
      <w:pPr>
        <w:spacing w:after="240"/>
        <w:rPr>
          <w:rFonts w:asciiTheme="minorHAnsi" w:hAnsiTheme="minorHAnsi" w:cstheme="minorHAnsi"/>
        </w:rPr>
      </w:pPr>
      <w:r w:rsidRPr="00E34FCD">
        <w:rPr>
          <w:rFonts w:asciiTheme="minorHAnsi" w:hAnsiTheme="minorHAnsi" w:cstheme="minorHAnsi"/>
          <w:bCs/>
        </w:rPr>
        <w:t>Pečat institucije:</w:t>
      </w:r>
    </w:p>
    <w:p w14:paraId="5CD5A9AA" w14:textId="77777777" w:rsidR="00B802BA" w:rsidRPr="002A1134" w:rsidRDefault="00B802BA" w:rsidP="00B802BA">
      <w:pPr>
        <w:jc w:val="center"/>
        <w:rPr>
          <w:rFonts w:asciiTheme="minorHAnsi" w:hAnsiTheme="minorHAnsi" w:cstheme="minorHAnsi"/>
          <w:b/>
          <w:szCs w:val="20"/>
        </w:rPr>
      </w:pPr>
      <w:r w:rsidRPr="002A1134">
        <w:rPr>
          <w:rFonts w:asciiTheme="minorHAnsi" w:hAnsiTheme="minorHAnsi" w:cstheme="minorHAnsi"/>
          <w:b/>
          <w:szCs w:val="20"/>
        </w:rPr>
        <w:t>OGLEDNI OBRAZAC SREDSTVA OSIGURANJA ZA OTKLANJANJE NEDOSTATAKA U JAMSTVENOM ROKU</w:t>
      </w:r>
    </w:p>
    <w:p w14:paraId="0BDACA0F" w14:textId="77777777" w:rsidR="00B802BA" w:rsidRPr="002A1134" w:rsidRDefault="00B802BA" w:rsidP="00B802BA">
      <w:pPr>
        <w:jc w:val="center"/>
        <w:rPr>
          <w:rFonts w:asciiTheme="minorHAnsi" w:hAnsiTheme="minorHAnsi" w:cstheme="minorHAnsi"/>
          <w:i/>
          <w:szCs w:val="20"/>
        </w:rPr>
      </w:pPr>
      <w:r w:rsidRPr="002A1134">
        <w:rPr>
          <w:rFonts w:asciiTheme="minorHAnsi" w:hAnsiTheme="minorHAnsi" w:cstheme="minorHAnsi"/>
          <w:i/>
          <w:szCs w:val="20"/>
        </w:rPr>
        <w:t>&lt; Treba biti napisano na papiru sa zaglavljem financijske institucije &gt;</w:t>
      </w:r>
    </w:p>
    <w:p w14:paraId="6386591E"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 xml:space="preserve">Naziv projekta: </w:t>
      </w:r>
      <w:r w:rsidRPr="002A1134">
        <w:rPr>
          <w:rFonts w:asciiTheme="minorHAnsi" w:hAnsiTheme="minorHAnsi" w:cstheme="minorHAnsi"/>
          <w:szCs w:val="20"/>
        </w:rPr>
        <w:tab/>
        <w:t>____________________________</w:t>
      </w:r>
    </w:p>
    <w:p w14:paraId="3415D287"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Broj projekta:</w:t>
      </w:r>
      <w:r w:rsidRPr="002A1134">
        <w:rPr>
          <w:rFonts w:asciiTheme="minorHAnsi" w:hAnsiTheme="minorHAnsi" w:cstheme="minorHAnsi"/>
          <w:szCs w:val="20"/>
        </w:rPr>
        <w:tab/>
        <w:t>____________________________</w:t>
      </w:r>
      <w:r w:rsidRPr="002A1134">
        <w:rPr>
          <w:rFonts w:asciiTheme="minorHAnsi" w:hAnsiTheme="minorHAnsi" w:cstheme="minorHAnsi"/>
          <w:szCs w:val="20"/>
        </w:rPr>
        <w:tab/>
      </w:r>
    </w:p>
    <w:p w14:paraId="443A5DD5"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Identifikacijski broj:</w:t>
      </w:r>
      <w:r w:rsidRPr="002A1134">
        <w:rPr>
          <w:rFonts w:asciiTheme="minorHAnsi" w:hAnsiTheme="minorHAnsi" w:cstheme="minorHAnsi"/>
          <w:szCs w:val="20"/>
        </w:rPr>
        <w:tab/>
        <w:t>____________________________</w:t>
      </w:r>
    </w:p>
    <w:p w14:paraId="0E2E9796"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Ugovor broj:</w:t>
      </w:r>
      <w:r w:rsidRPr="002A1134">
        <w:rPr>
          <w:rFonts w:asciiTheme="minorHAnsi" w:hAnsiTheme="minorHAnsi" w:cstheme="minorHAnsi"/>
          <w:szCs w:val="20"/>
        </w:rPr>
        <w:tab/>
        <w:t>____________________________</w:t>
      </w:r>
    </w:p>
    <w:p w14:paraId="638B432C" w14:textId="1EF844D3" w:rsidR="00B802BA" w:rsidRPr="002A1134" w:rsidRDefault="00B802BA" w:rsidP="00511519">
      <w:pPr>
        <w:ind w:left="2127" w:hanging="2127"/>
        <w:rPr>
          <w:rFonts w:asciiTheme="minorHAnsi" w:hAnsiTheme="minorHAnsi" w:cstheme="minorHAnsi"/>
          <w:szCs w:val="20"/>
        </w:rPr>
      </w:pPr>
      <w:r w:rsidRPr="002A1134">
        <w:rPr>
          <w:rFonts w:asciiTheme="minorHAnsi" w:hAnsiTheme="minorHAnsi" w:cstheme="minorHAnsi"/>
          <w:szCs w:val="20"/>
        </w:rPr>
        <w:t xml:space="preserve">Kratak opis Ugovora </w:t>
      </w:r>
      <w:r w:rsidRPr="002A1134">
        <w:rPr>
          <w:rFonts w:asciiTheme="minorHAnsi" w:hAnsiTheme="minorHAnsi" w:cstheme="minorHAnsi"/>
          <w:szCs w:val="20"/>
        </w:rPr>
        <w:tab/>
        <w:t>____________________________________________________________</w:t>
      </w:r>
    </w:p>
    <w:p w14:paraId="709CEC09"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Ime i adresa Korisnika ____________________________ (kojega Ugovor definira kao Naručitelja).</w:t>
      </w:r>
    </w:p>
    <w:p w14:paraId="4F181B8A" w14:textId="77777777" w:rsidR="00B802BA" w:rsidRPr="002A1134" w:rsidRDefault="00B802BA" w:rsidP="00B802BA">
      <w:pPr>
        <w:ind w:left="2127" w:hanging="2127"/>
        <w:rPr>
          <w:rFonts w:asciiTheme="minorHAnsi" w:hAnsiTheme="minorHAnsi" w:cstheme="minorHAnsi"/>
          <w:szCs w:val="20"/>
        </w:rPr>
      </w:pPr>
      <w:r w:rsidRPr="002A1134">
        <w:rPr>
          <w:rFonts w:asciiTheme="minorHAnsi" w:hAnsiTheme="minorHAnsi" w:cstheme="minorHAnsi"/>
          <w:szCs w:val="20"/>
        </w:rPr>
        <w:t xml:space="preserve">Na pažnju: </w:t>
      </w:r>
      <w:r w:rsidRPr="002A1134">
        <w:rPr>
          <w:rFonts w:asciiTheme="minorHAnsi" w:hAnsiTheme="minorHAnsi" w:cstheme="minorHAnsi"/>
          <w:szCs w:val="20"/>
        </w:rPr>
        <w:tab/>
        <w:t>_____________________ (definiran u Ugovoru kao Naručitelj).</w:t>
      </w:r>
    </w:p>
    <w:p w14:paraId="6AE56A27" w14:textId="236A8486" w:rsidR="00B802BA" w:rsidRPr="002A1134" w:rsidRDefault="00B802BA" w:rsidP="00B802BA">
      <w:pPr>
        <w:rPr>
          <w:rFonts w:asciiTheme="minorHAnsi" w:hAnsiTheme="minorHAnsi" w:cstheme="minorHAnsi"/>
          <w:szCs w:val="20"/>
        </w:rPr>
      </w:pPr>
      <w:r w:rsidRPr="002A1134">
        <w:rPr>
          <w:rFonts w:asciiTheme="minorHAnsi" w:hAnsiTheme="minorHAnsi" w:cstheme="minorHAnsi"/>
          <w:szCs w:val="20"/>
        </w:rPr>
        <w:t xml:space="preserve">Obaviješteni smo da je ____________________ (u daljnjem tekstu „Nalogodavac") vaš Izvođač temeljem navedenog Ugovora kojim se Nalogodavac obvezao da će korisnik garancije pribaviti Garanciju banke za otklanjanje nedostataka u jamstvenom roku u visini </w:t>
      </w:r>
      <w:r w:rsidR="0046437C">
        <w:rPr>
          <w:rFonts w:asciiTheme="minorHAnsi" w:hAnsiTheme="minorHAnsi" w:cstheme="minorHAnsi"/>
          <w:szCs w:val="20"/>
        </w:rPr>
        <w:t>10</w:t>
      </w:r>
      <w:r w:rsidRPr="002A1134">
        <w:rPr>
          <w:rFonts w:asciiTheme="minorHAnsi" w:hAnsiTheme="minorHAnsi" w:cstheme="minorHAnsi"/>
          <w:szCs w:val="20"/>
        </w:rPr>
        <w:t>% (</w:t>
      </w:r>
      <w:r w:rsidR="0046437C">
        <w:rPr>
          <w:rFonts w:asciiTheme="minorHAnsi" w:hAnsiTheme="minorHAnsi" w:cstheme="minorHAnsi"/>
          <w:szCs w:val="20"/>
        </w:rPr>
        <w:t>deset</w:t>
      </w:r>
      <w:r w:rsidRPr="002A1134">
        <w:rPr>
          <w:rFonts w:asciiTheme="minorHAnsi" w:hAnsiTheme="minorHAnsi" w:cstheme="minorHAnsi"/>
          <w:szCs w:val="20"/>
        </w:rPr>
        <w:t xml:space="preserve"> posto) </w:t>
      </w:r>
      <w:r w:rsidR="003359AA">
        <w:rPr>
          <w:rFonts w:asciiTheme="minorHAnsi" w:hAnsiTheme="minorHAnsi" w:cstheme="minorHAnsi"/>
          <w:szCs w:val="20"/>
        </w:rPr>
        <w:t>Prihvaćenog ugovornog iznosa</w:t>
      </w:r>
      <w:r w:rsidRPr="002A1134">
        <w:rPr>
          <w:rFonts w:asciiTheme="minorHAnsi" w:hAnsiTheme="minorHAnsi" w:cstheme="minorHAnsi"/>
          <w:szCs w:val="20"/>
        </w:rPr>
        <w:t>, a najviše do iznos od __________ kn (slovima:_____), kojem banka garantira plaćanje u cijelosti ili djelomično u slučaju da nalogodavac ne ispuni ugovorne obveze na način kako ih je preuzeo.</w:t>
      </w:r>
    </w:p>
    <w:p w14:paraId="7E263F05" w14:textId="77777777" w:rsidR="00B802BA" w:rsidRPr="002A1134" w:rsidRDefault="00B802BA" w:rsidP="00B802BA">
      <w:pPr>
        <w:rPr>
          <w:rFonts w:asciiTheme="minorHAnsi" w:hAnsiTheme="minorHAnsi" w:cstheme="minorHAnsi"/>
          <w:szCs w:val="20"/>
        </w:rPr>
      </w:pPr>
      <w:r w:rsidRPr="002A1134">
        <w:rPr>
          <w:rFonts w:asciiTheme="minorHAnsi" w:hAnsiTheme="minorHAnsi" w:cstheme="minorHAnsi"/>
          <w:szCs w:val="20"/>
        </w:rPr>
        <w:t>Na zahtjev Nalogodavaca, mi (naziv banke) ______________________ se ovime neopozivo obvezujemo platiti vama, Korisniku/Naručitelju, svaki iznos ili iznose koji ukupno ne prelaze iznos od ___________ („garantirani iznos", riječima: _______________) po našem primitku vašeg pismenog zahtjeva i vaše pisane izjave u kojoj stoji:</w:t>
      </w:r>
    </w:p>
    <w:p w14:paraId="1C4C8F8A" w14:textId="77777777" w:rsidR="00B802BA" w:rsidRPr="002A1134" w:rsidRDefault="00B802BA" w:rsidP="00B802BA">
      <w:pPr>
        <w:ind w:left="851" w:hanging="284"/>
        <w:jc w:val="left"/>
        <w:rPr>
          <w:rFonts w:asciiTheme="minorHAnsi" w:hAnsiTheme="minorHAnsi" w:cstheme="minorHAnsi"/>
          <w:szCs w:val="20"/>
        </w:rPr>
      </w:pPr>
      <w:r w:rsidRPr="002A1134">
        <w:rPr>
          <w:rFonts w:asciiTheme="minorHAnsi" w:hAnsiTheme="minorHAnsi" w:cstheme="minorHAnsi"/>
          <w:szCs w:val="20"/>
        </w:rPr>
        <w:t>(a)</w:t>
      </w:r>
      <w:r w:rsidRPr="002A1134">
        <w:rPr>
          <w:rFonts w:asciiTheme="minorHAnsi" w:hAnsiTheme="minorHAnsi" w:cstheme="minorHAnsi"/>
          <w:szCs w:val="20"/>
        </w:rPr>
        <w:tab/>
        <w:t>da Nalogodavac nije ispunio svoju obvezu (obveze) da otkloni određeni nedostatak(nedostatke) za koje je odgovoran prema Ugovoru, i</w:t>
      </w:r>
    </w:p>
    <w:p w14:paraId="402B6A30" w14:textId="77777777" w:rsidR="00B802BA" w:rsidRPr="002A1134" w:rsidRDefault="00B802BA" w:rsidP="00B802BA">
      <w:pPr>
        <w:ind w:left="851" w:hanging="284"/>
        <w:rPr>
          <w:rFonts w:asciiTheme="minorHAnsi" w:hAnsiTheme="minorHAnsi" w:cstheme="minorHAnsi"/>
          <w:szCs w:val="20"/>
        </w:rPr>
      </w:pPr>
      <w:r w:rsidRPr="002A1134">
        <w:rPr>
          <w:rFonts w:asciiTheme="minorHAnsi" w:hAnsiTheme="minorHAnsi" w:cstheme="minorHAnsi"/>
          <w:szCs w:val="20"/>
        </w:rPr>
        <w:t>(b)</w:t>
      </w:r>
      <w:r w:rsidRPr="002A1134">
        <w:rPr>
          <w:rFonts w:asciiTheme="minorHAnsi" w:hAnsiTheme="minorHAnsi" w:cstheme="minorHAnsi"/>
          <w:szCs w:val="20"/>
        </w:rPr>
        <w:tab/>
        <w:t>prirodu takvog nedostatka (nedostataka).</w:t>
      </w:r>
    </w:p>
    <w:p w14:paraId="5C959119" w14:textId="77777777" w:rsidR="00B802BA" w:rsidRPr="002A1134" w:rsidRDefault="00B802BA" w:rsidP="00B802BA">
      <w:pPr>
        <w:rPr>
          <w:rFonts w:asciiTheme="minorHAnsi" w:hAnsiTheme="minorHAnsi" w:cstheme="minorHAnsi"/>
          <w:szCs w:val="20"/>
        </w:rPr>
      </w:pPr>
      <w:r w:rsidRPr="002A1134">
        <w:rPr>
          <w:rFonts w:asciiTheme="minorHAnsi" w:hAnsiTheme="minorHAnsi" w:cstheme="minorHAnsi"/>
          <w:szCs w:val="20"/>
        </w:rPr>
        <w:t>U svakom trenutku, naša odgovornost temeljem ove garancije ne prelazi ukupni garantirani iznos sukladno Članku 11.1. Ugovora, a čija je kopija dostavljena nama.</w:t>
      </w:r>
    </w:p>
    <w:p w14:paraId="70EC47DE" w14:textId="77777777" w:rsidR="00B802BA" w:rsidRPr="002A1134" w:rsidRDefault="00B802BA" w:rsidP="00B802BA">
      <w:pPr>
        <w:rPr>
          <w:rFonts w:asciiTheme="minorHAnsi" w:hAnsiTheme="minorHAnsi" w:cstheme="minorHAnsi"/>
          <w:szCs w:val="20"/>
        </w:rPr>
      </w:pPr>
      <w:r w:rsidRPr="002A1134">
        <w:rPr>
          <w:rFonts w:asciiTheme="minorHAnsi" w:hAnsiTheme="minorHAnsi" w:cstheme="minorHAnsi"/>
          <w:szCs w:val="20"/>
        </w:rPr>
        <w:t>Svaki zahtjev za plaćanjem mora sadržavati vaš potpis (potpise) koji moraju biti ovjerovljeni od strane vaših bankara ili javnog bilježnika. Ovjerovljeni zahtjev i izjavu mi moramo primiti u ovom uredu na dan ili prije (datum 70 dana nakon očekivanog isteka Jamstvenog roka) _______________ („datum isteka"), kada ova garancija istječe te se vraća nama.</w:t>
      </w:r>
    </w:p>
    <w:p w14:paraId="69317053" w14:textId="77777777" w:rsidR="00B802BA" w:rsidRPr="002A1134" w:rsidRDefault="00B802BA" w:rsidP="00B802BA">
      <w:pPr>
        <w:rPr>
          <w:rFonts w:asciiTheme="minorHAnsi" w:hAnsiTheme="minorHAnsi" w:cstheme="minorHAnsi"/>
          <w:szCs w:val="20"/>
        </w:rPr>
      </w:pPr>
      <w:r w:rsidRPr="002A1134">
        <w:rPr>
          <w:rFonts w:asciiTheme="minorHAnsi" w:hAnsiTheme="minorHAnsi" w:cstheme="minorHAnsi"/>
          <w:szCs w:val="20"/>
        </w:rPr>
        <w:t xml:space="preserve">Na ovu se garanciju primjenjuje pravo Republike Hrvatske te Jednoobrazna pravila za garancije na prvi poziv, objavljena pod brojem 758, </w:t>
      </w:r>
      <w:r w:rsidRPr="00B802BA">
        <w:rPr>
          <w:rFonts w:asciiTheme="minorHAnsi" w:hAnsiTheme="minorHAnsi" w:cstheme="minorHAnsi"/>
          <w:spacing w:val="-6"/>
          <w:szCs w:val="20"/>
          <w:lang w:eastAsia="de-DE"/>
        </w:rPr>
        <w:t xml:space="preserve">s tim da popratna izjava iz članka 15. stavak a. navedenih pravila nije potrebna, </w:t>
      </w:r>
      <w:r w:rsidRPr="002A1134">
        <w:rPr>
          <w:rFonts w:asciiTheme="minorHAnsi" w:hAnsiTheme="minorHAnsi" w:cstheme="minorHAnsi"/>
          <w:szCs w:val="20"/>
        </w:rPr>
        <w:t>od strane Međunarodne gospodarske komore, osim u gore navedenim slučajevima. Svi sporovi koji proizađu iz ili u vezi ove garancije rješavat će se pred Trgovačkim sudom u Zagrebu, Hrvatska.</w:t>
      </w:r>
    </w:p>
    <w:p w14:paraId="28AF1E7C" w14:textId="77777777" w:rsidR="00B802BA" w:rsidRPr="002A1134" w:rsidRDefault="00B802BA" w:rsidP="00B802BA">
      <w:pPr>
        <w:rPr>
          <w:rFonts w:asciiTheme="minorHAnsi" w:hAnsiTheme="minorHAnsi" w:cstheme="minorHAnsi"/>
          <w:bCs/>
          <w:szCs w:val="20"/>
        </w:rPr>
      </w:pPr>
      <w:r w:rsidRPr="002A1134">
        <w:rPr>
          <w:rFonts w:asciiTheme="minorHAnsi" w:hAnsiTheme="minorHAnsi" w:cstheme="minorHAnsi"/>
          <w:bCs/>
          <w:szCs w:val="20"/>
        </w:rPr>
        <w:t>Ime i prezime:</w:t>
      </w:r>
      <w:r w:rsidRPr="002A1134">
        <w:rPr>
          <w:rFonts w:asciiTheme="minorHAnsi" w:hAnsiTheme="minorHAnsi" w:cstheme="minorHAnsi"/>
          <w:bCs/>
          <w:szCs w:val="20"/>
        </w:rPr>
        <w:tab/>
      </w:r>
      <w:r w:rsidRPr="002A1134">
        <w:rPr>
          <w:rFonts w:asciiTheme="minorHAnsi" w:hAnsiTheme="minorHAnsi" w:cstheme="minorHAnsi"/>
          <w:bCs/>
          <w:szCs w:val="20"/>
        </w:rPr>
        <w:tab/>
      </w:r>
      <w:r w:rsidRPr="002A1134">
        <w:rPr>
          <w:rFonts w:asciiTheme="minorHAnsi" w:hAnsiTheme="minorHAnsi" w:cstheme="minorHAnsi"/>
          <w:bCs/>
          <w:szCs w:val="20"/>
        </w:rPr>
        <w:tab/>
        <w:t>____________________</w:t>
      </w:r>
    </w:p>
    <w:p w14:paraId="613137F6" w14:textId="77777777" w:rsidR="00B802BA" w:rsidRPr="002A1134" w:rsidRDefault="00B802BA" w:rsidP="00B802BA">
      <w:pPr>
        <w:rPr>
          <w:rFonts w:asciiTheme="minorHAnsi" w:hAnsiTheme="minorHAnsi" w:cstheme="minorHAnsi"/>
          <w:bCs/>
          <w:szCs w:val="20"/>
        </w:rPr>
      </w:pPr>
      <w:r w:rsidRPr="002A1134">
        <w:rPr>
          <w:rFonts w:asciiTheme="minorHAnsi" w:hAnsiTheme="minorHAnsi" w:cstheme="minorHAnsi"/>
          <w:bCs/>
          <w:szCs w:val="20"/>
        </w:rPr>
        <w:t>Potpis:</w:t>
      </w:r>
      <w:r w:rsidRPr="002A1134">
        <w:rPr>
          <w:rFonts w:asciiTheme="minorHAnsi" w:hAnsiTheme="minorHAnsi" w:cstheme="minorHAnsi"/>
          <w:bCs/>
          <w:szCs w:val="20"/>
        </w:rPr>
        <w:tab/>
      </w:r>
      <w:r w:rsidRPr="002A1134">
        <w:rPr>
          <w:rFonts w:asciiTheme="minorHAnsi" w:hAnsiTheme="minorHAnsi" w:cstheme="minorHAnsi"/>
          <w:bCs/>
          <w:szCs w:val="20"/>
        </w:rPr>
        <w:tab/>
      </w:r>
      <w:r w:rsidRPr="002A1134">
        <w:rPr>
          <w:rFonts w:asciiTheme="minorHAnsi" w:hAnsiTheme="minorHAnsi" w:cstheme="minorHAnsi"/>
          <w:bCs/>
          <w:szCs w:val="20"/>
        </w:rPr>
        <w:tab/>
      </w:r>
      <w:r w:rsidRPr="002A1134">
        <w:rPr>
          <w:rFonts w:asciiTheme="minorHAnsi" w:hAnsiTheme="minorHAnsi" w:cstheme="minorHAnsi"/>
          <w:bCs/>
          <w:szCs w:val="20"/>
        </w:rPr>
        <w:tab/>
        <w:t>____________________</w:t>
      </w:r>
    </w:p>
    <w:p w14:paraId="383CCC0F" w14:textId="77777777" w:rsidR="00B802BA" w:rsidRPr="002A1134" w:rsidRDefault="00B802BA" w:rsidP="00B802BA">
      <w:pPr>
        <w:rPr>
          <w:rFonts w:asciiTheme="minorHAnsi" w:hAnsiTheme="minorHAnsi" w:cstheme="minorHAnsi"/>
          <w:bCs/>
          <w:szCs w:val="20"/>
        </w:rPr>
      </w:pPr>
      <w:r w:rsidRPr="002A1134">
        <w:rPr>
          <w:rFonts w:asciiTheme="minorHAnsi" w:hAnsiTheme="minorHAnsi" w:cstheme="minorHAnsi"/>
          <w:bCs/>
          <w:szCs w:val="20"/>
        </w:rPr>
        <w:t>Funkcija/položaj potpisnika:</w:t>
      </w:r>
      <w:r w:rsidRPr="002A1134">
        <w:rPr>
          <w:rFonts w:asciiTheme="minorHAnsi" w:hAnsiTheme="minorHAnsi" w:cstheme="minorHAnsi"/>
          <w:bCs/>
          <w:szCs w:val="20"/>
        </w:rPr>
        <w:tab/>
        <w:t>____________________</w:t>
      </w:r>
    </w:p>
    <w:p w14:paraId="0F6D2050" w14:textId="77777777" w:rsidR="00B802BA" w:rsidRPr="002A1134" w:rsidRDefault="00B802BA" w:rsidP="00B802BA">
      <w:pPr>
        <w:rPr>
          <w:rFonts w:asciiTheme="minorHAnsi" w:hAnsiTheme="minorHAnsi" w:cstheme="minorHAnsi"/>
          <w:bCs/>
          <w:szCs w:val="20"/>
        </w:rPr>
      </w:pPr>
      <w:r w:rsidRPr="002A1134">
        <w:rPr>
          <w:rFonts w:asciiTheme="minorHAnsi" w:hAnsiTheme="minorHAnsi" w:cstheme="minorHAnsi"/>
          <w:bCs/>
          <w:szCs w:val="20"/>
        </w:rPr>
        <w:t>Mjesto i datum:</w:t>
      </w:r>
      <w:r w:rsidRPr="002A1134">
        <w:rPr>
          <w:rFonts w:asciiTheme="minorHAnsi" w:hAnsiTheme="minorHAnsi" w:cstheme="minorHAnsi"/>
          <w:bCs/>
          <w:szCs w:val="20"/>
        </w:rPr>
        <w:tab/>
      </w:r>
      <w:r w:rsidRPr="002A1134">
        <w:rPr>
          <w:rFonts w:asciiTheme="minorHAnsi" w:hAnsiTheme="minorHAnsi" w:cstheme="minorHAnsi"/>
          <w:bCs/>
          <w:szCs w:val="20"/>
        </w:rPr>
        <w:tab/>
      </w:r>
      <w:r w:rsidRPr="002A1134">
        <w:rPr>
          <w:rFonts w:asciiTheme="minorHAnsi" w:hAnsiTheme="minorHAnsi" w:cstheme="minorHAnsi"/>
          <w:bCs/>
          <w:szCs w:val="20"/>
        </w:rPr>
        <w:tab/>
        <w:t>____________________</w:t>
      </w:r>
    </w:p>
    <w:p w14:paraId="687D4DC4" w14:textId="77777777" w:rsidR="00B802BA" w:rsidRPr="002A1134" w:rsidRDefault="00B802BA" w:rsidP="00B802BA">
      <w:pPr>
        <w:spacing w:after="240"/>
        <w:rPr>
          <w:rFonts w:asciiTheme="minorHAnsi" w:hAnsiTheme="minorHAnsi" w:cstheme="minorHAnsi"/>
          <w:bCs/>
          <w:szCs w:val="20"/>
        </w:rPr>
      </w:pPr>
      <w:r w:rsidRPr="002A1134">
        <w:rPr>
          <w:rFonts w:asciiTheme="minorHAnsi" w:hAnsiTheme="minorHAnsi" w:cstheme="minorHAnsi"/>
          <w:bCs/>
          <w:szCs w:val="20"/>
        </w:rPr>
        <w:t>Pečat institucije:</w:t>
      </w:r>
    </w:p>
    <w:p w14:paraId="4F5BC968" w14:textId="1FE53022" w:rsidR="007C3ECE" w:rsidRPr="00E34FCD" w:rsidRDefault="006724DD">
      <w:pPr>
        <w:pStyle w:val="Naslov1"/>
        <w:jc w:val="both"/>
        <w:rPr>
          <w:rFonts w:asciiTheme="minorHAnsi" w:hAnsiTheme="minorHAnsi" w:cstheme="minorHAnsi"/>
        </w:rPr>
      </w:pPr>
      <w:bookmarkStart w:id="35" w:name="_Toc366658384"/>
      <w:bookmarkStart w:id="36" w:name="_Toc2002192"/>
      <w:r w:rsidRPr="00E34FCD">
        <w:rPr>
          <w:rFonts w:asciiTheme="minorHAnsi" w:hAnsiTheme="minorHAnsi" w:cstheme="minorHAnsi"/>
        </w:rPr>
        <w:t>Ogledni obrasci S</w:t>
      </w:r>
      <w:r w:rsidR="0063233E" w:rsidRPr="00E34FCD">
        <w:rPr>
          <w:rFonts w:asciiTheme="minorHAnsi" w:hAnsiTheme="minorHAnsi" w:cstheme="minorHAnsi"/>
        </w:rPr>
        <w:t xml:space="preserve">porazuma o rješavanju sporova i </w:t>
      </w:r>
      <w:r w:rsidRPr="00E34FCD">
        <w:rPr>
          <w:rFonts w:asciiTheme="minorHAnsi" w:hAnsiTheme="minorHAnsi" w:cstheme="minorHAnsi"/>
        </w:rPr>
        <w:t>Sporazuma o Vijeću za rješavanje sporova</w:t>
      </w:r>
      <w:bookmarkEnd w:id="35"/>
      <w:bookmarkEnd w:id="36"/>
    </w:p>
    <w:p w14:paraId="0F4A779F" w14:textId="77777777" w:rsidR="008570F3" w:rsidRPr="00E34FCD" w:rsidRDefault="008570F3">
      <w:pPr>
        <w:pStyle w:val="Uvuenotijeloteksta"/>
        <w:rPr>
          <w:rFonts w:asciiTheme="minorHAnsi" w:hAnsiTheme="minorHAnsi" w:cstheme="minorHAnsi"/>
          <w:b/>
          <w:sz w:val="24"/>
          <w:szCs w:val="24"/>
        </w:rPr>
      </w:pPr>
      <w:r w:rsidRPr="00E34FCD">
        <w:rPr>
          <w:rFonts w:asciiTheme="minorHAnsi" w:hAnsiTheme="minorHAnsi" w:cstheme="minorHAnsi"/>
          <w:b/>
          <w:sz w:val="24"/>
          <w:szCs w:val="24"/>
        </w:rPr>
        <w:t>OGLEDNI OBRAZAC SPORAZUMA O RJEŠAVANJU SPOROVA</w:t>
      </w:r>
    </w:p>
    <w:p w14:paraId="36DBC443" w14:textId="77777777" w:rsidR="008570F3" w:rsidRPr="00E34FCD" w:rsidRDefault="008570F3">
      <w:pPr>
        <w:jc w:val="right"/>
        <w:rPr>
          <w:rFonts w:asciiTheme="minorHAnsi" w:hAnsiTheme="minorHAnsi" w:cstheme="minorHAnsi"/>
          <w:i/>
        </w:rPr>
      </w:pPr>
      <w:r w:rsidRPr="00E34FCD">
        <w:rPr>
          <w:rFonts w:asciiTheme="minorHAnsi" w:hAnsiTheme="minorHAnsi" w:cstheme="minorHAnsi"/>
          <w:i/>
        </w:rPr>
        <w:t>&lt; za jednočlani VRS &gt;</w:t>
      </w:r>
    </w:p>
    <w:p w14:paraId="28050C58" w14:textId="77777777" w:rsidR="008570F3" w:rsidRPr="00E34FCD" w:rsidRDefault="008570F3">
      <w:pPr>
        <w:rPr>
          <w:rFonts w:asciiTheme="minorHAnsi" w:hAnsiTheme="minorHAnsi" w:cstheme="minorHAnsi"/>
        </w:rPr>
      </w:pPr>
      <w:r w:rsidRPr="00E34FCD">
        <w:rPr>
          <w:rFonts w:asciiTheme="minorHAnsi" w:hAnsiTheme="minorHAnsi" w:cstheme="minorHAnsi"/>
        </w:rPr>
        <w:t>Ime i detalji Ugovora</w:t>
      </w:r>
      <w:r w:rsidRPr="00E34FCD">
        <w:rPr>
          <w:rFonts w:asciiTheme="minorHAnsi" w:hAnsiTheme="minorHAnsi" w:cstheme="minorHAnsi"/>
        </w:rPr>
        <w:tab/>
        <w:t>______________________________________________</w:t>
      </w:r>
    </w:p>
    <w:p w14:paraId="64B742D0" w14:textId="77777777" w:rsidR="008570F3" w:rsidRPr="00E34FCD" w:rsidRDefault="008570F3">
      <w:pPr>
        <w:rPr>
          <w:rFonts w:asciiTheme="minorHAnsi" w:hAnsiTheme="minorHAnsi" w:cstheme="minorHAnsi"/>
        </w:rPr>
      </w:pPr>
      <w:r w:rsidRPr="00E34FCD">
        <w:rPr>
          <w:rFonts w:asciiTheme="minorHAnsi" w:hAnsiTheme="minorHAnsi" w:cstheme="minorHAnsi"/>
        </w:rPr>
        <w:t>Ime i adresa Naručitelja ___________________________________________</w:t>
      </w:r>
    </w:p>
    <w:p w14:paraId="658B2444" w14:textId="6DBD71E4" w:rsidR="008570F3" w:rsidRPr="00E34FCD" w:rsidRDefault="008570F3">
      <w:pPr>
        <w:rPr>
          <w:rFonts w:asciiTheme="minorHAnsi" w:hAnsiTheme="minorHAnsi" w:cstheme="minorHAnsi"/>
        </w:rPr>
      </w:pPr>
      <w:r w:rsidRPr="00E34FCD">
        <w:rPr>
          <w:rFonts w:asciiTheme="minorHAnsi" w:hAnsiTheme="minorHAnsi" w:cstheme="minorHAnsi"/>
        </w:rPr>
        <w:t>Ime i adresa Izvođača ______________________________</w:t>
      </w:r>
      <w:r w:rsidR="00B60124" w:rsidRPr="00E34FCD">
        <w:rPr>
          <w:rFonts w:asciiTheme="minorHAnsi" w:hAnsiTheme="minorHAnsi" w:cstheme="minorHAnsi"/>
        </w:rPr>
        <w:t xml:space="preserve">  </w:t>
      </w:r>
      <w:r w:rsidRPr="00E34FCD">
        <w:rPr>
          <w:rFonts w:asciiTheme="minorHAnsi" w:hAnsiTheme="minorHAnsi" w:cstheme="minorHAnsi"/>
        </w:rPr>
        <w:t>_____________</w:t>
      </w:r>
    </w:p>
    <w:p w14:paraId="25FB2477" w14:textId="77777777" w:rsidR="008570F3" w:rsidRPr="00E34FCD" w:rsidRDefault="008570F3">
      <w:pPr>
        <w:rPr>
          <w:rFonts w:asciiTheme="minorHAnsi" w:hAnsiTheme="minorHAnsi" w:cstheme="minorHAnsi"/>
        </w:rPr>
      </w:pPr>
      <w:r w:rsidRPr="00E34FCD">
        <w:rPr>
          <w:rFonts w:asciiTheme="minorHAnsi" w:hAnsiTheme="minorHAnsi" w:cstheme="minorHAnsi"/>
        </w:rPr>
        <w:t>Ime i adresa Člana _________________________________________________</w:t>
      </w:r>
    </w:p>
    <w:p w14:paraId="2EB2A1F4" w14:textId="77777777" w:rsidR="008570F3" w:rsidRPr="00E34FCD" w:rsidRDefault="008570F3">
      <w:pPr>
        <w:rPr>
          <w:rFonts w:asciiTheme="minorHAnsi" w:hAnsiTheme="minorHAnsi" w:cstheme="minorHAnsi"/>
        </w:rPr>
      </w:pPr>
      <w:r w:rsidRPr="00E34FCD">
        <w:rPr>
          <w:rFonts w:asciiTheme="minorHAnsi" w:hAnsiTheme="minorHAnsi" w:cstheme="minorHAnsi"/>
          <w:b/>
        </w:rPr>
        <w:t xml:space="preserve">Budući da </w:t>
      </w:r>
      <w:r w:rsidRPr="00E34FCD">
        <w:rPr>
          <w:rFonts w:asciiTheme="minorHAnsi" w:hAnsiTheme="minorHAnsi" w:cstheme="minorHAnsi"/>
        </w:rPr>
        <w:t>su Naručitelj i Izvođač sklopili Ugovor i žele zajedno imenovati Člana koji bi djelovao kao jedini presuditelj koji se također naziva „VRS“.</w:t>
      </w:r>
    </w:p>
    <w:p w14:paraId="15FBD460" w14:textId="77777777" w:rsidR="008570F3" w:rsidRPr="00E34FCD" w:rsidRDefault="008570F3">
      <w:pPr>
        <w:rPr>
          <w:rFonts w:asciiTheme="minorHAnsi" w:hAnsiTheme="minorHAnsi" w:cstheme="minorHAnsi"/>
        </w:rPr>
      </w:pPr>
      <w:r w:rsidRPr="00E34FCD">
        <w:rPr>
          <w:rFonts w:asciiTheme="minorHAnsi" w:hAnsiTheme="minorHAnsi" w:cstheme="minorHAnsi"/>
          <w:b/>
        </w:rPr>
        <w:t xml:space="preserve">Naručitelj, Izvođač i Član zajedno usuglašavaju </w:t>
      </w:r>
      <w:r w:rsidRPr="00E34FCD">
        <w:rPr>
          <w:rFonts w:asciiTheme="minorHAnsi" w:hAnsiTheme="minorHAnsi" w:cstheme="minorHAnsi"/>
        </w:rPr>
        <w:t>sljedeće:</w:t>
      </w:r>
    </w:p>
    <w:p w14:paraId="790F2C55" w14:textId="77777777" w:rsidR="008570F3" w:rsidRPr="008E1981" w:rsidRDefault="008570F3">
      <w:pPr>
        <w:ind w:left="720" w:hanging="720"/>
        <w:rPr>
          <w:rFonts w:asciiTheme="minorHAnsi" w:hAnsiTheme="minorHAnsi" w:cstheme="minorHAnsi"/>
        </w:rPr>
      </w:pPr>
      <w:r w:rsidRPr="00E34FCD">
        <w:rPr>
          <w:rFonts w:asciiTheme="minorHAnsi" w:hAnsiTheme="minorHAnsi" w:cstheme="minorHAnsi"/>
        </w:rPr>
        <w:t>1.</w:t>
      </w:r>
      <w:r w:rsidRPr="00E34FCD">
        <w:rPr>
          <w:rFonts w:asciiTheme="minorHAnsi" w:hAnsiTheme="minorHAnsi" w:cstheme="minorHAnsi"/>
        </w:rPr>
        <w:tab/>
      </w:r>
      <w:r w:rsidRPr="008E1981">
        <w:rPr>
          <w:rFonts w:asciiTheme="minorHAnsi" w:hAnsiTheme="minorHAnsi" w:cstheme="minorHAnsi"/>
        </w:rPr>
        <w:t>Uvjeti ovog Sporazuma o rješavanju sporova obuhvaćaju «Opće uvjete Sporazuma o rješavanju sporova» koji su priloženi Općim uvjetima «Uvjeta Ugovora o postrojenju i projektiranju - građenju»</w:t>
      </w:r>
      <w:r w:rsidR="00E267FB" w:rsidRPr="008E1981">
        <w:rPr>
          <w:rFonts w:asciiTheme="minorHAnsi" w:hAnsiTheme="minorHAnsi" w:cstheme="minorHAnsi"/>
        </w:rPr>
        <w:t xml:space="preserve"> </w:t>
      </w:r>
      <w:r w:rsidRPr="008E1981">
        <w:rPr>
          <w:rFonts w:asciiTheme="minorHAnsi" w:hAnsiTheme="minorHAnsi" w:cstheme="minorHAnsi"/>
        </w:rPr>
        <w:t xml:space="preserve">Prvo izdanje 1999. izdano od strane </w:t>
      </w:r>
      <w:r w:rsidRPr="008E1981">
        <w:rPr>
          <w:rFonts w:asciiTheme="minorHAnsi" w:hAnsiTheme="minorHAnsi" w:cstheme="minorHAnsi"/>
          <w:i/>
        </w:rPr>
        <w:t>Fédération Internationale des Ingénieurs-Conseils</w:t>
      </w:r>
      <w:r w:rsidRPr="008E1981">
        <w:rPr>
          <w:rFonts w:asciiTheme="minorHAnsi" w:hAnsiTheme="minorHAnsi" w:cstheme="minorHAnsi"/>
        </w:rPr>
        <w:t xml:space="preserve"> (FIDIC), i sljedećih odredaba. U tim odredbama, koje uključuju izmjene i dodatke Općim uvjetima Sporazuma o rješavanju sporova, riječi i izrazi imaju isto značenje kao što im je dodijeljeno u Općim uvjetima Sporazuma o rješavanju sporova.</w:t>
      </w:r>
    </w:p>
    <w:p w14:paraId="5C2B07B2" w14:textId="77777777" w:rsidR="003D6D6A" w:rsidRPr="008E1981" w:rsidRDefault="008570F3" w:rsidP="003D6D6A">
      <w:pPr>
        <w:ind w:left="720" w:hanging="720"/>
        <w:rPr>
          <w:rFonts w:asciiTheme="minorHAnsi" w:hAnsiTheme="minorHAnsi" w:cstheme="minorHAnsi"/>
          <w:szCs w:val="20"/>
        </w:rPr>
      </w:pPr>
      <w:r w:rsidRPr="008E1981">
        <w:rPr>
          <w:rFonts w:asciiTheme="minorHAnsi" w:hAnsiTheme="minorHAnsi" w:cstheme="minorHAnsi"/>
        </w:rPr>
        <w:t>2.</w:t>
      </w:r>
      <w:r w:rsidRPr="008E1981">
        <w:rPr>
          <w:rFonts w:asciiTheme="minorHAnsi" w:hAnsiTheme="minorHAnsi" w:cstheme="minorHAnsi"/>
        </w:rPr>
        <w:tab/>
      </w:r>
      <w:bookmarkEnd w:id="2"/>
      <w:bookmarkEnd w:id="3"/>
      <w:bookmarkEnd w:id="4"/>
      <w:r w:rsidR="003D6D6A" w:rsidRPr="008E1981">
        <w:rPr>
          <w:rFonts w:asciiTheme="minorHAnsi" w:hAnsiTheme="minorHAnsi" w:cstheme="minorHAnsi"/>
          <w:szCs w:val="20"/>
        </w:rPr>
        <w:t>Izmjene i dopune Općih uvjeta  Sporazuma o rješavanju sporova su sljedeće:</w:t>
      </w:r>
      <w:r w:rsidR="003D6D6A" w:rsidRPr="008E1981" w:rsidDel="00C73B6C">
        <w:rPr>
          <w:rFonts w:asciiTheme="minorHAnsi" w:hAnsiTheme="minorHAnsi" w:cstheme="minorHAnsi"/>
          <w:szCs w:val="20"/>
        </w:rPr>
        <w:t xml:space="preserve"> </w:t>
      </w:r>
    </w:p>
    <w:p w14:paraId="79D31ED6" w14:textId="77777777" w:rsidR="003D6D6A" w:rsidRPr="008E1981" w:rsidRDefault="003D6D6A" w:rsidP="003D6D6A">
      <w:pPr>
        <w:ind w:left="720" w:hanging="720"/>
        <w:rPr>
          <w:rFonts w:asciiTheme="minorHAnsi" w:hAnsiTheme="minorHAnsi" w:cstheme="minorHAnsi"/>
          <w:szCs w:val="20"/>
          <w:u w:val="single"/>
        </w:rPr>
      </w:pPr>
      <w:r w:rsidRPr="008E1981">
        <w:rPr>
          <w:rFonts w:asciiTheme="minorHAnsi" w:hAnsiTheme="minorHAnsi" w:cstheme="minorHAnsi"/>
          <w:szCs w:val="20"/>
        </w:rPr>
        <w:tab/>
      </w:r>
      <w:r w:rsidRPr="008E1981">
        <w:rPr>
          <w:rFonts w:asciiTheme="minorHAnsi" w:hAnsiTheme="minorHAnsi" w:cstheme="minorHAnsi"/>
          <w:szCs w:val="20"/>
          <w:u w:val="single"/>
        </w:rPr>
        <w:t>Odredba 2. Opće odredbe</w:t>
      </w:r>
    </w:p>
    <w:p w14:paraId="3352FC84" w14:textId="77777777" w:rsidR="003D6D6A" w:rsidRPr="008E1981" w:rsidRDefault="003D6D6A" w:rsidP="003D6D6A">
      <w:pPr>
        <w:ind w:left="720" w:hanging="720"/>
        <w:rPr>
          <w:rFonts w:asciiTheme="minorHAnsi" w:hAnsiTheme="minorHAnsi" w:cstheme="minorHAnsi"/>
          <w:szCs w:val="20"/>
        </w:rPr>
      </w:pPr>
      <w:r w:rsidRPr="008E1981">
        <w:rPr>
          <w:rFonts w:asciiTheme="minorHAnsi" w:hAnsiTheme="minorHAnsi" w:cstheme="minorHAnsi"/>
          <w:szCs w:val="20"/>
        </w:rPr>
        <w:tab/>
        <w:t>Prva dva stavka se brišu i zamjenjuju sljedećim:</w:t>
      </w:r>
    </w:p>
    <w:p w14:paraId="11AE28B3" w14:textId="77777777" w:rsidR="003D6D6A" w:rsidRPr="008E1981" w:rsidRDefault="003D6D6A" w:rsidP="003D6D6A">
      <w:pPr>
        <w:ind w:left="720" w:hanging="720"/>
        <w:rPr>
          <w:rFonts w:asciiTheme="minorHAnsi" w:hAnsiTheme="minorHAnsi" w:cstheme="minorHAnsi"/>
          <w:i/>
          <w:szCs w:val="20"/>
        </w:rPr>
      </w:pPr>
      <w:r w:rsidRPr="008E1981">
        <w:rPr>
          <w:rFonts w:asciiTheme="minorHAnsi" w:hAnsiTheme="minorHAnsi" w:cstheme="minorHAnsi"/>
          <w:szCs w:val="20"/>
        </w:rPr>
        <w:tab/>
        <w:t>„</w:t>
      </w:r>
      <w:r w:rsidRPr="008E1981">
        <w:rPr>
          <w:rFonts w:asciiTheme="minorHAnsi" w:hAnsiTheme="minorHAnsi" w:cstheme="minorHAnsi"/>
          <w:i/>
          <w:szCs w:val="20"/>
        </w:rPr>
        <w:t xml:space="preserve">Sporazum o rješavanju sporova stupa na snagu kada ga potpišu Naručitelj, Izvođač te Član VRS-a. Međutim, VRS neće poduzimati nikakve aktivnosti osim ako, i sve dok se, spor ne uputi na njega u skladu s člankom 20.4 Uvjeta Ugovora. </w:t>
      </w:r>
    </w:p>
    <w:p w14:paraId="615C1F36" w14:textId="77777777" w:rsidR="003D6D6A" w:rsidRPr="008E1981" w:rsidRDefault="003D6D6A" w:rsidP="003D6D6A">
      <w:pPr>
        <w:ind w:left="720"/>
        <w:rPr>
          <w:rFonts w:asciiTheme="minorHAnsi" w:hAnsiTheme="minorHAnsi" w:cstheme="minorHAnsi"/>
          <w:szCs w:val="20"/>
        </w:rPr>
      </w:pPr>
      <w:r w:rsidRPr="008E1981">
        <w:rPr>
          <w:rFonts w:asciiTheme="minorHAnsi" w:hAnsiTheme="minorHAnsi" w:cstheme="minorHAnsi"/>
          <w:i/>
          <w:szCs w:val="20"/>
        </w:rPr>
        <w:t>Članci od 1. do 4.  Aneksa Procesnih pravila koja su priložena Općim uvjetima „Uvjeta Ugovora za građenje za građevinske i inženjerske radove po projektima naručitelja“, (prvo izdanje iz 1999., koje je objavila Fédération Internationale des Ingénieurs-Conseils (FIDIC)) vrijede na odgovarajući način kako ne bi bilo nikakvih posjeta gradilištu niti ikakvih drugih aktivnosti izvan sporova koji su upućeni VRS-u prema članku 20.4 Uvjeta Ugovora.</w:t>
      </w:r>
      <w:r w:rsidRPr="008E1981">
        <w:rPr>
          <w:rFonts w:asciiTheme="minorHAnsi" w:hAnsiTheme="minorHAnsi" w:cstheme="minorHAnsi"/>
          <w:szCs w:val="20"/>
        </w:rPr>
        <w:t>”</w:t>
      </w:r>
    </w:p>
    <w:p w14:paraId="26263FB3" w14:textId="77777777" w:rsidR="003D6D6A" w:rsidRPr="008E1981" w:rsidRDefault="003D6D6A" w:rsidP="003D6D6A">
      <w:pPr>
        <w:ind w:left="720"/>
        <w:rPr>
          <w:rFonts w:asciiTheme="minorHAnsi" w:hAnsiTheme="minorHAnsi" w:cstheme="minorHAnsi"/>
          <w:szCs w:val="20"/>
          <w:u w:val="single"/>
        </w:rPr>
      </w:pPr>
      <w:r w:rsidRPr="008E1981">
        <w:rPr>
          <w:rFonts w:asciiTheme="minorHAnsi" w:hAnsiTheme="minorHAnsi" w:cstheme="minorHAnsi"/>
          <w:szCs w:val="20"/>
          <w:u w:val="single"/>
        </w:rPr>
        <w:t>Odredba 6. Plaćanje</w:t>
      </w:r>
    </w:p>
    <w:p w14:paraId="24666AC7" w14:textId="77777777" w:rsidR="003D6D6A" w:rsidRPr="008E1981" w:rsidRDefault="003D6D6A" w:rsidP="003D6D6A">
      <w:pPr>
        <w:ind w:left="720"/>
        <w:rPr>
          <w:rFonts w:asciiTheme="minorHAnsi" w:hAnsiTheme="minorHAnsi" w:cstheme="minorHAnsi"/>
          <w:szCs w:val="20"/>
        </w:rPr>
      </w:pPr>
      <w:r w:rsidRPr="008E1981">
        <w:rPr>
          <w:rFonts w:asciiTheme="minorHAnsi" w:hAnsiTheme="minorHAnsi" w:cstheme="minorHAnsi"/>
          <w:szCs w:val="20"/>
        </w:rPr>
        <w:t>Prva tri stavka se brišu i zamjenjuju sljedećim:</w:t>
      </w:r>
    </w:p>
    <w:p w14:paraId="081B2957" w14:textId="77777777" w:rsidR="003D6D6A" w:rsidRPr="008E1981" w:rsidRDefault="003D6D6A" w:rsidP="003D6D6A">
      <w:pPr>
        <w:ind w:left="720"/>
        <w:rPr>
          <w:rFonts w:asciiTheme="minorHAnsi" w:hAnsiTheme="minorHAnsi" w:cstheme="minorHAnsi"/>
          <w:i/>
          <w:szCs w:val="20"/>
        </w:rPr>
      </w:pPr>
      <w:r w:rsidRPr="008E1981">
        <w:rPr>
          <w:rFonts w:asciiTheme="minorHAnsi" w:hAnsiTheme="minorHAnsi" w:cstheme="minorHAnsi"/>
          <w:szCs w:val="20"/>
        </w:rPr>
        <w:t>„</w:t>
      </w:r>
      <w:r w:rsidRPr="008E1981">
        <w:rPr>
          <w:rFonts w:asciiTheme="minorHAnsi" w:hAnsiTheme="minorHAnsi" w:cstheme="minorHAnsi"/>
          <w:i/>
          <w:szCs w:val="20"/>
        </w:rPr>
        <w:t>Članu će biti plaćeni:</w:t>
      </w:r>
    </w:p>
    <w:p w14:paraId="150DA84E" w14:textId="77777777" w:rsidR="003D6D6A" w:rsidRPr="008E1981" w:rsidRDefault="003D6D6A" w:rsidP="0063614D">
      <w:pPr>
        <w:pStyle w:val="Odlomakpopisa"/>
        <w:numPr>
          <w:ilvl w:val="0"/>
          <w:numId w:val="57"/>
        </w:numPr>
        <w:tabs>
          <w:tab w:val="num" w:pos="360"/>
        </w:tabs>
        <w:rPr>
          <w:rFonts w:asciiTheme="minorHAnsi" w:hAnsiTheme="minorHAnsi" w:cstheme="minorHAnsi"/>
          <w:i/>
          <w:szCs w:val="20"/>
        </w:rPr>
      </w:pPr>
      <w:r w:rsidRPr="008E1981">
        <w:rPr>
          <w:rFonts w:asciiTheme="minorHAnsi" w:hAnsiTheme="minorHAnsi" w:cstheme="minorHAnsi"/>
          <w:i/>
          <w:szCs w:val="20"/>
        </w:rPr>
        <w:t>Dnevna naknada, koja će se smatrati cjelovitom uplatom za:</w:t>
      </w:r>
    </w:p>
    <w:p w14:paraId="47FE6691" w14:textId="77777777" w:rsidR="003D6D6A" w:rsidRPr="008E1981" w:rsidRDefault="003D6D6A" w:rsidP="003D6D6A">
      <w:pPr>
        <w:ind w:left="1800"/>
        <w:rPr>
          <w:rFonts w:asciiTheme="minorHAnsi" w:hAnsiTheme="minorHAnsi" w:cstheme="minorHAnsi"/>
          <w:i/>
          <w:szCs w:val="20"/>
        </w:rPr>
      </w:pPr>
      <w:r w:rsidRPr="008E1981">
        <w:rPr>
          <w:rFonts w:asciiTheme="minorHAnsi" w:hAnsiTheme="minorHAnsi" w:cstheme="minorHAnsi"/>
          <w:i/>
          <w:szCs w:val="20"/>
        </w:rPr>
        <w:t>(i)</w:t>
      </w:r>
      <w:r w:rsidRPr="008E1981">
        <w:rPr>
          <w:rFonts w:asciiTheme="minorHAnsi" w:hAnsiTheme="minorHAnsi" w:cstheme="minorHAnsi"/>
          <w:i/>
          <w:szCs w:val="20"/>
        </w:rPr>
        <w:tab/>
        <w:t xml:space="preserve">Svaki dan ili dio dana do maksimalno dvodnevnog putovanja u svakom smjeru za putovanje između doma Člana te gradilišta, ili neke druge lokacije sastanka; </w:t>
      </w:r>
    </w:p>
    <w:p w14:paraId="05B1A54B" w14:textId="77777777" w:rsidR="003D6D6A" w:rsidRPr="008E1981" w:rsidRDefault="003D6D6A" w:rsidP="003D6D6A">
      <w:pPr>
        <w:ind w:left="1800"/>
        <w:rPr>
          <w:rFonts w:asciiTheme="minorHAnsi" w:hAnsiTheme="minorHAnsi" w:cstheme="minorHAnsi"/>
          <w:i/>
          <w:szCs w:val="20"/>
        </w:rPr>
      </w:pPr>
      <w:r w:rsidRPr="008E1981">
        <w:rPr>
          <w:rFonts w:asciiTheme="minorHAnsi" w:hAnsiTheme="minorHAnsi" w:cstheme="minorHAnsi"/>
          <w:i/>
          <w:szCs w:val="20"/>
        </w:rPr>
        <w:t>(ii)</w:t>
      </w:r>
      <w:r w:rsidRPr="008E1981">
        <w:rPr>
          <w:rFonts w:asciiTheme="minorHAnsi" w:hAnsiTheme="minorHAnsi" w:cstheme="minorHAnsi"/>
          <w:i/>
          <w:szCs w:val="20"/>
        </w:rPr>
        <w:tab/>
        <w:t>Svaki radni dan proveden u posjeti terenu, saslušanjima ili pripremi odluka; i</w:t>
      </w:r>
    </w:p>
    <w:p w14:paraId="0B1ECED8" w14:textId="77777777" w:rsidR="003D6D6A" w:rsidRPr="008E1981" w:rsidRDefault="003D6D6A" w:rsidP="003D6D6A">
      <w:pPr>
        <w:ind w:left="1800"/>
        <w:rPr>
          <w:rFonts w:asciiTheme="minorHAnsi" w:hAnsiTheme="minorHAnsi" w:cstheme="minorHAnsi"/>
          <w:i/>
          <w:szCs w:val="20"/>
        </w:rPr>
      </w:pPr>
      <w:r w:rsidRPr="008E1981">
        <w:rPr>
          <w:rFonts w:asciiTheme="minorHAnsi" w:hAnsiTheme="minorHAnsi" w:cstheme="minorHAnsi"/>
          <w:i/>
          <w:szCs w:val="20"/>
        </w:rPr>
        <w:t>(iii)</w:t>
      </w:r>
      <w:r w:rsidRPr="008E1981">
        <w:rPr>
          <w:rFonts w:asciiTheme="minorHAnsi" w:hAnsiTheme="minorHAnsi" w:cstheme="minorHAnsi"/>
          <w:i/>
          <w:szCs w:val="20"/>
        </w:rPr>
        <w:tab/>
        <w:t>Svaki dan proveden čitajući podneske u vezi s pripremom za saslušanje.</w:t>
      </w:r>
    </w:p>
    <w:p w14:paraId="37F1E878" w14:textId="77777777" w:rsidR="003D6D6A" w:rsidRPr="008E1981" w:rsidRDefault="003D6D6A" w:rsidP="003D6D6A">
      <w:pPr>
        <w:ind w:left="1800" w:hanging="360"/>
        <w:rPr>
          <w:rFonts w:asciiTheme="minorHAnsi" w:hAnsiTheme="minorHAnsi" w:cstheme="minorHAnsi"/>
          <w:i/>
          <w:szCs w:val="20"/>
        </w:rPr>
      </w:pPr>
      <w:r w:rsidRPr="008E1981">
        <w:rPr>
          <w:rFonts w:asciiTheme="minorHAnsi" w:hAnsiTheme="minorHAnsi" w:cstheme="minorHAnsi"/>
          <w:i/>
          <w:szCs w:val="20"/>
        </w:rPr>
        <w:t>(b)</w:t>
      </w:r>
      <w:r w:rsidRPr="008E1981">
        <w:rPr>
          <w:rFonts w:asciiTheme="minorHAnsi" w:hAnsiTheme="minorHAnsi" w:cstheme="minorHAnsi"/>
          <w:i/>
          <w:szCs w:val="20"/>
        </w:rPr>
        <w:tab/>
        <w:t>Svi razumni troškovi koji nastanu u vezi s dužnostima Člana, uključujući trošak putovanja, hotela i troškove dnevnice: za sve stavke koja prelazi 5%  dnevne naknade iz podtočke (a) ove odredbe potrebno je priložiti račun;</w:t>
      </w:r>
    </w:p>
    <w:p w14:paraId="56701FAE" w14:textId="77777777" w:rsidR="003D6D6A" w:rsidRPr="008E1981" w:rsidRDefault="003D6D6A" w:rsidP="003D6D6A">
      <w:pPr>
        <w:ind w:left="720" w:firstLine="720"/>
        <w:rPr>
          <w:rFonts w:asciiTheme="minorHAnsi" w:hAnsiTheme="minorHAnsi" w:cstheme="minorHAnsi"/>
          <w:i/>
          <w:szCs w:val="20"/>
        </w:rPr>
      </w:pPr>
      <w:r w:rsidRPr="008E1981">
        <w:rPr>
          <w:rFonts w:asciiTheme="minorHAnsi" w:hAnsiTheme="minorHAnsi" w:cstheme="minorHAnsi"/>
          <w:i/>
          <w:szCs w:val="20"/>
        </w:rPr>
        <w:t>(c)    Svi porezi i doprinosi u Zemlji koji se plaćaju na isplate Članu.</w:t>
      </w:r>
    </w:p>
    <w:p w14:paraId="267C391E" w14:textId="77777777" w:rsidR="003D6D6A" w:rsidRPr="008E1981" w:rsidRDefault="003D6D6A" w:rsidP="003D6D6A">
      <w:pPr>
        <w:ind w:left="720"/>
        <w:rPr>
          <w:rFonts w:asciiTheme="minorHAnsi" w:hAnsiTheme="minorHAnsi" w:cstheme="minorHAnsi"/>
          <w:szCs w:val="20"/>
        </w:rPr>
      </w:pPr>
      <w:r w:rsidRPr="008E1981">
        <w:rPr>
          <w:rFonts w:asciiTheme="minorHAnsi" w:hAnsiTheme="minorHAnsi" w:cstheme="minorHAnsi"/>
          <w:i/>
          <w:szCs w:val="20"/>
        </w:rPr>
        <w:t>Računi za troškove te za dnevne naknade predaju se nakon donošenja Odluke VRS-a, sukladno čl. 20.4 Ugovora. Svi računi popraćeni su kratkim opisom aktivnosti koje se provode tijekom relevantnog razdoblja te će biti upućeni Izvođaču.</w:t>
      </w:r>
      <w:r w:rsidRPr="008E1981">
        <w:rPr>
          <w:rFonts w:asciiTheme="minorHAnsi" w:hAnsiTheme="minorHAnsi" w:cstheme="minorHAnsi"/>
          <w:szCs w:val="20"/>
        </w:rPr>
        <w:t>“</w:t>
      </w:r>
    </w:p>
    <w:p w14:paraId="06A804C0" w14:textId="77777777" w:rsidR="003D6D6A" w:rsidRPr="008E1981" w:rsidRDefault="003D6D6A" w:rsidP="003D6D6A">
      <w:pPr>
        <w:ind w:left="720"/>
        <w:rPr>
          <w:rFonts w:asciiTheme="minorHAnsi" w:hAnsiTheme="minorHAnsi" w:cstheme="minorHAnsi"/>
          <w:szCs w:val="20"/>
        </w:rPr>
      </w:pPr>
      <w:r w:rsidRPr="008E1981">
        <w:rPr>
          <w:rFonts w:asciiTheme="minorHAnsi" w:hAnsiTheme="minorHAnsi" w:cstheme="minorHAnsi"/>
          <w:szCs w:val="20"/>
        </w:rPr>
        <w:t xml:space="preserve">(posljednja tri stavka, koja počinju s „ </w:t>
      </w:r>
      <w:r w:rsidRPr="008E1981">
        <w:rPr>
          <w:rFonts w:asciiTheme="minorHAnsi" w:hAnsiTheme="minorHAnsi" w:cstheme="minorHAnsi"/>
          <w:i/>
          <w:szCs w:val="20"/>
        </w:rPr>
        <w:t>Izvođač će platiti…</w:t>
      </w:r>
      <w:r w:rsidRPr="008E1981">
        <w:rPr>
          <w:rFonts w:asciiTheme="minorHAnsi" w:hAnsiTheme="minorHAnsi" w:cstheme="minorHAnsi"/>
          <w:szCs w:val="20"/>
        </w:rPr>
        <w:t>” ostaju neizmijenjena).</w:t>
      </w:r>
    </w:p>
    <w:p w14:paraId="76CAECD9" w14:textId="77777777" w:rsidR="003D6D6A" w:rsidRPr="008E1981" w:rsidRDefault="003D6D6A" w:rsidP="003D6D6A">
      <w:pPr>
        <w:ind w:left="720" w:hanging="720"/>
        <w:rPr>
          <w:rFonts w:asciiTheme="minorHAnsi" w:hAnsiTheme="minorHAnsi" w:cstheme="minorHAnsi"/>
          <w:szCs w:val="20"/>
        </w:rPr>
      </w:pPr>
      <w:r w:rsidRPr="008E1981" w:rsidDel="00C73B6C">
        <w:rPr>
          <w:rFonts w:asciiTheme="minorHAnsi" w:hAnsiTheme="minorHAnsi" w:cstheme="minorHAnsi"/>
          <w:szCs w:val="20"/>
        </w:rPr>
        <w:t xml:space="preserve"> </w:t>
      </w:r>
      <w:r w:rsidRPr="008E1981">
        <w:rPr>
          <w:rFonts w:asciiTheme="minorHAnsi" w:hAnsiTheme="minorHAnsi" w:cstheme="minorHAnsi"/>
          <w:szCs w:val="20"/>
        </w:rPr>
        <w:t>3.</w:t>
      </w:r>
      <w:r w:rsidRPr="008E1981">
        <w:rPr>
          <w:rFonts w:asciiTheme="minorHAnsi" w:hAnsiTheme="minorHAnsi" w:cstheme="minorHAnsi"/>
          <w:szCs w:val="20"/>
        </w:rPr>
        <w:tab/>
        <w:t>U skladu s Člankom 6. Općih uvjeta Sporazuma o rješavanju sporova, Članu će biti plaćena naknada od __________ kuna po danu.</w:t>
      </w:r>
    </w:p>
    <w:p w14:paraId="61ED3C63" w14:textId="77777777" w:rsidR="003D6D6A" w:rsidRPr="008E1981" w:rsidRDefault="003D6D6A" w:rsidP="003D6D6A">
      <w:pPr>
        <w:ind w:left="720" w:hanging="720"/>
        <w:rPr>
          <w:rFonts w:asciiTheme="minorHAnsi" w:hAnsiTheme="minorHAnsi" w:cstheme="minorHAnsi"/>
          <w:szCs w:val="20"/>
        </w:rPr>
      </w:pPr>
      <w:r w:rsidRPr="008E1981">
        <w:rPr>
          <w:rFonts w:asciiTheme="minorHAnsi" w:hAnsiTheme="minorHAnsi" w:cstheme="minorHAnsi"/>
          <w:szCs w:val="20"/>
        </w:rPr>
        <w:t>4.</w:t>
      </w:r>
      <w:r w:rsidRPr="008E1981">
        <w:rPr>
          <w:rFonts w:asciiTheme="minorHAnsi" w:hAnsiTheme="minorHAnsi" w:cstheme="minorHAnsi"/>
          <w:szCs w:val="20"/>
        </w:rPr>
        <w:tab/>
        <w:t>S obzirom na ove naknade i ostala plaćanja koja će izvršiti Naručitelj i Izvođač u skladu s Člankom 6. Općih uvjeta Sporazuma o rješavanju sporova, Član se obvezuje djelovati kao VRS (kao presuditelj) u skladu sa Sporazumom o rješavanju sporova.</w:t>
      </w:r>
    </w:p>
    <w:p w14:paraId="65329008" w14:textId="77777777" w:rsidR="003D6D6A" w:rsidRPr="008E1981" w:rsidRDefault="003D6D6A" w:rsidP="003D6D6A">
      <w:pPr>
        <w:ind w:left="720" w:hanging="720"/>
        <w:rPr>
          <w:rFonts w:asciiTheme="minorHAnsi" w:hAnsiTheme="minorHAnsi" w:cstheme="minorHAnsi"/>
          <w:szCs w:val="20"/>
        </w:rPr>
      </w:pPr>
      <w:r w:rsidRPr="008E1981">
        <w:rPr>
          <w:rFonts w:asciiTheme="minorHAnsi" w:hAnsiTheme="minorHAnsi" w:cstheme="minorHAnsi"/>
          <w:szCs w:val="20"/>
        </w:rPr>
        <w:t>5.</w:t>
      </w:r>
      <w:r w:rsidRPr="008E1981">
        <w:rPr>
          <w:rFonts w:asciiTheme="minorHAnsi" w:hAnsiTheme="minorHAnsi" w:cstheme="minorHAnsi"/>
          <w:szCs w:val="20"/>
        </w:rPr>
        <w:tab/>
        <w:t>Naručitelj i Izvođač solidarno se obvezuju platiti Člana s obzirom na izvršenje tih usluga, u skladu s Člankom 6. Općih uvjeta Sporazuma o rješavanju sporova.</w:t>
      </w:r>
    </w:p>
    <w:p w14:paraId="6E292D5E" w14:textId="1BC3E1B3" w:rsidR="003D6D6A" w:rsidRPr="008E1981" w:rsidRDefault="003D6D6A" w:rsidP="00EB7BC6">
      <w:pPr>
        <w:ind w:left="720" w:hanging="720"/>
        <w:rPr>
          <w:rFonts w:asciiTheme="minorHAnsi" w:hAnsiTheme="minorHAnsi" w:cstheme="minorHAnsi"/>
          <w:szCs w:val="20"/>
        </w:rPr>
      </w:pPr>
      <w:r w:rsidRPr="008E1981">
        <w:rPr>
          <w:rFonts w:asciiTheme="minorHAnsi" w:hAnsiTheme="minorHAnsi" w:cstheme="minorHAnsi"/>
          <w:szCs w:val="20"/>
        </w:rPr>
        <w:t>6.</w:t>
      </w:r>
      <w:r w:rsidRPr="008E1981">
        <w:rPr>
          <w:rFonts w:asciiTheme="minorHAnsi" w:hAnsiTheme="minorHAnsi" w:cstheme="minorHAnsi"/>
          <w:szCs w:val="20"/>
        </w:rPr>
        <w:tab/>
        <w:t>Sporazum o rješavanju sporova podliježe mjerodavnom pravu Republike Hrvatske.</w:t>
      </w:r>
    </w:p>
    <w:p w14:paraId="3CBE6982" w14:textId="77777777" w:rsidR="003D6D6A" w:rsidRPr="008E1981" w:rsidRDefault="003D6D6A" w:rsidP="003D6D6A">
      <w:pPr>
        <w:rPr>
          <w:rFonts w:asciiTheme="minorHAnsi" w:hAnsiTheme="minorHAnsi" w:cstheme="minorHAnsi"/>
          <w:szCs w:val="20"/>
        </w:rPr>
      </w:pPr>
    </w:p>
    <w:tbl>
      <w:tblPr>
        <w:tblW w:w="5000" w:type="pct"/>
        <w:tblLook w:val="00A0" w:firstRow="1" w:lastRow="0" w:firstColumn="1" w:lastColumn="0" w:noHBand="0" w:noVBand="0"/>
      </w:tblPr>
      <w:tblGrid>
        <w:gridCol w:w="1184"/>
        <w:gridCol w:w="1800"/>
        <w:gridCol w:w="1185"/>
        <w:gridCol w:w="2001"/>
        <w:gridCol w:w="1185"/>
        <w:gridCol w:w="1716"/>
      </w:tblGrid>
      <w:tr w:rsidR="003D6D6A" w:rsidRPr="008E1981" w14:paraId="5D251E98" w14:textId="77777777" w:rsidTr="00B426D6">
        <w:tc>
          <w:tcPr>
            <w:tcW w:w="1645" w:type="pct"/>
            <w:gridSpan w:val="2"/>
          </w:tcPr>
          <w:p w14:paraId="6FE26B87"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 xml:space="preserve">U ime i za račun Naručitelja </w:t>
            </w:r>
          </w:p>
        </w:tc>
        <w:tc>
          <w:tcPr>
            <w:tcW w:w="1756" w:type="pct"/>
            <w:gridSpan w:val="2"/>
          </w:tcPr>
          <w:p w14:paraId="5C4408EF"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 xml:space="preserve">U ime i za račun Izvođača </w:t>
            </w:r>
          </w:p>
        </w:tc>
        <w:tc>
          <w:tcPr>
            <w:tcW w:w="1599" w:type="pct"/>
            <w:gridSpan w:val="2"/>
          </w:tcPr>
          <w:p w14:paraId="3917B26F"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 xml:space="preserve">Član </w:t>
            </w:r>
          </w:p>
        </w:tc>
      </w:tr>
      <w:tr w:rsidR="003D6D6A" w:rsidRPr="008E1981" w14:paraId="26940B9F" w14:textId="77777777" w:rsidTr="00B426D6">
        <w:tc>
          <w:tcPr>
            <w:tcW w:w="1645" w:type="pct"/>
            <w:gridSpan w:val="2"/>
          </w:tcPr>
          <w:p w14:paraId="741397FD"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Potpis:</w:t>
            </w:r>
          </w:p>
          <w:p w14:paraId="2EBABEE5" w14:textId="77777777" w:rsidR="003D6D6A" w:rsidRPr="008E1981" w:rsidRDefault="003D6D6A" w:rsidP="00B426D6">
            <w:pPr>
              <w:rPr>
                <w:rFonts w:asciiTheme="minorHAnsi" w:hAnsiTheme="minorHAnsi" w:cstheme="minorHAnsi"/>
                <w:szCs w:val="20"/>
              </w:rPr>
            </w:pPr>
          </w:p>
        </w:tc>
        <w:tc>
          <w:tcPr>
            <w:tcW w:w="1756" w:type="pct"/>
            <w:gridSpan w:val="2"/>
          </w:tcPr>
          <w:p w14:paraId="4D3A25F1"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Potpis:</w:t>
            </w:r>
          </w:p>
          <w:p w14:paraId="4ACE64B8" w14:textId="77777777" w:rsidR="003D6D6A" w:rsidRPr="008E1981" w:rsidRDefault="003D6D6A" w:rsidP="00B426D6">
            <w:pPr>
              <w:rPr>
                <w:rFonts w:asciiTheme="minorHAnsi" w:hAnsiTheme="minorHAnsi" w:cstheme="minorHAnsi"/>
                <w:szCs w:val="20"/>
              </w:rPr>
            </w:pPr>
          </w:p>
        </w:tc>
        <w:tc>
          <w:tcPr>
            <w:tcW w:w="1599" w:type="pct"/>
            <w:gridSpan w:val="2"/>
          </w:tcPr>
          <w:p w14:paraId="6AFABC56"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Potpis:</w:t>
            </w:r>
          </w:p>
          <w:p w14:paraId="301812C0" w14:textId="77777777" w:rsidR="003D6D6A" w:rsidRPr="008E1981" w:rsidRDefault="003D6D6A" w:rsidP="00B426D6">
            <w:pPr>
              <w:rPr>
                <w:rFonts w:asciiTheme="minorHAnsi" w:hAnsiTheme="minorHAnsi" w:cstheme="minorHAnsi"/>
                <w:szCs w:val="20"/>
              </w:rPr>
            </w:pPr>
          </w:p>
        </w:tc>
      </w:tr>
      <w:tr w:rsidR="003D6D6A" w:rsidRPr="008E1981" w14:paraId="6EEEFE8C" w14:textId="77777777" w:rsidTr="00B426D6">
        <w:tc>
          <w:tcPr>
            <w:tcW w:w="1645" w:type="pct"/>
            <w:gridSpan w:val="2"/>
          </w:tcPr>
          <w:p w14:paraId="188E8B43"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Ime i prezime:</w:t>
            </w:r>
          </w:p>
          <w:p w14:paraId="2F813B2B" w14:textId="77777777" w:rsidR="003D6D6A" w:rsidRPr="008E1981" w:rsidRDefault="003D6D6A" w:rsidP="00B426D6">
            <w:pPr>
              <w:rPr>
                <w:rFonts w:asciiTheme="minorHAnsi" w:hAnsiTheme="minorHAnsi" w:cstheme="minorHAnsi"/>
                <w:szCs w:val="20"/>
              </w:rPr>
            </w:pPr>
          </w:p>
        </w:tc>
        <w:tc>
          <w:tcPr>
            <w:tcW w:w="1756" w:type="pct"/>
            <w:gridSpan w:val="2"/>
          </w:tcPr>
          <w:p w14:paraId="0BC7B272"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Ime i prezime:</w:t>
            </w:r>
          </w:p>
          <w:p w14:paraId="07158061" w14:textId="77777777" w:rsidR="003D6D6A" w:rsidRPr="008E1981" w:rsidRDefault="003D6D6A" w:rsidP="00B426D6">
            <w:pPr>
              <w:rPr>
                <w:rFonts w:asciiTheme="minorHAnsi" w:hAnsiTheme="minorHAnsi" w:cstheme="minorHAnsi"/>
                <w:szCs w:val="20"/>
              </w:rPr>
            </w:pPr>
          </w:p>
        </w:tc>
        <w:tc>
          <w:tcPr>
            <w:tcW w:w="1599" w:type="pct"/>
            <w:gridSpan w:val="2"/>
          </w:tcPr>
          <w:p w14:paraId="5EEACF38" w14:textId="77777777" w:rsidR="003D6D6A" w:rsidRPr="008E1981" w:rsidRDefault="003D6D6A" w:rsidP="00B426D6">
            <w:pPr>
              <w:rPr>
                <w:rFonts w:asciiTheme="minorHAnsi" w:hAnsiTheme="minorHAnsi" w:cstheme="minorHAnsi"/>
                <w:szCs w:val="20"/>
              </w:rPr>
            </w:pPr>
            <w:r w:rsidRPr="008E1981">
              <w:rPr>
                <w:rFonts w:asciiTheme="minorHAnsi" w:hAnsiTheme="minorHAnsi" w:cstheme="minorHAnsi"/>
                <w:szCs w:val="20"/>
              </w:rPr>
              <w:t>Ime i prezime:</w:t>
            </w:r>
          </w:p>
          <w:p w14:paraId="711C8A35" w14:textId="77777777" w:rsidR="003D6D6A" w:rsidRPr="008E1981" w:rsidRDefault="003D6D6A" w:rsidP="00B426D6">
            <w:pPr>
              <w:rPr>
                <w:rFonts w:asciiTheme="minorHAnsi" w:hAnsiTheme="minorHAnsi" w:cstheme="minorHAnsi"/>
                <w:szCs w:val="20"/>
              </w:rPr>
            </w:pPr>
          </w:p>
        </w:tc>
      </w:tr>
      <w:tr w:rsidR="003D6D6A" w:rsidRPr="008E1981" w14:paraId="2C5EAE5E" w14:textId="77777777" w:rsidTr="00B426D6">
        <w:tc>
          <w:tcPr>
            <w:tcW w:w="653" w:type="pct"/>
          </w:tcPr>
          <w:p w14:paraId="61A84542" w14:textId="77777777" w:rsidR="003D6D6A" w:rsidRPr="008E1981" w:rsidRDefault="003D6D6A" w:rsidP="00B426D6">
            <w:pPr>
              <w:pStyle w:val="Zaglavlje"/>
              <w:tabs>
                <w:tab w:val="left" w:pos="0"/>
              </w:tabs>
              <w:rPr>
                <w:rFonts w:asciiTheme="minorHAnsi" w:hAnsiTheme="minorHAnsi" w:cstheme="minorHAnsi"/>
                <w:lang w:val="hr-HR" w:eastAsia="en-US"/>
              </w:rPr>
            </w:pPr>
            <w:r w:rsidRPr="008E1981">
              <w:rPr>
                <w:rFonts w:asciiTheme="minorHAnsi" w:hAnsiTheme="minorHAnsi" w:cstheme="minorHAnsi"/>
                <w:lang w:val="hr-HR" w:eastAsia="en-US"/>
              </w:rPr>
              <w:t>Datum:</w:t>
            </w:r>
          </w:p>
        </w:tc>
        <w:tc>
          <w:tcPr>
            <w:tcW w:w="992" w:type="pct"/>
          </w:tcPr>
          <w:p w14:paraId="0F75CD52" w14:textId="77777777" w:rsidR="003D6D6A" w:rsidRPr="008E1981" w:rsidRDefault="003D6D6A" w:rsidP="00B426D6">
            <w:pPr>
              <w:pStyle w:val="Zaglavlje"/>
              <w:tabs>
                <w:tab w:val="left" w:pos="0"/>
              </w:tabs>
              <w:rPr>
                <w:rFonts w:asciiTheme="minorHAnsi" w:hAnsiTheme="minorHAnsi" w:cstheme="minorHAnsi"/>
                <w:lang w:val="hr-HR" w:eastAsia="en-US"/>
              </w:rPr>
            </w:pPr>
          </w:p>
        </w:tc>
        <w:tc>
          <w:tcPr>
            <w:tcW w:w="653" w:type="pct"/>
          </w:tcPr>
          <w:p w14:paraId="35527C2F" w14:textId="77777777" w:rsidR="003D6D6A" w:rsidRPr="008E1981" w:rsidRDefault="003D6D6A" w:rsidP="00B426D6">
            <w:pPr>
              <w:pStyle w:val="Zaglavlje"/>
              <w:tabs>
                <w:tab w:val="left" w:pos="0"/>
              </w:tabs>
              <w:rPr>
                <w:rFonts w:asciiTheme="minorHAnsi" w:hAnsiTheme="minorHAnsi" w:cstheme="minorHAnsi"/>
                <w:lang w:val="hr-HR" w:eastAsia="en-US"/>
              </w:rPr>
            </w:pPr>
            <w:r w:rsidRPr="008E1981">
              <w:rPr>
                <w:rFonts w:asciiTheme="minorHAnsi" w:hAnsiTheme="minorHAnsi" w:cstheme="minorHAnsi"/>
                <w:lang w:val="hr-HR" w:eastAsia="en-US"/>
              </w:rPr>
              <w:t>Datum:</w:t>
            </w:r>
          </w:p>
        </w:tc>
        <w:tc>
          <w:tcPr>
            <w:tcW w:w="1103" w:type="pct"/>
          </w:tcPr>
          <w:p w14:paraId="3872F629" w14:textId="77777777" w:rsidR="003D6D6A" w:rsidRPr="008E1981" w:rsidRDefault="003D6D6A" w:rsidP="00B426D6">
            <w:pPr>
              <w:pStyle w:val="Zaglavlje"/>
              <w:tabs>
                <w:tab w:val="left" w:pos="0"/>
              </w:tabs>
              <w:rPr>
                <w:rFonts w:asciiTheme="minorHAnsi" w:hAnsiTheme="minorHAnsi" w:cstheme="minorHAnsi"/>
                <w:lang w:val="hr-HR" w:eastAsia="en-US"/>
              </w:rPr>
            </w:pPr>
          </w:p>
        </w:tc>
        <w:tc>
          <w:tcPr>
            <w:tcW w:w="653" w:type="pct"/>
          </w:tcPr>
          <w:p w14:paraId="2D5A49A1" w14:textId="77777777" w:rsidR="003D6D6A" w:rsidRPr="008E1981" w:rsidRDefault="003D6D6A" w:rsidP="00B426D6">
            <w:pPr>
              <w:pStyle w:val="Zaglavlje"/>
              <w:tabs>
                <w:tab w:val="left" w:pos="0"/>
              </w:tabs>
              <w:rPr>
                <w:rFonts w:asciiTheme="minorHAnsi" w:hAnsiTheme="minorHAnsi" w:cstheme="minorHAnsi"/>
                <w:lang w:val="hr-HR" w:eastAsia="en-US"/>
              </w:rPr>
            </w:pPr>
            <w:r w:rsidRPr="008E1981">
              <w:rPr>
                <w:rFonts w:asciiTheme="minorHAnsi" w:hAnsiTheme="minorHAnsi" w:cstheme="minorHAnsi"/>
                <w:lang w:val="hr-HR" w:eastAsia="en-US"/>
              </w:rPr>
              <w:t>Datum:</w:t>
            </w:r>
          </w:p>
        </w:tc>
        <w:tc>
          <w:tcPr>
            <w:tcW w:w="946" w:type="pct"/>
          </w:tcPr>
          <w:p w14:paraId="7BC76AF2" w14:textId="77777777" w:rsidR="003D6D6A" w:rsidRPr="008E1981" w:rsidRDefault="003D6D6A" w:rsidP="00B426D6">
            <w:pPr>
              <w:pStyle w:val="Zaglavlje"/>
              <w:tabs>
                <w:tab w:val="left" w:pos="0"/>
              </w:tabs>
              <w:rPr>
                <w:rFonts w:asciiTheme="minorHAnsi" w:hAnsiTheme="minorHAnsi" w:cstheme="minorHAnsi"/>
                <w:lang w:val="hr-HR" w:eastAsia="en-US"/>
              </w:rPr>
            </w:pPr>
          </w:p>
        </w:tc>
      </w:tr>
      <w:tr w:rsidR="003D6D6A" w:rsidRPr="008E1981" w14:paraId="20E65FC2" w14:textId="77777777" w:rsidTr="00B426D6">
        <w:tc>
          <w:tcPr>
            <w:tcW w:w="1645" w:type="pct"/>
            <w:gridSpan w:val="2"/>
          </w:tcPr>
          <w:p w14:paraId="475407B7" w14:textId="77777777" w:rsidR="003D6D6A" w:rsidRPr="008E1981" w:rsidRDefault="003D6D6A" w:rsidP="00B426D6">
            <w:pPr>
              <w:pStyle w:val="Zaglavlje"/>
              <w:tabs>
                <w:tab w:val="left" w:pos="0"/>
              </w:tabs>
              <w:rPr>
                <w:rFonts w:asciiTheme="minorHAnsi" w:hAnsiTheme="minorHAnsi" w:cstheme="minorHAnsi"/>
                <w:lang w:val="hr-HR" w:eastAsia="en-US"/>
              </w:rPr>
            </w:pPr>
            <w:r w:rsidRPr="008E1981">
              <w:rPr>
                <w:rFonts w:asciiTheme="minorHAnsi" w:hAnsiTheme="minorHAnsi" w:cstheme="minorHAnsi"/>
                <w:lang w:val="hr-HR" w:eastAsia="en-US"/>
              </w:rPr>
              <w:t>Pečat:</w:t>
            </w:r>
          </w:p>
          <w:p w14:paraId="7DB8E0D4" w14:textId="77777777" w:rsidR="003D6D6A" w:rsidRPr="008E1981" w:rsidRDefault="003D6D6A" w:rsidP="00B426D6">
            <w:pPr>
              <w:pStyle w:val="Zaglavlje"/>
              <w:tabs>
                <w:tab w:val="left" w:pos="0"/>
              </w:tabs>
              <w:rPr>
                <w:rFonts w:asciiTheme="minorHAnsi" w:hAnsiTheme="minorHAnsi" w:cstheme="minorHAnsi"/>
                <w:lang w:val="hr-HR" w:eastAsia="en-US"/>
              </w:rPr>
            </w:pPr>
          </w:p>
          <w:p w14:paraId="38960DB1" w14:textId="77777777" w:rsidR="003D6D6A" w:rsidRPr="008E1981" w:rsidRDefault="003D6D6A" w:rsidP="00B426D6">
            <w:pPr>
              <w:pStyle w:val="Zaglavlje"/>
              <w:tabs>
                <w:tab w:val="left" w:pos="0"/>
              </w:tabs>
              <w:rPr>
                <w:rFonts w:asciiTheme="minorHAnsi" w:hAnsiTheme="minorHAnsi" w:cstheme="minorHAnsi"/>
                <w:lang w:val="hr-HR" w:eastAsia="en-US"/>
              </w:rPr>
            </w:pPr>
          </w:p>
        </w:tc>
        <w:tc>
          <w:tcPr>
            <w:tcW w:w="1756" w:type="pct"/>
            <w:gridSpan w:val="2"/>
          </w:tcPr>
          <w:p w14:paraId="6F980FB2" w14:textId="77777777" w:rsidR="003D6D6A" w:rsidRPr="008E1981" w:rsidRDefault="003D6D6A" w:rsidP="00B426D6">
            <w:pPr>
              <w:pStyle w:val="Zaglavlje"/>
              <w:tabs>
                <w:tab w:val="left" w:pos="0"/>
              </w:tabs>
              <w:rPr>
                <w:rFonts w:asciiTheme="minorHAnsi" w:hAnsiTheme="minorHAnsi" w:cstheme="minorHAnsi"/>
                <w:lang w:val="hr-HR" w:eastAsia="en-US"/>
              </w:rPr>
            </w:pPr>
            <w:r w:rsidRPr="008E1981">
              <w:rPr>
                <w:rFonts w:asciiTheme="minorHAnsi" w:hAnsiTheme="minorHAnsi" w:cstheme="minorHAnsi"/>
                <w:lang w:val="hr-HR" w:eastAsia="en-US"/>
              </w:rPr>
              <w:t>Pečat:</w:t>
            </w:r>
          </w:p>
        </w:tc>
        <w:tc>
          <w:tcPr>
            <w:tcW w:w="653" w:type="pct"/>
          </w:tcPr>
          <w:p w14:paraId="379F1C0C" w14:textId="77777777" w:rsidR="003D6D6A" w:rsidRPr="008E1981" w:rsidRDefault="003D6D6A" w:rsidP="00B426D6">
            <w:pPr>
              <w:pStyle w:val="Zaglavlje"/>
              <w:tabs>
                <w:tab w:val="left" w:pos="0"/>
              </w:tabs>
              <w:rPr>
                <w:rFonts w:asciiTheme="minorHAnsi" w:hAnsiTheme="minorHAnsi" w:cstheme="minorHAnsi"/>
                <w:lang w:val="hr-HR" w:eastAsia="en-US"/>
              </w:rPr>
            </w:pPr>
          </w:p>
        </w:tc>
        <w:tc>
          <w:tcPr>
            <w:tcW w:w="946" w:type="pct"/>
          </w:tcPr>
          <w:p w14:paraId="6E03BFEA" w14:textId="77777777" w:rsidR="003D6D6A" w:rsidRPr="008E1981" w:rsidRDefault="003D6D6A" w:rsidP="00B426D6">
            <w:pPr>
              <w:pStyle w:val="Zaglavlje"/>
              <w:tabs>
                <w:tab w:val="left" w:pos="0"/>
              </w:tabs>
              <w:rPr>
                <w:rFonts w:asciiTheme="minorHAnsi" w:hAnsiTheme="minorHAnsi" w:cstheme="minorHAnsi"/>
                <w:lang w:val="hr-HR" w:eastAsia="en-US"/>
              </w:rPr>
            </w:pPr>
          </w:p>
        </w:tc>
      </w:tr>
    </w:tbl>
    <w:p w14:paraId="37218C28" w14:textId="6F17D1B5" w:rsidR="0047672C" w:rsidRPr="00E34FCD" w:rsidRDefault="0047672C" w:rsidP="003D6D6A">
      <w:pPr>
        <w:ind w:left="720" w:hanging="720"/>
        <w:rPr>
          <w:rFonts w:asciiTheme="minorHAnsi" w:hAnsiTheme="minorHAnsi" w:cstheme="minorHAnsi"/>
        </w:rPr>
      </w:pPr>
    </w:p>
    <w:sectPr w:rsidR="0047672C" w:rsidRPr="00E34FCD" w:rsidSect="00511519">
      <w:pgSz w:w="11907" w:h="16839" w:code="9"/>
      <w:pgMar w:top="1537" w:right="1418" w:bottom="851" w:left="1418" w:header="624"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8B1A4" w14:textId="77777777" w:rsidR="00433AFB" w:rsidRDefault="00433AFB" w:rsidP="007637E0">
      <w:pPr>
        <w:spacing w:after="0" w:line="240" w:lineRule="auto"/>
      </w:pPr>
      <w:r>
        <w:separator/>
      </w:r>
    </w:p>
  </w:endnote>
  <w:endnote w:type="continuationSeparator" w:id="0">
    <w:p w14:paraId="437B662A" w14:textId="77777777" w:rsidR="00433AFB" w:rsidRDefault="00433AFB" w:rsidP="007637E0">
      <w:pPr>
        <w:spacing w:after="0" w:line="240" w:lineRule="auto"/>
      </w:pPr>
      <w:r>
        <w:continuationSeparator/>
      </w:r>
    </w:p>
  </w:endnote>
  <w:endnote w:type="continuationNotice" w:id="1">
    <w:p w14:paraId="7B2F5B2B" w14:textId="77777777" w:rsidR="00433AFB" w:rsidRDefault="00433A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RO_Swiss">
    <w:altName w:val="Times New Roman"/>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7A479" w14:textId="77777777" w:rsidR="00433AFB" w:rsidRDefault="00433AFB" w:rsidP="0001258E">
    <w:pPr>
      <w:pStyle w:val="Podnoj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FA48A" w14:textId="4B25F636" w:rsidR="00433AFB" w:rsidRPr="00116674" w:rsidRDefault="00433AFB" w:rsidP="00116674">
    <w:pPr>
      <w:shd w:val="clear" w:color="auto" w:fill="FFFFFF"/>
      <w:spacing w:after="0"/>
      <w:ind w:left="6"/>
      <w:rPr>
        <w:rFonts w:cs="Tahoma"/>
        <w:b/>
        <w:bCs/>
        <w:sz w:val="16"/>
        <w:szCs w:val="16"/>
      </w:rPr>
    </w:pPr>
  </w:p>
  <w:p w14:paraId="1240BF2B" w14:textId="2992B30A" w:rsidR="00433AFB" w:rsidRPr="00116674" w:rsidRDefault="00433AFB" w:rsidP="00116674">
    <w:pPr>
      <w:shd w:val="clear" w:color="auto" w:fill="FFFFFF"/>
      <w:spacing w:after="0"/>
      <w:ind w:left="6"/>
      <w:rPr>
        <w:rFonts w:cs="Tahoma"/>
        <w:b/>
        <w:bCs/>
        <w:sz w:val="16"/>
        <w:szCs w:val="16"/>
      </w:rPr>
    </w:pPr>
    <w:r w:rsidRPr="00116674">
      <w:rPr>
        <w:rFonts w:cs="Tahoma"/>
        <w:b/>
        <w:bCs/>
        <w:sz w:val="16"/>
        <w:szCs w:val="16"/>
      </w:rPr>
      <w:t>PROJEKTIRANJE I IZVOĐENJE RADOVA</w:t>
    </w:r>
    <w:r>
      <w:rPr>
        <w:rFonts w:cs="Tahoma"/>
        <w:b/>
        <w:bCs/>
        <w:sz w:val="16"/>
        <w:szCs w:val="16"/>
      </w:rPr>
      <w:t xml:space="preserve"> </w:t>
    </w:r>
    <w:r w:rsidRPr="00116674">
      <w:rPr>
        <w:rFonts w:cs="Tahoma"/>
        <w:b/>
        <w:bCs/>
        <w:sz w:val="16"/>
        <w:szCs w:val="16"/>
      </w:rPr>
      <w:t>SANACIJE JAME SOVJAK</w:t>
    </w:r>
    <w:r w:rsidRPr="0050698C">
      <w:rPr>
        <w:rFonts w:cs="Tahoma"/>
        <w:sz w:val="16"/>
        <w:szCs w:val="16"/>
      </w:rPr>
      <w:tab/>
      <w:t xml:space="preserve">Stranica </w:t>
    </w:r>
    <w:r w:rsidRPr="0050698C">
      <w:rPr>
        <w:rFonts w:cs="Tahoma"/>
        <w:sz w:val="16"/>
        <w:szCs w:val="16"/>
      </w:rPr>
      <w:fldChar w:fldCharType="begin"/>
    </w:r>
    <w:r w:rsidRPr="0050698C">
      <w:rPr>
        <w:rFonts w:cs="Tahoma"/>
        <w:sz w:val="16"/>
        <w:szCs w:val="16"/>
      </w:rPr>
      <w:instrText xml:space="preserve"> PAGE   \* MERGEFORMAT </w:instrText>
    </w:r>
    <w:r w:rsidRPr="0050698C">
      <w:rPr>
        <w:rFonts w:cs="Tahoma"/>
        <w:sz w:val="16"/>
        <w:szCs w:val="16"/>
      </w:rPr>
      <w:fldChar w:fldCharType="separate"/>
    </w:r>
    <w:r>
      <w:rPr>
        <w:rFonts w:cs="Tahoma"/>
        <w:noProof/>
        <w:sz w:val="16"/>
        <w:szCs w:val="16"/>
      </w:rPr>
      <w:t>2</w:t>
    </w:r>
    <w:r w:rsidRPr="0050698C">
      <w:rPr>
        <w:rFonts w:cs="Tahoma"/>
        <w:sz w:val="16"/>
        <w:szCs w:val="16"/>
      </w:rPr>
      <w:fldChar w:fldCharType="end"/>
    </w:r>
  </w:p>
  <w:p w14:paraId="58F286AC" w14:textId="1A193375" w:rsidR="00433AFB" w:rsidRPr="008E3402" w:rsidRDefault="00433AFB" w:rsidP="0001258E">
    <w:pPr>
      <w:pStyle w:val="TD-Footer"/>
      <w:pBdr>
        <w:top w:val="single" w:sz="4" w:space="0" w:color="auto"/>
      </w:pBdr>
      <w:tabs>
        <w:tab w:val="clear" w:pos="9072"/>
        <w:tab w:val="right" w:pos="8931"/>
      </w:tabs>
      <w:spacing w:after="0"/>
      <w:rPr>
        <w:rFonts w:cs="Tahoma"/>
        <w:color w:val="FF0000"/>
        <w:sz w:val="16"/>
        <w:szCs w:val="16"/>
      </w:rPr>
    </w:pPr>
    <w:r w:rsidRPr="0050698C">
      <w:rPr>
        <w:rFonts w:cs="Tahoma"/>
        <w:sz w:val="16"/>
        <w:szCs w:val="16"/>
      </w:rPr>
      <w:t xml:space="preserve">Dokumentacija </w:t>
    </w:r>
    <w:r>
      <w:rPr>
        <w:rFonts w:cs="Tahoma"/>
        <w:sz w:val="16"/>
        <w:szCs w:val="16"/>
      </w:rPr>
      <w:t>o nabavi</w:t>
    </w:r>
    <w:r w:rsidRPr="0050698C">
      <w:rPr>
        <w:rFonts w:cs="Tahoma"/>
        <w:sz w:val="16"/>
        <w:szCs w:val="16"/>
      </w:rPr>
      <w:t xml:space="preserve"> – Knjiga </w:t>
    </w:r>
    <w:r>
      <w:rPr>
        <w:rFonts w:cs="Tahoma"/>
        <w:sz w:val="16"/>
        <w:szCs w:val="16"/>
      </w:rPr>
      <w:t>2</w:t>
    </w:r>
    <w:r w:rsidRPr="0050698C">
      <w:rPr>
        <w:rFonts w:cs="Tahoma"/>
        <w:sz w:val="16"/>
        <w:szCs w:val="16"/>
      </w:rPr>
      <w:t xml:space="preserve">: </w:t>
    </w:r>
    <w:r>
      <w:rPr>
        <w:rFonts w:cs="Tahoma"/>
        <w:sz w:val="16"/>
        <w:szCs w:val="16"/>
      </w:rPr>
      <w:t>Ugovor</w:t>
    </w:r>
    <w:r w:rsidRPr="00DA6B4A">
      <w:rPr>
        <w:rFonts w:asciiTheme="minorHAnsi" w:hAnsiTheme="minorHAnsi" w:cstheme="minorHAnsi"/>
        <w:color w:val="FF0000"/>
        <w:sz w:val="16"/>
        <w:szCs w:val="16"/>
      </w:rPr>
      <w:t xml:space="preserve"> </w:t>
    </w:r>
    <w:r w:rsidRPr="00FC1B55">
      <w:rPr>
        <w:rFonts w:asciiTheme="minorHAnsi" w:hAnsiTheme="minorHAnsi" w:cstheme="minorHAnsi"/>
        <w:color w:val="FF0000"/>
        <w:sz w:val="16"/>
        <w:szCs w:val="16"/>
      </w:rPr>
      <w:t>rev_0</w:t>
    </w:r>
    <w:r>
      <w:rPr>
        <w:rFonts w:asciiTheme="minorHAnsi" w:hAnsiTheme="minorHAnsi" w:cstheme="minorHAnsi"/>
        <w:color w:val="FF0000"/>
        <w:sz w:val="16"/>
        <w:szCs w:val="16"/>
      </w:rPr>
      <w:t>g</w:t>
    </w:r>
    <w:r w:rsidRPr="00FC1B55">
      <w:rPr>
        <w:rFonts w:asciiTheme="minorHAnsi" w:hAnsiTheme="minorHAnsi" w:cstheme="minorHAnsi"/>
        <w:color w:val="FF0000"/>
        <w:sz w:val="16"/>
        <w:szCs w:val="16"/>
      </w:rPr>
      <w:t>_</w:t>
    </w:r>
    <w:r>
      <w:rPr>
        <w:rFonts w:asciiTheme="minorHAnsi" w:hAnsiTheme="minorHAnsi" w:cstheme="minorHAnsi"/>
        <w:color w:val="FF0000"/>
        <w:sz w:val="16"/>
        <w:szCs w:val="16"/>
      </w:rPr>
      <w:t>23.05.2018</w:t>
    </w:r>
    <w:r>
      <w:rPr>
        <w:rFonts w:cs="Tahoma"/>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DE2B8" w14:textId="69C44188" w:rsidR="00433AFB" w:rsidRPr="009C7F5D" w:rsidRDefault="00433AFB" w:rsidP="008E3402">
    <w:pPr>
      <w:pStyle w:val="TD-Footer"/>
      <w:pBdr>
        <w:top w:val="single" w:sz="4" w:space="0" w:color="auto"/>
      </w:pBdr>
      <w:tabs>
        <w:tab w:val="clear" w:pos="9072"/>
        <w:tab w:val="right" w:pos="8931"/>
      </w:tabs>
      <w:spacing w:after="0"/>
      <w:rPr>
        <w:rFonts w:asciiTheme="minorHAnsi" w:hAnsiTheme="minorHAnsi" w:cstheme="minorHAnsi"/>
        <w:sz w:val="16"/>
        <w:szCs w:val="16"/>
      </w:rPr>
    </w:pPr>
    <w:r w:rsidRPr="009C7F5D">
      <w:rPr>
        <w:rFonts w:asciiTheme="minorHAnsi" w:hAnsiTheme="minorHAnsi" w:cstheme="minorHAnsi"/>
        <w:sz w:val="16"/>
        <w:szCs w:val="16"/>
      </w:rPr>
      <w:t>PROJEKTIRANJE I IZVOĐENJE RADOVA SANACIJE JAME „SOVJAK“</w:t>
    </w:r>
    <w:r w:rsidRPr="009C7F5D">
      <w:rPr>
        <w:rFonts w:asciiTheme="minorHAnsi" w:hAnsiTheme="minorHAnsi" w:cstheme="minorHAnsi"/>
        <w:sz w:val="16"/>
        <w:szCs w:val="16"/>
      </w:rPr>
      <w:tab/>
      <w:t xml:space="preserve">Stranica </w:t>
    </w:r>
    <w:r w:rsidRPr="009C7F5D">
      <w:rPr>
        <w:rFonts w:asciiTheme="minorHAnsi" w:hAnsiTheme="minorHAnsi" w:cstheme="minorHAnsi"/>
        <w:sz w:val="16"/>
        <w:szCs w:val="16"/>
      </w:rPr>
      <w:fldChar w:fldCharType="begin"/>
    </w:r>
    <w:r w:rsidRPr="009C7F5D">
      <w:rPr>
        <w:rFonts w:asciiTheme="minorHAnsi" w:hAnsiTheme="minorHAnsi" w:cstheme="minorHAnsi"/>
        <w:sz w:val="16"/>
        <w:szCs w:val="16"/>
      </w:rPr>
      <w:instrText xml:space="preserve"> PAGE   \* MERGEFORMAT </w:instrText>
    </w:r>
    <w:r w:rsidRPr="009C7F5D">
      <w:rPr>
        <w:rFonts w:asciiTheme="minorHAnsi" w:hAnsiTheme="minorHAnsi" w:cstheme="minorHAnsi"/>
        <w:sz w:val="16"/>
        <w:szCs w:val="16"/>
      </w:rPr>
      <w:fldChar w:fldCharType="separate"/>
    </w:r>
    <w:r w:rsidR="00A31959">
      <w:rPr>
        <w:rFonts w:asciiTheme="minorHAnsi" w:hAnsiTheme="minorHAnsi" w:cstheme="minorHAnsi"/>
        <w:noProof/>
        <w:sz w:val="16"/>
        <w:szCs w:val="16"/>
      </w:rPr>
      <w:t>26</w:t>
    </w:r>
    <w:r w:rsidRPr="009C7F5D">
      <w:rPr>
        <w:rFonts w:asciiTheme="minorHAnsi" w:hAnsiTheme="minorHAnsi" w:cstheme="minorHAnsi"/>
        <w:sz w:val="16"/>
        <w:szCs w:val="16"/>
      </w:rPr>
      <w:fldChar w:fldCharType="end"/>
    </w:r>
  </w:p>
  <w:p w14:paraId="0CB527E2" w14:textId="1602CE46" w:rsidR="00433AFB" w:rsidRPr="008E3402" w:rsidRDefault="00433AFB" w:rsidP="008E3402">
    <w:pPr>
      <w:pStyle w:val="TD-Footer"/>
      <w:pBdr>
        <w:top w:val="single" w:sz="4" w:space="0" w:color="auto"/>
      </w:pBdr>
      <w:tabs>
        <w:tab w:val="clear" w:pos="9072"/>
        <w:tab w:val="right" w:pos="8931"/>
      </w:tabs>
      <w:spacing w:after="0"/>
      <w:rPr>
        <w:rFonts w:cs="Tahoma"/>
        <w:color w:val="FF0000"/>
        <w:sz w:val="16"/>
        <w:szCs w:val="16"/>
      </w:rPr>
    </w:pPr>
    <w:r w:rsidRPr="009C7F5D">
      <w:rPr>
        <w:rFonts w:asciiTheme="minorHAnsi" w:hAnsiTheme="minorHAnsi" w:cstheme="minorHAnsi"/>
        <w:sz w:val="16"/>
        <w:szCs w:val="16"/>
      </w:rPr>
      <w:t>Dokumentacija o nabavi – Knjiga 2: Ugovor</w:t>
    </w:r>
    <w:r>
      <w:rPr>
        <w:rFonts w:asciiTheme="minorHAnsi" w:hAnsiTheme="minorHAnsi" w:cstheme="minorHAnsi"/>
        <w:sz w:val="16"/>
        <w:szCs w:val="16"/>
      </w:rPr>
      <w:t>na dokumentacija</w:t>
    </w:r>
    <w:r>
      <w:rPr>
        <w:rFonts w:cs="Tahoma"/>
        <w:sz w:val="16"/>
        <w:szCs w:val="16"/>
      </w:rPr>
      <w:tab/>
    </w:r>
  </w:p>
  <w:p w14:paraId="24CF8D90" w14:textId="77777777" w:rsidR="00433AFB" w:rsidRDefault="00433A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245F7" w14:textId="77777777" w:rsidR="00433AFB" w:rsidRDefault="00433AFB" w:rsidP="007637E0">
      <w:pPr>
        <w:spacing w:after="0" w:line="240" w:lineRule="auto"/>
      </w:pPr>
      <w:r>
        <w:separator/>
      </w:r>
    </w:p>
  </w:footnote>
  <w:footnote w:type="continuationSeparator" w:id="0">
    <w:p w14:paraId="3786E692" w14:textId="77777777" w:rsidR="00433AFB" w:rsidRDefault="00433AFB" w:rsidP="007637E0">
      <w:pPr>
        <w:spacing w:after="0" w:line="240" w:lineRule="auto"/>
      </w:pPr>
      <w:r>
        <w:continuationSeparator/>
      </w:r>
    </w:p>
  </w:footnote>
  <w:footnote w:type="continuationNotice" w:id="1">
    <w:p w14:paraId="6A1AC628" w14:textId="77777777" w:rsidR="00433AFB" w:rsidRDefault="00433AFB">
      <w:pPr>
        <w:spacing w:after="0" w:line="240" w:lineRule="auto"/>
      </w:pPr>
    </w:p>
  </w:footnote>
  <w:footnote w:id="2">
    <w:p w14:paraId="45BF3FF9" w14:textId="77777777" w:rsidR="00433AFB" w:rsidRPr="00647B6A" w:rsidRDefault="00433AFB" w:rsidP="000E4813">
      <w:pPr>
        <w:pStyle w:val="Tekstfusnote"/>
        <w:rPr>
          <w:lang w:val="hr-HR"/>
        </w:rPr>
      </w:pPr>
      <w:r>
        <w:rPr>
          <w:rStyle w:val="Referencafusnote"/>
        </w:rPr>
        <w:footnoteRef/>
      </w:r>
      <w:r>
        <w:t xml:space="preserve"> </w:t>
      </w:r>
      <w:r>
        <w:rPr>
          <w:lang w:val="hr-HR"/>
        </w:rPr>
        <w:t>Ukoliko je Žig obavezan u zemlji Izvođača</w:t>
      </w:r>
    </w:p>
  </w:footnote>
  <w:footnote w:id="3">
    <w:p w14:paraId="2661A49D" w14:textId="30C53A10" w:rsidR="00433AFB" w:rsidRPr="005E06E9" w:rsidRDefault="00433AFB">
      <w:pPr>
        <w:pStyle w:val="Tekstfusnote"/>
        <w:rPr>
          <w:lang w:val="hr-HR"/>
        </w:rPr>
      </w:pPr>
      <w:r>
        <w:rPr>
          <w:rStyle w:val="Referencafusnote"/>
        </w:rPr>
        <w:footnoteRef/>
      </w:r>
      <w:r w:rsidRPr="0097590B">
        <w:rPr>
          <w:lang w:val="hr-HR"/>
        </w:rPr>
        <w:t xml:space="preserve"> </w:t>
      </w:r>
      <w:r w:rsidRPr="0097590B">
        <w:rPr>
          <w:rFonts w:asciiTheme="minorHAnsi" w:hAnsiTheme="minorHAnsi" w:cstheme="minorHAnsi"/>
          <w:lang w:val="hr-HR"/>
        </w:rPr>
        <w:t>Sredstvo osiguranja za otklanjanje nedostataka u ovom Ugovoru ima identično značenje kao i „Jamstvo za otklanjanje nedostataka“</w:t>
      </w:r>
    </w:p>
  </w:footnote>
  <w:footnote w:id="4">
    <w:p w14:paraId="3B684078" w14:textId="5EE37D0E" w:rsidR="00433AFB" w:rsidRPr="005E06E9" w:rsidRDefault="00433AFB">
      <w:pPr>
        <w:pStyle w:val="Tekstfusnote"/>
        <w:rPr>
          <w:lang w:val="hr-HR"/>
        </w:rPr>
      </w:pPr>
      <w:r>
        <w:rPr>
          <w:rStyle w:val="Referencafusnote"/>
        </w:rPr>
        <w:footnoteRef/>
      </w:r>
      <w:r w:rsidRPr="005C68A2">
        <w:rPr>
          <w:lang w:val="hr-HR"/>
        </w:rPr>
        <w:t xml:space="preserve"> </w:t>
      </w:r>
      <w:r w:rsidRPr="005C68A2">
        <w:rPr>
          <w:rFonts w:asciiTheme="minorHAnsi" w:hAnsiTheme="minorHAnsi" w:cstheme="minorHAnsi"/>
          <w:lang w:val="hr-HR"/>
        </w:rPr>
        <w:t>Sredstvo osiguranja za izvršenje ugovora u ovom Ugovoru ima identično značenje kao i „Jamstvo za uredno ispunjenje ugovora“</w:t>
      </w:r>
    </w:p>
  </w:footnote>
  <w:footnote w:id="5">
    <w:p w14:paraId="3E962417" w14:textId="2A4649BB" w:rsidR="00433AFB" w:rsidRPr="00541D0D" w:rsidRDefault="00433AFB" w:rsidP="00745166">
      <w:pPr>
        <w:pStyle w:val="Tekstfusnote"/>
        <w:rPr>
          <w:lang w:val="hr-HR"/>
        </w:rPr>
      </w:pPr>
      <w:r w:rsidRPr="00080D9E">
        <w:rPr>
          <w:rStyle w:val="Referencafusnote"/>
          <w:rFonts w:ascii="Calibri" w:hAnsi="Calibri"/>
          <w:sz w:val="18"/>
          <w:szCs w:val="18"/>
          <w:lang w:val="hr-HR"/>
        </w:rPr>
        <w:footnoteRef/>
      </w:r>
      <w:r w:rsidRPr="00080D9E">
        <w:rPr>
          <w:rFonts w:ascii="Calibri" w:hAnsi="Calibri"/>
          <w:sz w:val="18"/>
          <w:szCs w:val="18"/>
          <w:lang w:val="hr-HR"/>
        </w:rPr>
        <w:t xml:space="preserve"> U slučaju zajednice</w:t>
      </w:r>
      <w:r>
        <w:rPr>
          <w:rFonts w:ascii="Calibri" w:hAnsi="Calibri"/>
          <w:sz w:val="18"/>
          <w:szCs w:val="18"/>
          <w:lang w:val="hr-HR"/>
        </w:rPr>
        <w:t xml:space="preserve"> gospodarskih subjekata</w:t>
      </w:r>
      <w:r w:rsidRPr="00080D9E">
        <w:rPr>
          <w:rFonts w:ascii="Calibri" w:hAnsi="Calibri"/>
          <w:sz w:val="18"/>
          <w:szCs w:val="18"/>
          <w:lang w:val="hr-HR"/>
        </w:rPr>
        <w:t>, moraju biti navedeni svi članovi zajednice.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2612F" w14:textId="77777777" w:rsidR="00433AFB" w:rsidRPr="00AE119B" w:rsidRDefault="00433AFB" w:rsidP="0001258E">
    <w:pPr>
      <w:pBdr>
        <w:bottom w:val="single" w:sz="4" w:space="1" w:color="A6A6A6"/>
      </w:pBdr>
      <w:ind w:right="-160"/>
      <w:contextualSpacing/>
      <w:jc w:val="center"/>
      <w:rPr>
        <w:bCs/>
        <w:i/>
        <w:caps/>
        <w:color w:val="A6A6A6"/>
      </w:rPr>
    </w:pPr>
    <w:r w:rsidRPr="00AE119B">
      <w:rPr>
        <w:bCs/>
        <w:i/>
        <w:caps/>
        <w:color w:val="A6A6A6"/>
      </w:rPr>
      <w:t>sanacija i zatvaranje odlagališta opasnog otpada Lemić brdo</w:t>
    </w:r>
  </w:p>
  <w:p w14:paraId="63E723C9" w14:textId="77777777" w:rsidR="00433AFB" w:rsidRDefault="00433AF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17543" w14:textId="77777777" w:rsidR="00433AFB" w:rsidRPr="004E2621" w:rsidRDefault="00433AFB" w:rsidP="00A9250F">
    <w:pPr>
      <w:pStyle w:val="Zaglavlje"/>
      <w:pBdr>
        <w:bottom w:val="single" w:sz="4" w:space="1" w:color="808080"/>
      </w:pBdr>
      <w:tabs>
        <w:tab w:val="clear" w:pos="4536"/>
        <w:tab w:val="clear" w:pos="9072"/>
        <w:tab w:val="left" w:pos="567"/>
        <w:tab w:val="left" w:pos="5233"/>
      </w:tabs>
      <w:rPr>
        <w:rFonts w:asciiTheme="minorHAnsi" w:hAnsiTheme="minorHAnsi" w:cstheme="minorHAnsi"/>
        <w:b/>
        <w:bCs/>
        <w:color w:val="808080"/>
        <w:sz w:val="16"/>
        <w:szCs w:val="16"/>
        <w:lang w:val="hr-HR"/>
      </w:rPr>
    </w:pPr>
    <w:r w:rsidRPr="004E2621">
      <w:rPr>
        <w:rFonts w:asciiTheme="minorHAnsi" w:hAnsiTheme="minorHAnsi" w:cstheme="minorHAnsi"/>
        <w:b/>
        <w:bCs/>
        <w:color w:val="808080"/>
        <w:sz w:val="16"/>
        <w:szCs w:val="16"/>
        <w:lang w:val="hr-HR"/>
      </w:rPr>
      <w:t>FZOEU</w:t>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Pr>
        <w:rFonts w:asciiTheme="minorHAnsi" w:hAnsiTheme="minorHAnsi" w:cstheme="minorHAnsi"/>
        <w:b/>
        <w:bCs/>
        <w:color w:val="808080"/>
        <w:sz w:val="16"/>
        <w:szCs w:val="16"/>
        <w:lang w:val="hr-HR"/>
      </w:rPr>
      <w:tab/>
      <w:t xml:space="preserve">      </w:t>
    </w:r>
    <w:r w:rsidRPr="004E2621">
      <w:rPr>
        <w:rFonts w:asciiTheme="minorHAnsi" w:hAnsiTheme="minorHAnsi" w:cstheme="minorHAnsi"/>
        <w:b/>
        <w:bCs/>
        <w:color w:val="808080"/>
        <w:sz w:val="16"/>
        <w:szCs w:val="16"/>
        <w:lang w:val="hr-HR"/>
      </w:rPr>
      <w:t xml:space="preserve"> EV. BROJ: </w:t>
    </w:r>
  </w:p>
  <w:p w14:paraId="0CFC37B3" w14:textId="77777777" w:rsidR="00433AFB" w:rsidRDefault="00433AFB" w:rsidP="00A9250F">
    <w:pPr>
      <w:pStyle w:val="Zaglavlje"/>
    </w:pPr>
  </w:p>
  <w:p w14:paraId="28CA2CB6" w14:textId="77777777" w:rsidR="00433AFB" w:rsidRPr="00A9250F" w:rsidRDefault="00433AFB" w:rsidP="00A9250F">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CD299" w14:textId="486ABB55" w:rsidR="00433AFB" w:rsidRPr="004E2621" w:rsidRDefault="00433AFB" w:rsidP="00A9250F">
    <w:pPr>
      <w:pStyle w:val="Zaglavlje"/>
      <w:pBdr>
        <w:bottom w:val="single" w:sz="4" w:space="1" w:color="808080"/>
      </w:pBdr>
      <w:tabs>
        <w:tab w:val="clear" w:pos="4536"/>
        <w:tab w:val="clear" w:pos="9072"/>
        <w:tab w:val="left" w:pos="567"/>
        <w:tab w:val="left" w:pos="5233"/>
      </w:tabs>
      <w:rPr>
        <w:rFonts w:asciiTheme="minorHAnsi" w:hAnsiTheme="minorHAnsi" w:cstheme="minorHAnsi"/>
        <w:b/>
        <w:bCs/>
        <w:color w:val="808080"/>
        <w:sz w:val="16"/>
        <w:szCs w:val="16"/>
        <w:lang w:val="hr-HR"/>
      </w:rPr>
    </w:pPr>
    <w:r w:rsidRPr="004E2621">
      <w:rPr>
        <w:rFonts w:asciiTheme="minorHAnsi" w:hAnsiTheme="minorHAnsi" w:cstheme="minorHAnsi"/>
        <w:b/>
        <w:bCs/>
        <w:color w:val="808080"/>
        <w:sz w:val="16"/>
        <w:szCs w:val="16"/>
        <w:lang w:val="hr-HR"/>
      </w:rPr>
      <w:t>FZOEU</w:t>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r>
    <w:r>
      <w:rPr>
        <w:rFonts w:asciiTheme="minorHAnsi" w:hAnsiTheme="minorHAnsi" w:cstheme="minorHAnsi"/>
        <w:b/>
        <w:bCs/>
        <w:color w:val="808080"/>
        <w:sz w:val="16"/>
        <w:szCs w:val="16"/>
        <w:lang w:val="hr-HR"/>
      </w:rPr>
      <w:tab/>
    </w:r>
    <w:r w:rsidRPr="004E2621">
      <w:rPr>
        <w:rFonts w:asciiTheme="minorHAnsi" w:hAnsiTheme="minorHAnsi" w:cstheme="minorHAnsi"/>
        <w:b/>
        <w:bCs/>
        <w:color w:val="808080"/>
        <w:sz w:val="16"/>
        <w:szCs w:val="16"/>
        <w:lang w:val="hr-HR"/>
      </w:rPr>
      <w:tab/>
      <w:t xml:space="preserve">EV. BROJ: E-VV: </w:t>
    </w:r>
    <w:r>
      <w:rPr>
        <w:rFonts w:asciiTheme="minorHAnsi" w:hAnsiTheme="minorHAnsi" w:cstheme="minorHAnsi"/>
        <w:b/>
        <w:bCs/>
        <w:color w:val="808080"/>
        <w:sz w:val="16"/>
        <w:szCs w:val="16"/>
        <w:lang w:val="hr-HR"/>
      </w:rPr>
      <w:t xml:space="preserve"> 9</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0876045"/>
    <w:multiLevelType w:val="multilevel"/>
    <w:tmpl w:val="90D0E208"/>
    <w:lvl w:ilvl="0">
      <w:start w:val="3"/>
      <w:numFmt w:val="decimal"/>
      <w:pStyle w:val="ReportBullet"/>
      <w:lvlText w:val="%1.3."/>
      <w:lvlJc w:val="left"/>
      <w:pPr>
        <w:tabs>
          <w:tab w:val="num" w:pos="851"/>
        </w:tabs>
        <w:ind w:left="851" w:hanging="494"/>
      </w:pPr>
      <w:rPr>
        <w:rFonts w:ascii="Arial" w:hAnsi="Arial" w:hint="default"/>
        <w:b w:val="0"/>
        <w:i w:val="0"/>
        <w:sz w:val="20"/>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11"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075199"/>
    <w:multiLevelType w:val="hybridMultilevel"/>
    <w:tmpl w:val="3632A580"/>
    <w:name w:val="TD Body List"/>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4E330CA"/>
    <w:multiLevelType w:val="hybridMultilevel"/>
    <w:tmpl w:val="E47E3742"/>
    <w:name w:val="TD Body List Number22"/>
    <w:lvl w:ilvl="0" w:tplc="7A50DF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48685E"/>
    <w:multiLevelType w:val="hybridMultilevel"/>
    <w:tmpl w:val="34F86EC4"/>
    <w:lvl w:ilvl="0" w:tplc="C5B64FA8">
      <w:start w:val="1"/>
      <w:numFmt w:val="lowerLetter"/>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08E44F00"/>
    <w:multiLevelType w:val="multilevel"/>
    <w:tmpl w:val="95D6C6D4"/>
    <w:name w:val="TD-ITT-Headings22"/>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D3438A6"/>
    <w:multiLevelType w:val="hybridMultilevel"/>
    <w:tmpl w:val="029215E4"/>
    <w:lvl w:ilvl="0" w:tplc="041A0001">
      <w:start w:val="1"/>
      <w:numFmt w:val="bullet"/>
      <w:lvlText w:val=""/>
      <w:lvlJc w:val="left"/>
      <w:pPr>
        <w:ind w:left="720" w:hanging="360"/>
      </w:pPr>
      <w:rPr>
        <w:rFonts w:ascii="Symbol" w:hAnsi="Symbol"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10425B43"/>
    <w:multiLevelType w:val="hybridMultilevel"/>
    <w:tmpl w:val="B4C0B87E"/>
    <w:lvl w:ilvl="0" w:tplc="E92AB60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06E09BC"/>
    <w:multiLevelType w:val="hybridMultilevel"/>
    <w:tmpl w:val="232838BE"/>
    <w:lvl w:ilvl="0" w:tplc="A64AD02E">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13EB4C70"/>
    <w:multiLevelType w:val="hybridMultilevel"/>
    <w:tmpl w:val="B4C0B87E"/>
    <w:lvl w:ilvl="0" w:tplc="E92AB60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14B522C7"/>
    <w:multiLevelType w:val="hybridMultilevel"/>
    <w:tmpl w:val="B36CD672"/>
    <w:lvl w:ilvl="0" w:tplc="67D27C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336708"/>
    <w:multiLevelType w:val="multilevel"/>
    <w:tmpl w:val="DE4A4A72"/>
    <w:name w:val="TD-ITT-Headings222"/>
    <w:lvl w:ilvl="0">
      <w:start w:val="1"/>
      <w:numFmt w:val="none"/>
      <w:lvlText w:val=""/>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7B66565"/>
    <w:multiLevelType w:val="hybridMultilevel"/>
    <w:tmpl w:val="55B8EFC4"/>
    <w:name w:val="TD-ITT-Headings32"/>
    <w:lvl w:ilvl="0" w:tplc="F17E091C">
      <w:start w:val="1"/>
      <w:numFmt w:val="bullet"/>
      <w:lvlText w:val="o"/>
      <w:lvlJc w:val="left"/>
      <w:pPr>
        <w:ind w:left="2138" w:hanging="360"/>
      </w:pPr>
      <w:rPr>
        <w:rFonts w:ascii="Courier New" w:hAnsi="Courier New" w:cs="Courier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5" w15:restartNumberingAfterBreak="0">
    <w:nsid w:val="1E765C81"/>
    <w:multiLevelType w:val="multilevel"/>
    <w:tmpl w:val="27BEF4FE"/>
    <w:name w:val="TD-ITT-Headings432"/>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decimal"/>
      <w:lvlText w:val="%2.%3.%5"/>
      <w:lvlJc w:val="left"/>
      <w:pPr>
        <w:ind w:left="1304" w:hanging="850"/>
      </w:pPr>
      <w:rPr>
        <w:rFonts w:hint="default"/>
      </w:rPr>
    </w:lvl>
    <w:lvl w:ilvl="5">
      <w:start w:val="1"/>
      <w:numFmt w:val="none"/>
      <w:lvlText w:val=""/>
      <w:lvlJc w:val="left"/>
      <w:pPr>
        <w:ind w:left="1304" w:hanging="130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2A8501D"/>
    <w:multiLevelType w:val="hybridMultilevel"/>
    <w:tmpl w:val="882EE3E6"/>
    <w:lvl w:ilvl="0" w:tplc="FF448A78">
      <w:start w:val="1"/>
      <w:numFmt w:val="lowerLetter"/>
      <w:lvlText w:val="(%1)"/>
      <w:lvlJc w:val="left"/>
      <w:pPr>
        <w:ind w:left="1854" w:hanging="360"/>
      </w:pPr>
      <w:rPr>
        <w:rFonts w:hint="default"/>
        <w:b w:val="0"/>
        <w:i w:val="0"/>
        <w:sz w:val="20"/>
      </w:rPr>
    </w:lvl>
    <w:lvl w:ilvl="1" w:tplc="041A0019" w:tentative="1">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29"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30" w15:restartNumberingAfterBreak="0">
    <w:nsid w:val="23ED05F4"/>
    <w:multiLevelType w:val="hybridMultilevel"/>
    <w:tmpl w:val="3BC6A4A8"/>
    <w:lvl w:ilvl="0" w:tplc="EBCED0B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24200BD4"/>
    <w:multiLevelType w:val="hybridMultilevel"/>
    <w:tmpl w:val="A7223A22"/>
    <w:lvl w:ilvl="0" w:tplc="CB620588">
      <w:start w:val="1"/>
      <w:numFmt w:val="lowerLetter"/>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32" w15:restartNumberingAfterBreak="0">
    <w:nsid w:val="27C4466A"/>
    <w:multiLevelType w:val="hybridMultilevel"/>
    <w:tmpl w:val="2A30DB02"/>
    <w:lvl w:ilvl="0" w:tplc="5E94CF42">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DDD3ECF"/>
    <w:multiLevelType w:val="multilevel"/>
    <w:tmpl w:val="CF64DD8A"/>
    <w:name w:val="TD-ITT-Headings43"/>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none"/>
      <w:lvlText w:val=""/>
      <w:lvlJc w:val="left"/>
      <w:pPr>
        <w:ind w:left="1304" w:hanging="13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EB064F6"/>
    <w:multiLevelType w:val="hybridMultilevel"/>
    <w:tmpl w:val="F0128E38"/>
    <w:lvl w:ilvl="0" w:tplc="78F23772">
      <w:start w:val="3"/>
      <w:numFmt w:val="lowerLetter"/>
      <w:lvlText w:val="(%1)"/>
      <w:lvlJc w:val="left"/>
      <w:pPr>
        <w:ind w:left="1211"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F272AB8"/>
    <w:multiLevelType w:val="hybridMultilevel"/>
    <w:tmpl w:val="235CD4A2"/>
    <w:lvl w:ilvl="0" w:tplc="FDCE4BDA">
      <w:start w:val="1"/>
      <w:numFmt w:val="low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0DA5BE5"/>
    <w:multiLevelType w:val="hybridMultilevel"/>
    <w:tmpl w:val="B6521E06"/>
    <w:lvl w:ilvl="0" w:tplc="0424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314551B6"/>
    <w:multiLevelType w:val="multilevel"/>
    <w:tmpl w:val="7276A400"/>
    <w:lvl w:ilvl="0">
      <w:start w:val="1"/>
      <w:numFmt w:val="decimal"/>
      <w:lvlText w:val="%1."/>
      <w:lvlJc w:val="left"/>
      <w:pPr>
        <w:ind w:left="498" w:hanging="498"/>
      </w:pPr>
      <w:rPr>
        <w:rFonts w:hint="default"/>
      </w:rPr>
    </w:lvl>
    <w:lvl w:ilvl="1">
      <w:start w:val="1"/>
      <w:numFmt w:val="decimal"/>
      <w:lvlText w:val="%1.%2."/>
      <w:lvlJc w:val="left"/>
      <w:pPr>
        <w:ind w:left="498" w:hanging="49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1566938"/>
    <w:multiLevelType w:val="hybridMultilevel"/>
    <w:tmpl w:val="74DA35F8"/>
    <w:name w:val="TD-ITT-Headings3"/>
    <w:lvl w:ilvl="0" w:tplc="08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72E16BC"/>
    <w:multiLevelType w:val="multilevel"/>
    <w:tmpl w:val="25DCDA64"/>
    <w:lvl w:ilvl="0">
      <w:start w:val="1"/>
      <w:numFmt w:val="decimal"/>
      <w:pStyle w:val="Naslov1"/>
      <w:lvlText w:val="%1"/>
      <w:lvlJc w:val="left"/>
      <w:pPr>
        <w:ind w:left="589" w:hanging="432"/>
      </w:pPr>
    </w:lvl>
    <w:lvl w:ilvl="1">
      <w:start w:val="1"/>
      <w:numFmt w:val="decimal"/>
      <w:pStyle w:val="Naslov2"/>
      <w:lvlText w:val="%1.%2"/>
      <w:lvlJc w:val="left"/>
      <w:pPr>
        <w:ind w:left="576" w:hanging="576"/>
      </w:pPr>
    </w:lvl>
    <w:lvl w:ilvl="2">
      <w:start w:val="1"/>
      <w:numFmt w:val="decimal"/>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2001"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4"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4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8" w15:restartNumberingAfterBreak="0">
    <w:nsid w:val="4AFD1E92"/>
    <w:multiLevelType w:val="hybridMultilevel"/>
    <w:tmpl w:val="D7DEF79A"/>
    <w:lvl w:ilvl="0" w:tplc="7D326B96">
      <w:start w:val="1"/>
      <w:numFmt w:val="lowerLetter"/>
      <w:lvlText w:val="(%1)"/>
      <w:lvlJc w:val="left"/>
      <w:pPr>
        <w:ind w:left="720" w:hanging="360"/>
      </w:pPr>
      <w:rPr>
        <w:rFonts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4EB37D9A"/>
    <w:multiLevelType w:val="hybridMultilevel"/>
    <w:tmpl w:val="C5527084"/>
    <w:name w:val="TD ITT List2"/>
    <w:lvl w:ilvl="0" w:tplc="0536532C">
      <w:start w:val="1"/>
      <w:numFmt w:val="decimal"/>
      <w:lvlText w:val="%1."/>
      <w:lvlJc w:val="left"/>
      <w:pPr>
        <w:ind w:left="720" w:hanging="360"/>
      </w:pPr>
      <w:rPr>
        <w:rFonts w:hint="default"/>
      </w:rPr>
    </w:lvl>
    <w:lvl w:ilvl="1" w:tplc="276EFB92">
      <w:start w:val="1"/>
      <w:numFmt w:val="lowerLetter"/>
      <w:lvlText w:val="%2."/>
      <w:lvlJc w:val="left"/>
      <w:pPr>
        <w:ind w:left="1440" w:hanging="360"/>
      </w:pPr>
    </w:lvl>
    <w:lvl w:ilvl="2" w:tplc="BF280B00">
      <w:start w:val="1"/>
      <w:numFmt w:val="lowerRoman"/>
      <w:lvlText w:val="%3."/>
      <w:lvlJc w:val="right"/>
      <w:pPr>
        <w:ind w:left="2160" w:hanging="180"/>
      </w:pPr>
    </w:lvl>
    <w:lvl w:ilvl="3" w:tplc="3CCE2742" w:tentative="1">
      <w:start w:val="1"/>
      <w:numFmt w:val="decimal"/>
      <w:lvlText w:val="%4."/>
      <w:lvlJc w:val="left"/>
      <w:pPr>
        <w:ind w:left="2880" w:hanging="360"/>
      </w:pPr>
    </w:lvl>
    <w:lvl w:ilvl="4" w:tplc="9782DEC4" w:tentative="1">
      <w:start w:val="1"/>
      <w:numFmt w:val="lowerLetter"/>
      <w:lvlText w:val="%5."/>
      <w:lvlJc w:val="left"/>
      <w:pPr>
        <w:ind w:left="3600" w:hanging="360"/>
      </w:pPr>
    </w:lvl>
    <w:lvl w:ilvl="5" w:tplc="A738A402" w:tentative="1">
      <w:start w:val="1"/>
      <w:numFmt w:val="lowerRoman"/>
      <w:lvlText w:val="%6."/>
      <w:lvlJc w:val="right"/>
      <w:pPr>
        <w:ind w:left="4320" w:hanging="180"/>
      </w:pPr>
    </w:lvl>
    <w:lvl w:ilvl="6" w:tplc="4B8EE176" w:tentative="1">
      <w:start w:val="1"/>
      <w:numFmt w:val="decimal"/>
      <w:lvlText w:val="%7."/>
      <w:lvlJc w:val="left"/>
      <w:pPr>
        <w:ind w:left="5040" w:hanging="360"/>
      </w:pPr>
    </w:lvl>
    <w:lvl w:ilvl="7" w:tplc="FB940C9E" w:tentative="1">
      <w:start w:val="1"/>
      <w:numFmt w:val="lowerLetter"/>
      <w:lvlText w:val="%8."/>
      <w:lvlJc w:val="left"/>
      <w:pPr>
        <w:ind w:left="5760" w:hanging="360"/>
      </w:pPr>
    </w:lvl>
    <w:lvl w:ilvl="8" w:tplc="6C34726C" w:tentative="1">
      <w:start w:val="1"/>
      <w:numFmt w:val="lowerRoman"/>
      <w:lvlText w:val="%9."/>
      <w:lvlJc w:val="right"/>
      <w:pPr>
        <w:ind w:left="6480" w:hanging="180"/>
      </w:pPr>
    </w:lvl>
  </w:abstractNum>
  <w:abstractNum w:abstractNumId="50"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52" w15:restartNumberingAfterBreak="0">
    <w:nsid w:val="541A2E47"/>
    <w:multiLevelType w:val="hybridMultilevel"/>
    <w:tmpl w:val="18E69084"/>
    <w:lvl w:ilvl="0" w:tplc="3BB6067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5A460049"/>
    <w:multiLevelType w:val="hybridMultilevel"/>
    <w:tmpl w:val="FD2298EC"/>
    <w:lvl w:ilvl="0" w:tplc="7EECC04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5C462D48"/>
    <w:multiLevelType w:val="hybridMultilevel"/>
    <w:tmpl w:val="886AEBE8"/>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5E7E5348"/>
    <w:multiLevelType w:val="multilevel"/>
    <w:tmpl w:val="732CF48C"/>
    <w:name w:val="TD-ITT-Headings2222222"/>
    <w:lvl w:ilvl="0">
      <w:start w:val="1"/>
      <w:numFmt w:val="none"/>
      <w:suff w:val="nothing"/>
      <w:lvlText w:val="%1"/>
      <w:lvlJc w:val="left"/>
      <w:pPr>
        <w:ind w:left="284" w:hanging="284"/>
      </w:pPr>
      <w:rPr>
        <w:rFonts w:ascii="Arial" w:hAnsi="Arial" w:hint="default"/>
        <w:sz w:val="36"/>
      </w:rPr>
    </w:lvl>
    <w:lvl w:ilvl="1">
      <w:start w:val="1"/>
      <w:numFmt w:val="decimal"/>
      <w:lvlRestart w:val="0"/>
      <w:lvlText w:val="%2"/>
      <w:lvlJc w:val="left"/>
      <w:pPr>
        <w:ind w:left="737" w:hanging="453"/>
      </w:pPr>
      <w:rPr>
        <w:rFonts w:hint="default"/>
      </w:rPr>
    </w:lvl>
    <w:lvl w:ilvl="2">
      <w:start w:val="1"/>
      <w:numFmt w:val="decimal"/>
      <w:lvlText w:val="%2.%3"/>
      <w:lvlJc w:val="left"/>
      <w:pPr>
        <w:ind w:left="737" w:hanging="453"/>
      </w:pPr>
      <w:rPr>
        <w:rFonts w:hint="default"/>
      </w:rPr>
    </w:lvl>
    <w:lvl w:ilvl="3">
      <w:start w:val="1"/>
      <w:numFmt w:val="decimal"/>
      <w:lvlText w:val="%2.%3.%4"/>
      <w:lvlJc w:val="left"/>
      <w:pPr>
        <w:ind w:left="73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2436D48"/>
    <w:multiLevelType w:val="hybridMultilevel"/>
    <w:tmpl w:val="6438476A"/>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7" w15:restartNumberingAfterBreak="0">
    <w:nsid w:val="636F5BAD"/>
    <w:multiLevelType w:val="multilevel"/>
    <w:tmpl w:val="8DEAF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383555B"/>
    <w:multiLevelType w:val="hybridMultilevel"/>
    <w:tmpl w:val="8B20E5C4"/>
    <w:name w:val="TD ITT List22"/>
    <w:lvl w:ilvl="0" w:tplc="08090001">
      <w:start w:val="1"/>
      <w:numFmt w:val="bullet"/>
      <w:lvlText w:val="o"/>
      <w:lvlJc w:val="left"/>
      <w:pPr>
        <w:tabs>
          <w:tab w:val="num" w:pos="720"/>
        </w:tabs>
        <w:ind w:left="72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7021629"/>
    <w:multiLevelType w:val="hybridMultilevel"/>
    <w:tmpl w:val="0BEA7AFC"/>
    <w:lvl w:ilvl="0" w:tplc="E396A02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6925031F"/>
    <w:multiLevelType w:val="multilevel"/>
    <w:tmpl w:val="B6CC5FC2"/>
    <w:lvl w:ilvl="0">
      <w:start w:val="1"/>
      <w:numFmt w:val="decimal"/>
      <w:pStyle w:val="Naslov10"/>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1" w15:restartNumberingAfterBreak="0">
    <w:nsid w:val="6A7B4BF1"/>
    <w:multiLevelType w:val="multilevel"/>
    <w:tmpl w:val="D054E4E8"/>
    <w:name w:val="TD-ITT-Headings"/>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B84766E"/>
    <w:multiLevelType w:val="hybridMultilevel"/>
    <w:tmpl w:val="33A230D8"/>
    <w:name w:val="TD-ITT-Headings4"/>
    <w:lvl w:ilvl="0" w:tplc="2FDA3C32">
      <w:start w:val="1"/>
      <w:numFmt w:val="decimal"/>
      <w:lvlText w:val="(%1)"/>
      <w:lvlJc w:val="left"/>
      <w:pPr>
        <w:ind w:left="720" w:hanging="360"/>
      </w:pPr>
      <w:rPr>
        <w:rFonts w:hint="default"/>
      </w:rPr>
    </w:lvl>
    <w:lvl w:ilvl="1" w:tplc="C01EC8BC" w:tentative="1">
      <w:start w:val="1"/>
      <w:numFmt w:val="lowerLetter"/>
      <w:lvlText w:val="%2."/>
      <w:lvlJc w:val="left"/>
      <w:pPr>
        <w:ind w:left="1440" w:hanging="360"/>
      </w:pPr>
    </w:lvl>
    <w:lvl w:ilvl="2" w:tplc="5A862A3E" w:tentative="1">
      <w:start w:val="1"/>
      <w:numFmt w:val="lowerRoman"/>
      <w:lvlText w:val="%3."/>
      <w:lvlJc w:val="right"/>
      <w:pPr>
        <w:ind w:left="2160" w:hanging="180"/>
      </w:pPr>
    </w:lvl>
    <w:lvl w:ilvl="3" w:tplc="E1DC3EE8" w:tentative="1">
      <w:start w:val="1"/>
      <w:numFmt w:val="decimal"/>
      <w:lvlText w:val="%4."/>
      <w:lvlJc w:val="left"/>
      <w:pPr>
        <w:ind w:left="2880" w:hanging="360"/>
      </w:pPr>
    </w:lvl>
    <w:lvl w:ilvl="4" w:tplc="AC3AB8B6" w:tentative="1">
      <w:start w:val="1"/>
      <w:numFmt w:val="lowerLetter"/>
      <w:lvlText w:val="%5."/>
      <w:lvlJc w:val="left"/>
      <w:pPr>
        <w:ind w:left="3600" w:hanging="360"/>
      </w:pPr>
    </w:lvl>
    <w:lvl w:ilvl="5" w:tplc="BFD6EF70" w:tentative="1">
      <w:start w:val="1"/>
      <w:numFmt w:val="lowerRoman"/>
      <w:lvlText w:val="%6."/>
      <w:lvlJc w:val="right"/>
      <w:pPr>
        <w:ind w:left="4320" w:hanging="180"/>
      </w:pPr>
    </w:lvl>
    <w:lvl w:ilvl="6" w:tplc="307A1DE6" w:tentative="1">
      <w:start w:val="1"/>
      <w:numFmt w:val="decimal"/>
      <w:lvlText w:val="%7."/>
      <w:lvlJc w:val="left"/>
      <w:pPr>
        <w:ind w:left="5040" w:hanging="360"/>
      </w:pPr>
    </w:lvl>
    <w:lvl w:ilvl="7" w:tplc="81FADA14" w:tentative="1">
      <w:start w:val="1"/>
      <w:numFmt w:val="lowerLetter"/>
      <w:lvlText w:val="%8."/>
      <w:lvlJc w:val="left"/>
      <w:pPr>
        <w:ind w:left="5760" w:hanging="360"/>
      </w:pPr>
    </w:lvl>
    <w:lvl w:ilvl="8" w:tplc="BCCEE590" w:tentative="1">
      <w:start w:val="1"/>
      <w:numFmt w:val="lowerRoman"/>
      <w:lvlText w:val="%9."/>
      <w:lvlJc w:val="right"/>
      <w:pPr>
        <w:ind w:left="6480" w:hanging="180"/>
      </w:pPr>
    </w:lvl>
  </w:abstractNum>
  <w:abstractNum w:abstractNumId="63" w15:restartNumberingAfterBreak="0">
    <w:nsid w:val="7374704E"/>
    <w:multiLevelType w:val="hybridMultilevel"/>
    <w:tmpl w:val="8A6E0B4A"/>
    <w:lvl w:ilvl="0" w:tplc="5F2CA706">
      <w:start w:val="1"/>
      <w:numFmt w:val="lowerLetter"/>
      <w:lvlText w:val="(%1)"/>
      <w:lvlJc w:val="left"/>
      <w:pPr>
        <w:ind w:left="720" w:hanging="360"/>
      </w:pPr>
      <w:rPr>
        <w:rFonts w:ascii="Tahoma" w:hAnsi="Tahoma" w:cs="Tahoma"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73776456"/>
    <w:multiLevelType w:val="hybridMultilevel"/>
    <w:tmpl w:val="2080117A"/>
    <w:lvl w:ilvl="0" w:tplc="A934D53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79C6D74"/>
    <w:multiLevelType w:val="hybridMultilevel"/>
    <w:tmpl w:val="8480ABDA"/>
    <w:name w:val="TD Body List2"/>
    <w:lvl w:ilvl="0" w:tplc="B52016C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796E525A"/>
    <w:multiLevelType w:val="hybridMultilevel"/>
    <w:tmpl w:val="2A2E9BDA"/>
    <w:lvl w:ilvl="0" w:tplc="0638E80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7DE75713"/>
    <w:multiLevelType w:val="hybridMultilevel"/>
    <w:tmpl w:val="886E8834"/>
    <w:lvl w:ilvl="0" w:tplc="B12EA20A">
      <w:numFmt w:val="bullet"/>
      <w:lvlText w:val="-"/>
      <w:lvlJc w:val="left"/>
      <w:pPr>
        <w:ind w:left="360" w:hanging="360"/>
      </w:pPr>
      <w:rPr>
        <w:rFonts w:ascii="Arial Narrow" w:eastAsia="Times New Roman" w:hAnsi="Arial Narrow" w:cs="Arial" w:hint="default"/>
        <w:color w:val="00000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8" w15:restartNumberingAfterBreak="0">
    <w:nsid w:val="7F024FB3"/>
    <w:multiLevelType w:val="hybridMultilevel"/>
    <w:tmpl w:val="9C387988"/>
    <w:lvl w:ilvl="0" w:tplc="6390F81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3"/>
  </w:num>
  <w:num w:numId="2">
    <w:abstractNumId w:val="36"/>
  </w:num>
  <w:num w:numId="3">
    <w:abstractNumId w:val="1"/>
  </w:num>
  <w:num w:numId="4">
    <w:abstractNumId w:val="51"/>
  </w:num>
  <w:num w:numId="5">
    <w:abstractNumId w:val="8"/>
  </w:num>
  <w:num w:numId="6">
    <w:abstractNumId w:val="13"/>
  </w:num>
  <w:num w:numId="7">
    <w:abstractNumId w:val="7"/>
  </w:num>
  <w:num w:numId="8">
    <w:abstractNumId w:val="18"/>
  </w:num>
  <w:num w:numId="9">
    <w:abstractNumId w:val="41"/>
  </w:num>
  <w:num w:numId="10">
    <w:abstractNumId w:val="29"/>
  </w:num>
  <w:num w:numId="11">
    <w:abstractNumId w:val="6"/>
  </w:num>
  <w:num w:numId="12">
    <w:abstractNumId w:val="5"/>
  </w:num>
  <w:num w:numId="13">
    <w:abstractNumId w:val="4"/>
  </w:num>
  <w:num w:numId="14">
    <w:abstractNumId w:val="3"/>
  </w:num>
  <w:num w:numId="15">
    <w:abstractNumId w:val="2"/>
  </w:num>
  <w:num w:numId="16">
    <w:abstractNumId w:val="0"/>
  </w:num>
  <w:num w:numId="17">
    <w:abstractNumId w:val="50"/>
  </w:num>
  <w:num w:numId="18">
    <w:abstractNumId w:val="45"/>
  </w:num>
  <w:num w:numId="19">
    <w:abstractNumId w:val="9"/>
  </w:num>
  <w:num w:numId="20">
    <w:abstractNumId w:val="11"/>
  </w:num>
  <w:num w:numId="21">
    <w:abstractNumId w:val="46"/>
  </w:num>
  <w:num w:numId="22">
    <w:abstractNumId w:val="42"/>
  </w:num>
  <w:num w:numId="23">
    <w:abstractNumId w:val="27"/>
  </w:num>
  <w:num w:numId="24">
    <w:abstractNumId w:val="44"/>
  </w:num>
  <w:num w:numId="25">
    <w:abstractNumId w:val="26"/>
  </w:num>
  <w:num w:numId="26">
    <w:abstractNumId w:val="60"/>
  </w:num>
  <w:num w:numId="27">
    <w:abstractNumId w:val="10"/>
  </w:num>
  <w:num w:numId="28">
    <w:abstractNumId w:val="47"/>
  </w:num>
  <w:num w:numId="29">
    <w:abstractNumId w:val="56"/>
  </w:num>
  <w:num w:numId="30">
    <w:abstractNumId w:val="15"/>
  </w:num>
  <w:num w:numId="31">
    <w:abstractNumId w:val="35"/>
  </w:num>
  <w:num w:numId="32">
    <w:abstractNumId w:val="59"/>
  </w:num>
  <w:num w:numId="33">
    <w:abstractNumId w:val="39"/>
  </w:num>
  <w:num w:numId="34">
    <w:abstractNumId w:val="54"/>
  </w:num>
  <w:num w:numId="35">
    <w:abstractNumId w:val="43"/>
  </w:num>
  <w:num w:numId="36">
    <w:abstractNumId w:val="66"/>
  </w:num>
  <w:num w:numId="37">
    <w:abstractNumId w:val="64"/>
  </w:num>
  <w:num w:numId="38">
    <w:abstractNumId w:val="19"/>
  </w:num>
  <w:num w:numId="39">
    <w:abstractNumId w:val="68"/>
  </w:num>
  <w:num w:numId="40">
    <w:abstractNumId w:val="21"/>
  </w:num>
  <w:num w:numId="41">
    <w:abstractNumId w:val="32"/>
  </w:num>
  <w:num w:numId="42">
    <w:abstractNumId w:val="37"/>
  </w:num>
  <w:num w:numId="43">
    <w:abstractNumId w:val="48"/>
  </w:num>
  <w:num w:numId="44">
    <w:abstractNumId w:val="63"/>
  </w:num>
  <w:num w:numId="45">
    <w:abstractNumId w:val="38"/>
  </w:num>
  <w:num w:numId="46">
    <w:abstractNumId w:val="28"/>
  </w:num>
  <w:num w:numId="47">
    <w:abstractNumId w:val="53"/>
  </w:num>
  <w:num w:numId="48">
    <w:abstractNumId w:val="20"/>
  </w:num>
  <w:num w:numId="49">
    <w:abstractNumId w:val="17"/>
  </w:num>
  <w:num w:numId="50">
    <w:abstractNumId w:val="43"/>
    <w:lvlOverride w:ilvl="0">
      <w:startOverride w:val="13"/>
    </w:lvlOverride>
  </w:num>
  <w:num w:numId="51">
    <w:abstractNumId w:val="22"/>
  </w:num>
  <w:num w:numId="52">
    <w:abstractNumId w:val="52"/>
  </w:num>
  <w:num w:numId="53">
    <w:abstractNumId w:val="31"/>
  </w:num>
  <w:num w:numId="54">
    <w:abstractNumId w:val="30"/>
  </w:num>
  <w:num w:numId="55">
    <w:abstractNumId w:val="67"/>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1608" w:allStyles="0" w:customStyles="0" w:latentStyles="0" w:stylesInUse="1" w:headingStyles="0" w:numberingStyles="0" w:tableStyles="0" w:directFormattingOnRuns="0" w:directFormattingOnParagraphs="1" w:directFormattingOnNumbering="1" w:directFormattingOnTables="0" w:clearFormatting="1" w:top3HeadingStyles="0" w:visibleStyles="0" w:alternateStyleNames="0"/>
  <w:stylePaneSortMethod w:val="0000"/>
  <w:trackRevisions/>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0C"/>
    <w:rsid w:val="00000222"/>
    <w:rsid w:val="0000088D"/>
    <w:rsid w:val="000025B1"/>
    <w:rsid w:val="00003406"/>
    <w:rsid w:val="00003DDA"/>
    <w:rsid w:val="00003ED1"/>
    <w:rsid w:val="00004D09"/>
    <w:rsid w:val="00005498"/>
    <w:rsid w:val="0000561B"/>
    <w:rsid w:val="00005BA1"/>
    <w:rsid w:val="000060DA"/>
    <w:rsid w:val="00006530"/>
    <w:rsid w:val="000067E3"/>
    <w:rsid w:val="00006BEE"/>
    <w:rsid w:val="00007DEF"/>
    <w:rsid w:val="00007E63"/>
    <w:rsid w:val="00010BA4"/>
    <w:rsid w:val="00011CCB"/>
    <w:rsid w:val="00011D2B"/>
    <w:rsid w:val="00012135"/>
    <w:rsid w:val="0001258E"/>
    <w:rsid w:val="00012947"/>
    <w:rsid w:val="00012B8A"/>
    <w:rsid w:val="00013043"/>
    <w:rsid w:val="0001327E"/>
    <w:rsid w:val="0001388C"/>
    <w:rsid w:val="00013C6C"/>
    <w:rsid w:val="00015129"/>
    <w:rsid w:val="0001512A"/>
    <w:rsid w:val="00015186"/>
    <w:rsid w:val="000151DD"/>
    <w:rsid w:val="000156DA"/>
    <w:rsid w:val="000162E2"/>
    <w:rsid w:val="0001739F"/>
    <w:rsid w:val="00017FD9"/>
    <w:rsid w:val="000200DE"/>
    <w:rsid w:val="00021D73"/>
    <w:rsid w:val="00022839"/>
    <w:rsid w:val="00024173"/>
    <w:rsid w:val="000245D0"/>
    <w:rsid w:val="000248C1"/>
    <w:rsid w:val="00024EFB"/>
    <w:rsid w:val="00024F2F"/>
    <w:rsid w:val="000256F9"/>
    <w:rsid w:val="0002689F"/>
    <w:rsid w:val="0002740D"/>
    <w:rsid w:val="00027792"/>
    <w:rsid w:val="000278A1"/>
    <w:rsid w:val="00027A95"/>
    <w:rsid w:val="00030D1A"/>
    <w:rsid w:val="00031E99"/>
    <w:rsid w:val="00032493"/>
    <w:rsid w:val="000328B6"/>
    <w:rsid w:val="00032D31"/>
    <w:rsid w:val="00032DB3"/>
    <w:rsid w:val="00032DB8"/>
    <w:rsid w:val="000332C0"/>
    <w:rsid w:val="00034B11"/>
    <w:rsid w:val="000353F3"/>
    <w:rsid w:val="00035D15"/>
    <w:rsid w:val="00036926"/>
    <w:rsid w:val="00036EE6"/>
    <w:rsid w:val="00037003"/>
    <w:rsid w:val="000371CC"/>
    <w:rsid w:val="0003728C"/>
    <w:rsid w:val="00037E46"/>
    <w:rsid w:val="0004001D"/>
    <w:rsid w:val="000404D4"/>
    <w:rsid w:val="00040B5A"/>
    <w:rsid w:val="000418B0"/>
    <w:rsid w:val="00042AB3"/>
    <w:rsid w:val="00044AF5"/>
    <w:rsid w:val="00045B6D"/>
    <w:rsid w:val="00045B86"/>
    <w:rsid w:val="00045DFC"/>
    <w:rsid w:val="00046230"/>
    <w:rsid w:val="00046A62"/>
    <w:rsid w:val="00046B56"/>
    <w:rsid w:val="00046E87"/>
    <w:rsid w:val="000479C8"/>
    <w:rsid w:val="0005037C"/>
    <w:rsid w:val="00050F40"/>
    <w:rsid w:val="000516CF"/>
    <w:rsid w:val="000518D9"/>
    <w:rsid w:val="00051AC6"/>
    <w:rsid w:val="0005260F"/>
    <w:rsid w:val="000529BE"/>
    <w:rsid w:val="00053CE5"/>
    <w:rsid w:val="00053DAA"/>
    <w:rsid w:val="00053DF1"/>
    <w:rsid w:val="00054068"/>
    <w:rsid w:val="0005607F"/>
    <w:rsid w:val="00057507"/>
    <w:rsid w:val="00057D7E"/>
    <w:rsid w:val="00060079"/>
    <w:rsid w:val="00060BCF"/>
    <w:rsid w:val="00060E87"/>
    <w:rsid w:val="00061277"/>
    <w:rsid w:val="0006150A"/>
    <w:rsid w:val="0006219D"/>
    <w:rsid w:val="00062B2B"/>
    <w:rsid w:val="00062F32"/>
    <w:rsid w:val="000630CF"/>
    <w:rsid w:val="00063111"/>
    <w:rsid w:val="0006394A"/>
    <w:rsid w:val="00064460"/>
    <w:rsid w:val="00065513"/>
    <w:rsid w:val="00065C2C"/>
    <w:rsid w:val="00066B2E"/>
    <w:rsid w:val="00067421"/>
    <w:rsid w:val="00070262"/>
    <w:rsid w:val="00070B6D"/>
    <w:rsid w:val="00071D6C"/>
    <w:rsid w:val="000729E5"/>
    <w:rsid w:val="00072A6B"/>
    <w:rsid w:val="00073195"/>
    <w:rsid w:val="00074F34"/>
    <w:rsid w:val="000750F3"/>
    <w:rsid w:val="00075C77"/>
    <w:rsid w:val="00076336"/>
    <w:rsid w:val="0007705A"/>
    <w:rsid w:val="000770FC"/>
    <w:rsid w:val="0007775E"/>
    <w:rsid w:val="000779AE"/>
    <w:rsid w:val="00077B24"/>
    <w:rsid w:val="0008169E"/>
    <w:rsid w:val="00082441"/>
    <w:rsid w:val="000835E2"/>
    <w:rsid w:val="000837FC"/>
    <w:rsid w:val="0008397F"/>
    <w:rsid w:val="000844B2"/>
    <w:rsid w:val="00084A93"/>
    <w:rsid w:val="00084A95"/>
    <w:rsid w:val="0008539D"/>
    <w:rsid w:val="00085FB0"/>
    <w:rsid w:val="000866DA"/>
    <w:rsid w:val="00086796"/>
    <w:rsid w:val="00087A2C"/>
    <w:rsid w:val="00087C3F"/>
    <w:rsid w:val="00090EBD"/>
    <w:rsid w:val="000924A8"/>
    <w:rsid w:val="000927A8"/>
    <w:rsid w:val="000942F2"/>
    <w:rsid w:val="000948E6"/>
    <w:rsid w:val="00094E86"/>
    <w:rsid w:val="00096A89"/>
    <w:rsid w:val="00096D21"/>
    <w:rsid w:val="00097412"/>
    <w:rsid w:val="00097652"/>
    <w:rsid w:val="00097912"/>
    <w:rsid w:val="00097A8D"/>
    <w:rsid w:val="000A1452"/>
    <w:rsid w:val="000A1644"/>
    <w:rsid w:val="000A17F3"/>
    <w:rsid w:val="000A2C2D"/>
    <w:rsid w:val="000A31AD"/>
    <w:rsid w:val="000A3795"/>
    <w:rsid w:val="000A385B"/>
    <w:rsid w:val="000A44CF"/>
    <w:rsid w:val="000A4E74"/>
    <w:rsid w:val="000A4E85"/>
    <w:rsid w:val="000A59E9"/>
    <w:rsid w:val="000A66D4"/>
    <w:rsid w:val="000A71AD"/>
    <w:rsid w:val="000A71DE"/>
    <w:rsid w:val="000B0C8F"/>
    <w:rsid w:val="000B16DE"/>
    <w:rsid w:val="000B17CE"/>
    <w:rsid w:val="000B1FD3"/>
    <w:rsid w:val="000B308D"/>
    <w:rsid w:val="000B3307"/>
    <w:rsid w:val="000B46E3"/>
    <w:rsid w:val="000B50E0"/>
    <w:rsid w:val="000B5925"/>
    <w:rsid w:val="000B6FCB"/>
    <w:rsid w:val="000B72C5"/>
    <w:rsid w:val="000B7C05"/>
    <w:rsid w:val="000B7CCB"/>
    <w:rsid w:val="000C01D3"/>
    <w:rsid w:val="000C043A"/>
    <w:rsid w:val="000C0546"/>
    <w:rsid w:val="000C0DCC"/>
    <w:rsid w:val="000C1371"/>
    <w:rsid w:val="000C191B"/>
    <w:rsid w:val="000C2E1B"/>
    <w:rsid w:val="000C3753"/>
    <w:rsid w:val="000C40A7"/>
    <w:rsid w:val="000C43E4"/>
    <w:rsid w:val="000C447B"/>
    <w:rsid w:val="000C5246"/>
    <w:rsid w:val="000C5E6A"/>
    <w:rsid w:val="000C782E"/>
    <w:rsid w:val="000D31B9"/>
    <w:rsid w:val="000D32DB"/>
    <w:rsid w:val="000D4224"/>
    <w:rsid w:val="000D4B66"/>
    <w:rsid w:val="000D52D8"/>
    <w:rsid w:val="000D5561"/>
    <w:rsid w:val="000D57D1"/>
    <w:rsid w:val="000D5F36"/>
    <w:rsid w:val="000D7CDF"/>
    <w:rsid w:val="000E1C03"/>
    <w:rsid w:val="000E1C5F"/>
    <w:rsid w:val="000E243C"/>
    <w:rsid w:val="000E3686"/>
    <w:rsid w:val="000E4813"/>
    <w:rsid w:val="000E494F"/>
    <w:rsid w:val="000E59CD"/>
    <w:rsid w:val="000E6554"/>
    <w:rsid w:val="000E6624"/>
    <w:rsid w:val="000E6BB6"/>
    <w:rsid w:val="000E7287"/>
    <w:rsid w:val="000E7B72"/>
    <w:rsid w:val="000E7E71"/>
    <w:rsid w:val="000F0B6D"/>
    <w:rsid w:val="000F0C85"/>
    <w:rsid w:val="000F179A"/>
    <w:rsid w:val="000F2BA4"/>
    <w:rsid w:val="000F30AC"/>
    <w:rsid w:val="000F5162"/>
    <w:rsid w:val="000F5930"/>
    <w:rsid w:val="000F6798"/>
    <w:rsid w:val="000F6AC8"/>
    <w:rsid w:val="00100F74"/>
    <w:rsid w:val="0010109D"/>
    <w:rsid w:val="00101CE0"/>
    <w:rsid w:val="00101ECA"/>
    <w:rsid w:val="00102BD8"/>
    <w:rsid w:val="00103D41"/>
    <w:rsid w:val="0010428E"/>
    <w:rsid w:val="00104386"/>
    <w:rsid w:val="001046A9"/>
    <w:rsid w:val="00105691"/>
    <w:rsid w:val="00106289"/>
    <w:rsid w:val="00107D19"/>
    <w:rsid w:val="00110382"/>
    <w:rsid w:val="0011052B"/>
    <w:rsid w:val="0011070F"/>
    <w:rsid w:val="00111122"/>
    <w:rsid w:val="0011360E"/>
    <w:rsid w:val="0011396F"/>
    <w:rsid w:val="0011461B"/>
    <w:rsid w:val="00114828"/>
    <w:rsid w:val="00114B31"/>
    <w:rsid w:val="00114FA2"/>
    <w:rsid w:val="00114FE8"/>
    <w:rsid w:val="001153CB"/>
    <w:rsid w:val="001154DE"/>
    <w:rsid w:val="00115610"/>
    <w:rsid w:val="00116322"/>
    <w:rsid w:val="00116674"/>
    <w:rsid w:val="00117386"/>
    <w:rsid w:val="00117652"/>
    <w:rsid w:val="00121D6F"/>
    <w:rsid w:val="001229C2"/>
    <w:rsid w:val="00123903"/>
    <w:rsid w:val="00124455"/>
    <w:rsid w:val="00124CF1"/>
    <w:rsid w:val="00125541"/>
    <w:rsid w:val="00125A5B"/>
    <w:rsid w:val="00126ACC"/>
    <w:rsid w:val="00126B44"/>
    <w:rsid w:val="00126D17"/>
    <w:rsid w:val="001271C7"/>
    <w:rsid w:val="001274C3"/>
    <w:rsid w:val="00127A8C"/>
    <w:rsid w:val="00127B07"/>
    <w:rsid w:val="00130083"/>
    <w:rsid w:val="00130C8D"/>
    <w:rsid w:val="001311D0"/>
    <w:rsid w:val="001320AD"/>
    <w:rsid w:val="0013250B"/>
    <w:rsid w:val="0013608A"/>
    <w:rsid w:val="00136C52"/>
    <w:rsid w:val="00137591"/>
    <w:rsid w:val="00137ED7"/>
    <w:rsid w:val="00140DDB"/>
    <w:rsid w:val="001435C7"/>
    <w:rsid w:val="00143664"/>
    <w:rsid w:val="00143EAA"/>
    <w:rsid w:val="0014486F"/>
    <w:rsid w:val="00145669"/>
    <w:rsid w:val="00145C67"/>
    <w:rsid w:val="00145E1A"/>
    <w:rsid w:val="00147101"/>
    <w:rsid w:val="00147A4E"/>
    <w:rsid w:val="0015140F"/>
    <w:rsid w:val="0015275F"/>
    <w:rsid w:val="001529B8"/>
    <w:rsid w:val="001544B2"/>
    <w:rsid w:val="00154846"/>
    <w:rsid w:val="00154DCE"/>
    <w:rsid w:val="00155282"/>
    <w:rsid w:val="00155B69"/>
    <w:rsid w:val="00155C9B"/>
    <w:rsid w:val="00156D34"/>
    <w:rsid w:val="00156F5B"/>
    <w:rsid w:val="001572DF"/>
    <w:rsid w:val="00157AC7"/>
    <w:rsid w:val="00157B5E"/>
    <w:rsid w:val="0016003A"/>
    <w:rsid w:val="00160B5F"/>
    <w:rsid w:val="00160E98"/>
    <w:rsid w:val="001613E2"/>
    <w:rsid w:val="00161617"/>
    <w:rsid w:val="00161D0F"/>
    <w:rsid w:val="00162CE4"/>
    <w:rsid w:val="00162D62"/>
    <w:rsid w:val="001631F9"/>
    <w:rsid w:val="00163677"/>
    <w:rsid w:val="0016491C"/>
    <w:rsid w:val="00166BAA"/>
    <w:rsid w:val="0016721F"/>
    <w:rsid w:val="001673B5"/>
    <w:rsid w:val="001677F9"/>
    <w:rsid w:val="00167F59"/>
    <w:rsid w:val="00167F7C"/>
    <w:rsid w:val="00170C0C"/>
    <w:rsid w:val="0017180B"/>
    <w:rsid w:val="0017198C"/>
    <w:rsid w:val="0017212C"/>
    <w:rsid w:val="001728BE"/>
    <w:rsid w:val="0017409B"/>
    <w:rsid w:val="00174CE8"/>
    <w:rsid w:val="00174DB8"/>
    <w:rsid w:val="001751DD"/>
    <w:rsid w:val="00175AA1"/>
    <w:rsid w:val="00175F1C"/>
    <w:rsid w:val="001776AC"/>
    <w:rsid w:val="00177C20"/>
    <w:rsid w:val="0018031E"/>
    <w:rsid w:val="0018060E"/>
    <w:rsid w:val="001811C0"/>
    <w:rsid w:val="00181BF5"/>
    <w:rsid w:val="001825FC"/>
    <w:rsid w:val="00185073"/>
    <w:rsid w:val="0018549D"/>
    <w:rsid w:val="00185AD4"/>
    <w:rsid w:val="001868F2"/>
    <w:rsid w:val="00186BF3"/>
    <w:rsid w:val="00187444"/>
    <w:rsid w:val="001875B8"/>
    <w:rsid w:val="00187CB6"/>
    <w:rsid w:val="00190049"/>
    <w:rsid w:val="0019026C"/>
    <w:rsid w:val="00190B54"/>
    <w:rsid w:val="00191799"/>
    <w:rsid w:val="00192B7E"/>
    <w:rsid w:val="001937CE"/>
    <w:rsid w:val="00193C11"/>
    <w:rsid w:val="001943EF"/>
    <w:rsid w:val="00194BF3"/>
    <w:rsid w:val="00195424"/>
    <w:rsid w:val="00195488"/>
    <w:rsid w:val="001959ED"/>
    <w:rsid w:val="00196E60"/>
    <w:rsid w:val="00196F73"/>
    <w:rsid w:val="00197FE5"/>
    <w:rsid w:val="001A0095"/>
    <w:rsid w:val="001A35B5"/>
    <w:rsid w:val="001A3C47"/>
    <w:rsid w:val="001A3EDE"/>
    <w:rsid w:val="001A48E6"/>
    <w:rsid w:val="001A494F"/>
    <w:rsid w:val="001A4DDF"/>
    <w:rsid w:val="001A6D5E"/>
    <w:rsid w:val="001A7B9D"/>
    <w:rsid w:val="001B090A"/>
    <w:rsid w:val="001B3D61"/>
    <w:rsid w:val="001B4B14"/>
    <w:rsid w:val="001B5532"/>
    <w:rsid w:val="001B5769"/>
    <w:rsid w:val="001B5D45"/>
    <w:rsid w:val="001B67D7"/>
    <w:rsid w:val="001B6899"/>
    <w:rsid w:val="001C00E1"/>
    <w:rsid w:val="001C06A0"/>
    <w:rsid w:val="001C11F0"/>
    <w:rsid w:val="001C144A"/>
    <w:rsid w:val="001C1CE3"/>
    <w:rsid w:val="001C214F"/>
    <w:rsid w:val="001C3DF5"/>
    <w:rsid w:val="001C55C9"/>
    <w:rsid w:val="001C5FAF"/>
    <w:rsid w:val="001C6446"/>
    <w:rsid w:val="001C6654"/>
    <w:rsid w:val="001C6D0F"/>
    <w:rsid w:val="001C71E7"/>
    <w:rsid w:val="001D1207"/>
    <w:rsid w:val="001D39F3"/>
    <w:rsid w:val="001D3CE6"/>
    <w:rsid w:val="001D43F7"/>
    <w:rsid w:val="001D513C"/>
    <w:rsid w:val="001D6DC5"/>
    <w:rsid w:val="001D72C2"/>
    <w:rsid w:val="001E213F"/>
    <w:rsid w:val="001E27A5"/>
    <w:rsid w:val="001E39AA"/>
    <w:rsid w:val="001E6115"/>
    <w:rsid w:val="001E69BF"/>
    <w:rsid w:val="001E72D7"/>
    <w:rsid w:val="001F012D"/>
    <w:rsid w:val="001F2354"/>
    <w:rsid w:val="001F239A"/>
    <w:rsid w:val="001F371D"/>
    <w:rsid w:val="001F3926"/>
    <w:rsid w:val="001F3A94"/>
    <w:rsid w:val="001F401B"/>
    <w:rsid w:val="001F46BD"/>
    <w:rsid w:val="001F6323"/>
    <w:rsid w:val="001F6A53"/>
    <w:rsid w:val="001F72F1"/>
    <w:rsid w:val="001F75DF"/>
    <w:rsid w:val="001F7FBA"/>
    <w:rsid w:val="0020007D"/>
    <w:rsid w:val="002000B7"/>
    <w:rsid w:val="00200DFC"/>
    <w:rsid w:val="0020107E"/>
    <w:rsid w:val="00202B68"/>
    <w:rsid w:val="00202F10"/>
    <w:rsid w:val="00203C62"/>
    <w:rsid w:val="00203D4E"/>
    <w:rsid w:val="002061B8"/>
    <w:rsid w:val="00206237"/>
    <w:rsid w:val="00207C89"/>
    <w:rsid w:val="00207F4F"/>
    <w:rsid w:val="00210AFA"/>
    <w:rsid w:val="00211BA8"/>
    <w:rsid w:val="00213A88"/>
    <w:rsid w:val="00214F65"/>
    <w:rsid w:val="002156D6"/>
    <w:rsid w:val="00215F8A"/>
    <w:rsid w:val="0021609E"/>
    <w:rsid w:val="002161BD"/>
    <w:rsid w:val="002203AA"/>
    <w:rsid w:val="00220BFF"/>
    <w:rsid w:val="00220DE6"/>
    <w:rsid w:val="00221623"/>
    <w:rsid w:val="002221A2"/>
    <w:rsid w:val="002222F4"/>
    <w:rsid w:val="00222667"/>
    <w:rsid w:val="00222F8B"/>
    <w:rsid w:val="002230BD"/>
    <w:rsid w:val="002231EC"/>
    <w:rsid w:val="0022374C"/>
    <w:rsid w:val="002246B0"/>
    <w:rsid w:val="00224835"/>
    <w:rsid w:val="00224DF8"/>
    <w:rsid w:val="00225526"/>
    <w:rsid w:val="00225AB2"/>
    <w:rsid w:val="00225C3C"/>
    <w:rsid w:val="00226DD4"/>
    <w:rsid w:val="00226F75"/>
    <w:rsid w:val="00226FD5"/>
    <w:rsid w:val="00227160"/>
    <w:rsid w:val="0022717B"/>
    <w:rsid w:val="00227AF9"/>
    <w:rsid w:val="0023107A"/>
    <w:rsid w:val="002310B3"/>
    <w:rsid w:val="00231620"/>
    <w:rsid w:val="00231D95"/>
    <w:rsid w:val="002324A9"/>
    <w:rsid w:val="002324C7"/>
    <w:rsid w:val="002327A1"/>
    <w:rsid w:val="002327CC"/>
    <w:rsid w:val="00234632"/>
    <w:rsid w:val="0023492F"/>
    <w:rsid w:val="002353C1"/>
    <w:rsid w:val="0023561F"/>
    <w:rsid w:val="00235DD3"/>
    <w:rsid w:val="00237A37"/>
    <w:rsid w:val="00240984"/>
    <w:rsid w:val="00241A74"/>
    <w:rsid w:val="00242270"/>
    <w:rsid w:val="00242712"/>
    <w:rsid w:val="00242CFB"/>
    <w:rsid w:val="002435CD"/>
    <w:rsid w:val="002442FC"/>
    <w:rsid w:val="00244E59"/>
    <w:rsid w:val="002451B5"/>
    <w:rsid w:val="002454A9"/>
    <w:rsid w:val="002457EA"/>
    <w:rsid w:val="00245DA2"/>
    <w:rsid w:val="0024620B"/>
    <w:rsid w:val="002462C6"/>
    <w:rsid w:val="0024656D"/>
    <w:rsid w:val="002474A9"/>
    <w:rsid w:val="00250910"/>
    <w:rsid w:val="0025097A"/>
    <w:rsid w:val="00250DF7"/>
    <w:rsid w:val="0025118A"/>
    <w:rsid w:val="002516CD"/>
    <w:rsid w:val="00251BBE"/>
    <w:rsid w:val="00251CA1"/>
    <w:rsid w:val="00253073"/>
    <w:rsid w:val="002532AE"/>
    <w:rsid w:val="002547B5"/>
    <w:rsid w:val="00255B49"/>
    <w:rsid w:val="00256A86"/>
    <w:rsid w:val="00256FBF"/>
    <w:rsid w:val="00257122"/>
    <w:rsid w:val="00257CBA"/>
    <w:rsid w:val="00260A20"/>
    <w:rsid w:val="00260ACB"/>
    <w:rsid w:val="0026328C"/>
    <w:rsid w:val="00263899"/>
    <w:rsid w:val="00264138"/>
    <w:rsid w:val="00265214"/>
    <w:rsid w:val="0026575F"/>
    <w:rsid w:val="002660A3"/>
    <w:rsid w:val="00266765"/>
    <w:rsid w:val="00267BBD"/>
    <w:rsid w:val="00267DC6"/>
    <w:rsid w:val="00270ECC"/>
    <w:rsid w:val="0027143A"/>
    <w:rsid w:val="00272CE4"/>
    <w:rsid w:val="0027334B"/>
    <w:rsid w:val="0027349A"/>
    <w:rsid w:val="00273CA4"/>
    <w:rsid w:val="00274049"/>
    <w:rsid w:val="002748A1"/>
    <w:rsid w:val="00274BEE"/>
    <w:rsid w:val="00276A0E"/>
    <w:rsid w:val="00276BF9"/>
    <w:rsid w:val="00276D51"/>
    <w:rsid w:val="002801C9"/>
    <w:rsid w:val="00282098"/>
    <w:rsid w:val="002827B1"/>
    <w:rsid w:val="0028288E"/>
    <w:rsid w:val="00282E6C"/>
    <w:rsid w:val="00282FB7"/>
    <w:rsid w:val="002837F9"/>
    <w:rsid w:val="00283882"/>
    <w:rsid w:val="002845BB"/>
    <w:rsid w:val="002856A4"/>
    <w:rsid w:val="00285BF1"/>
    <w:rsid w:val="00285DAE"/>
    <w:rsid w:val="0028619B"/>
    <w:rsid w:val="00286E43"/>
    <w:rsid w:val="00287474"/>
    <w:rsid w:val="0029051C"/>
    <w:rsid w:val="0029107E"/>
    <w:rsid w:val="002915FF"/>
    <w:rsid w:val="0029179C"/>
    <w:rsid w:val="00291CBD"/>
    <w:rsid w:val="002922DA"/>
    <w:rsid w:val="002933AA"/>
    <w:rsid w:val="00293B31"/>
    <w:rsid w:val="00294E97"/>
    <w:rsid w:val="00295018"/>
    <w:rsid w:val="00295299"/>
    <w:rsid w:val="00296430"/>
    <w:rsid w:val="00296B50"/>
    <w:rsid w:val="00297801"/>
    <w:rsid w:val="00297E00"/>
    <w:rsid w:val="002A00BB"/>
    <w:rsid w:val="002A00DB"/>
    <w:rsid w:val="002A1134"/>
    <w:rsid w:val="002A1C2E"/>
    <w:rsid w:val="002A23B4"/>
    <w:rsid w:val="002A2B7A"/>
    <w:rsid w:val="002A31AA"/>
    <w:rsid w:val="002A3790"/>
    <w:rsid w:val="002A5E26"/>
    <w:rsid w:val="002A6628"/>
    <w:rsid w:val="002A6733"/>
    <w:rsid w:val="002A6D42"/>
    <w:rsid w:val="002A7A7C"/>
    <w:rsid w:val="002B0C63"/>
    <w:rsid w:val="002B0E28"/>
    <w:rsid w:val="002B1088"/>
    <w:rsid w:val="002B1A6D"/>
    <w:rsid w:val="002B1EE3"/>
    <w:rsid w:val="002B2BDB"/>
    <w:rsid w:val="002B3066"/>
    <w:rsid w:val="002B4403"/>
    <w:rsid w:val="002B4623"/>
    <w:rsid w:val="002B51F1"/>
    <w:rsid w:val="002B5C9A"/>
    <w:rsid w:val="002B7381"/>
    <w:rsid w:val="002B7A42"/>
    <w:rsid w:val="002C1FC8"/>
    <w:rsid w:val="002C2270"/>
    <w:rsid w:val="002C2467"/>
    <w:rsid w:val="002C2706"/>
    <w:rsid w:val="002C2A2A"/>
    <w:rsid w:val="002C2B7C"/>
    <w:rsid w:val="002C327F"/>
    <w:rsid w:val="002C4424"/>
    <w:rsid w:val="002C519A"/>
    <w:rsid w:val="002C5D6D"/>
    <w:rsid w:val="002C5E45"/>
    <w:rsid w:val="002C6122"/>
    <w:rsid w:val="002C68AC"/>
    <w:rsid w:val="002C6B5C"/>
    <w:rsid w:val="002C6D9E"/>
    <w:rsid w:val="002C7A23"/>
    <w:rsid w:val="002C7F89"/>
    <w:rsid w:val="002D01D8"/>
    <w:rsid w:val="002D0C95"/>
    <w:rsid w:val="002D146C"/>
    <w:rsid w:val="002D2409"/>
    <w:rsid w:val="002D2873"/>
    <w:rsid w:val="002D2FEC"/>
    <w:rsid w:val="002D33AE"/>
    <w:rsid w:val="002D3FAC"/>
    <w:rsid w:val="002D4FD1"/>
    <w:rsid w:val="002D6124"/>
    <w:rsid w:val="002D72AE"/>
    <w:rsid w:val="002D753F"/>
    <w:rsid w:val="002E056B"/>
    <w:rsid w:val="002E08BE"/>
    <w:rsid w:val="002E1F1D"/>
    <w:rsid w:val="002E3316"/>
    <w:rsid w:val="002E366F"/>
    <w:rsid w:val="002E5A55"/>
    <w:rsid w:val="002E6797"/>
    <w:rsid w:val="002E7121"/>
    <w:rsid w:val="002E720C"/>
    <w:rsid w:val="002E76C4"/>
    <w:rsid w:val="002E76CE"/>
    <w:rsid w:val="002F01F4"/>
    <w:rsid w:val="002F126E"/>
    <w:rsid w:val="002F15A8"/>
    <w:rsid w:val="002F22A7"/>
    <w:rsid w:val="002F266B"/>
    <w:rsid w:val="002F2F49"/>
    <w:rsid w:val="002F34DB"/>
    <w:rsid w:val="002F4C10"/>
    <w:rsid w:val="002F5BED"/>
    <w:rsid w:val="002F5D85"/>
    <w:rsid w:val="002F6E84"/>
    <w:rsid w:val="002F710B"/>
    <w:rsid w:val="00300EFB"/>
    <w:rsid w:val="003011BF"/>
    <w:rsid w:val="003014CB"/>
    <w:rsid w:val="00301E31"/>
    <w:rsid w:val="00302946"/>
    <w:rsid w:val="00302B8A"/>
    <w:rsid w:val="0030324D"/>
    <w:rsid w:val="00303302"/>
    <w:rsid w:val="00303888"/>
    <w:rsid w:val="00303A63"/>
    <w:rsid w:val="00303ACA"/>
    <w:rsid w:val="00304A77"/>
    <w:rsid w:val="00305368"/>
    <w:rsid w:val="00305F01"/>
    <w:rsid w:val="00305F5A"/>
    <w:rsid w:val="003062C3"/>
    <w:rsid w:val="00307F16"/>
    <w:rsid w:val="0031044F"/>
    <w:rsid w:val="003107B0"/>
    <w:rsid w:val="00311AC6"/>
    <w:rsid w:val="0031299E"/>
    <w:rsid w:val="0031396A"/>
    <w:rsid w:val="00315932"/>
    <w:rsid w:val="00316379"/>
    <w:rsid w:val="00316E24"/>
    <w:rsid w:val="00317297"/>
    <w:rsid w:val="003174C7"/>
    <w:rsid w:val="00320FEA"/>
    <w:rsid w:val="003215DD"/>
    <w:rsid w:val="00322B58"/>
    <w:rsid w:val="0032353E"/>
    <w:rsid w:val="0032524C"/>
    <w:rsid w:val="0032555A"/>
    <w:rsid w:val="00325C2D"/>
    <w:rsid w:val="00325ED2"/>
    <w:rsid w:val="00326044"/>
    <w:rsid w:val="00331350"/>
    <w:rsid w:val="00331CD0"/>
    <w:rsid w:val="0033205C"/>
    <w:rsid w:val="00332310"/>
    <w:rsid w:val="003323BA"/>
    <w:rsid w:val="003328CA"/>
    <w:rsid w:val="003336DC"/>
    <w:rsid w:val="00333DEE"/>
    <w:rsid w:val="00334187"/>
    <w:rsid w:val="003342CE"/>
    <w:rsid w:val="00334F08"/>
    <w:rsid w:val="003350AA"/>
    <w:rsid w:val="003359AA"/>
    <w:rsid w:val="00335AFE"/>
    <w:rsid w:val="0033627A"/>
    <w:rsid w:val="00336BA3"/>
    <w:rsid w:val="003377C7"/>
    <w:rsid w:val="00340312"/>
    <w:rsid w:val="003405EF"/>
    <w:rsid w:val="003407C2"/>
    <w:rsid w:val="00341CBA"/>
    <w:rsid w:val="00341EB5"/>
    <w:rsid w:val="0034232F"/>
    <w:rsid w:val="00343F21"/>
    <w:rsid w:val="0034459F"/>
    <w:rsid w:val="0034464F"/>
    <w:rsid w:val="003453C1"/>
    <w:rsid w:val="00345511"/>
    <w:rsid w:val="00346002"/>
    <w:rsid w:val="003479BE"/>
    <w:rsid w:val="00351280"/>
    <w:rsid w:val="00351E04"/>
    <w:rsid w:val="003539B1"/>
    <w:rsid w:val="00353A32"/>
    <w:rsid w:val="00354C0E"/>
    <w:rsid w:val="00355177"/>
    <w:rsid w:val="00357092"/>
    <w:rsid w:val="00357D63"/>
    <w:rsid w:val="00361A98"/>
    <w:rsid w:val="00362050"/>
    <w:rsid w:val="003625B4"/>
    <w:rsid w:val="00362AA4"/>
    <w:rsid w:val="0036361F"/>
    <w:rsid w:val="00364A3D"/>
    <w:rsid w:val="00365515"/>
    <w:rsid w:val="00365D1E"/>
    <w:rsid w:val="00366233"/>
    <w:rsid w:val="003669A1"/>
    <w:rsid w:val="0036716B"/>
    <w:rsid w:val="003677F1"/>
    <w:rsid w:val="0037214C"/>
    <w:rsid w:val="003728B5"/>
    <w:rsid w:val="00373247"/>
    <w:rsid w:val="00373476"/>
    <w:rsid w:val="00373DA6"/>
    <w:rsid w:val="00374438"/>
    <w:rsid w:val="00374B69"/>
    <w:rsid w:val="00374C7D"/>
    <w:rsid w:val="00374D3C"/>
    <w:rsid w:val="00376302"/>
    <w:rsid w:val="00377E91"/>
    <w:rsid w:val="00380D22"/>
    <w:rsid w:val="00382DCB"/>
    <w:rsid w:val="00382F99"/>
    <w:rsid w:val="0038365D"/>
    <w:rsid w:val="00384FC1"/>
    <w:rsid w:val="00385F58"/>
    <w:rsid w:val="0038676C"/>
    <w:rsid w:val="00386886"/>
    <w:rsid w:val="003870A8"/>
    <w:rsid w:val="00390281"/>
    <w:rsid w:val="00390CEF"/>
    <w:rsid w:val="00390FD2"/>
    <w:rsid w:val="003913E1"/>
    <w:rsid w:val="00391A12"/>
    <w:rsid w:val="003928E1"/>
    <w:rsid w:val="003933ED"/>
    <w:rsid w:val="00393BBA"/>
    <w:rsid w:val="003948FA"/>
    <w:rsid w:val="00394981"/>
    <w:rsid w:val="00395FFC"/>
    <w:rsid w:val="00396CF3"/>
    <w:rsid w:val="00396EF1"/>
    <w:rsid w:val="00397763"/>
    <w:rsid w:val="003A0375"/>
    <w:rsid w:val="003A112F"/>
    <w:rsid w:val="003A424F"/>
    <w:rsid w:val="003A425C"/>
    <w:rsid w:val="003A45DC"/>
    <w:rsid w:val="003A5173"/>
    <w:rsid w:val="003A58B7"/>
    <w:rsid w:val="003A79D4"/>
    <w:rsid w:val="003A7AB1"/>
    <w:rsid w:val="003B066F"/>
    <w:rsid w:val="003B0C37"/>
    <w:rsid w:val="003B3851"/>
    <w:rsid w:val="003B3A00"/>
    <w:rsid w:val="003B518D"/>
    <w:rsid w:val="003B592E"/>
    <w:rsid w:val="003B5A90"/>
    <w:rsid w:val="003B6351"/>
    <w:rsid w:val="003B6AA2"/>
    <w:rsid w:val="003B72BA"/>
    <w:rsid w:val="003B72C8"/>
    <w:rsid w:val="003B7524"/>
    <w:rsid w:val="003B75F7"/>
    <w:rsid w:val="003B76A4"/>
    <w:rsid w:val="003C031D"/>
    <w:rsid w:val="003C0B58"/>
    <w:rsid w:val="003C108B"/>
    <w:rsid w:val="003C11A3"/>
    <w:rsid w:val="003C2E72"/>
    <w:rsid w:val="003C32C9"/>
    <w:rsid w:val="003C32EA"/>
    <w:rsid w:val="003C3357"/>
    <w:rsid w:val="003C35F6"/>
    <w:rsid w:val="003C3FEB"/>
    <w:rsid w:val="003C4A68"/>
    <w:rsid w:val="003C506C"/>
    <w:rsid w:val="003C570E"/>
    <w:rsid w:val="003C642C"/>
    <w:rsid w:val="003C6D37"/>
    <w:rsid w:val="003C773E"/>
    <w:rsid w:val="003C7B51"/>
    <w:rsid w:val="003D04A1"/>
    <w:rsid w:val="003D0D8F"/>
    <w:rsid w:val="003D0E68"/>
    <w:rsid w:val="003D173C"/>
    <w:rsid w:val="003D1B65"/>
    <w:rsid w:val="003D1C76"/>
    <w:rsid w:val="003D1E5B"/>
    <w:rsid w:val="003D2F4F"/>
    <w:rsid w:val="003D3BA3"/>
    <w:rsid w:val="003D401C"/>
    <w:rsid w:val="003D4A3F"/>
    <w:rsid w:val="003D4D17"/>
    <w:rsid w:val="003D5541"/>
    <w:rsid w:val="003D55CB"/>
    <w:rsid w:val="003D5661"/>
    <w:rsid w:val="003D589F"/>
    <w:rsid w:val="003D590F"/>
    <w:rsid w:val="003D5A54"/>
    <w:rsid w:val="003D60ED"/>
    <w:rsid w:val="003D6CEE"/>
    <w:rsid w:val="003D6D6A"/>
    <w:rsid w:val="003D7C62"/>
    <w:rsid w:val="003E1155"/>
    <w:rsid w:val="003E1579"/>
    <w:rsid w:val="003E3C0D"/>
    <w:rsid w:val="003E4726"/>
    <w:rsid w:val="003E48F2"/>
    <w:rsid w:val="003E4C81"/>
    <w:rsid w:val="003E5B8D"/>
    <w:rsid w:val="003E5C82"/>
    <w:rsid w:val="003E5CC3"/>
    <w:rsid w:val="003E6337"/>
    <w:rsid w:val="003E6DEF"/>
    <w:rsid w:val="003E6F94"/>
    <w:rsid w:val="003E76C1"/>
    <w:rsid w:val="003E79E9"/>
    <w:rsid w:val="003F056F"/>
    <w:rsid w:val="003F088E"/>
    <w:rsid w:val="003F0B76"/>
    <w:rsid w:val="003F123B"/>
    <w:rsid w:val="003F1859"/>
    <w:rsid w:val="003F2649"/>
    <w:rsid w:val="003F2B14"/>
    <w:rsid w:val="003F2CCC"/>
    <w:rsid w:val="003F3D57"/>
    <w:rsid w:val="003F454B"/>
    <w:rsid w:val="003F493B"/>
    <w:rsid w:val="003F4C3F"/>
    <w:rsid w:val="003F4D41"/>
    <w:rsid w:val="003F5AC8"/>
    <w:rsid w:val="003F5BE1"/>
    <w:rsid w:val="003F68B0"/>
    <w:rsid w:val="003F732F"/>
    <w:rsid w:val="003F769C"/>
    <w:rsid w:val="003F7C23"/>
    <w:rsid w:val="00400148"/>
    <w:rsid w:val="004005B7"/>
    <w:rsid w:val="00401A6D"/>
    <w:rsid w:val="0040236A"/>
    <w:rsid w:val="004025B2"/>
    <w:rsid w:val="00402F9F"/>
    <w:rsid w:val="004046EC"/>
    <w:rsid w:val="00405950"/>
    <w:rsid w:val="00407BA8"/>
    <w:rsid w:val="00407E53"/>
    <w:rsid w:val="00407EFA"/>
    <w:rsid w:val="004107B7"/>
    <w:rsid w:val="00411476"/>
    <w:rsid w:val="00411B28"/>
    <w:rsid w:val="00411BB6"/>
    <w:rsid w:val="00412422"/>
    <w:rsid w:val="00412B57"/>
    <w:rsid w:val="00412E06"/>
    <w:rsid w:val="00413826"/>
    <w:rsid w:val="00413DD0"/>
    <w:rsid w:val="00413FA1"/>
    <w:rsid w:val="00415482"/>
    <w:rsid w:val="00415B22"/>
    <w:rsid w:val="00415B39"/>
    <w:rsid w:val="0041677E"/>
    <w:rsid w:val="00416DF1"/>
    <w:rsid w:val="004203EE"/>
    <w:rsid w:val="004206FE"/>
    <w:rsid w:val="00420750"/>
    <w:rsid w:val="0042114A"/>
    <w:rsid w:val="0042139F"/>
    <w:rsid w:val="00421ACF"/>
    <w:rsid w:val="00421EF6"/>
    <w:rsid w:val="00422BFC"/>
    <w:rsid w:val="004248FD"/>
    <w:rsid w:val="00425304"/>
    <w:rsid w:val="004255EE"/>
    <w:rsid w:val="00425C46"/>
    <w:rsid w:val="00426FEA"/>
    <w:rsid w:val="004274EE"/>
    <w:rsid w:val="00427DB7"/>
    <w:rsid w:val="00430736"/>
    <w:rsid w:val="00430C62"/>
    <w:rsid w:val="00430CC9"/>
    <w:rsid w:val="00431283"/>
    <w:rsid w:val="0043372A"/>
    <w:rsid w:val="00433AFB"/>
    <w:rsid w:val="004344A2"/>
    <w:rsid w:val="004350CD"/>
    <w:rsid w:val="004365E4"/>
    <w:rsid w:val="004378FD"/>
    <w:rsid w:val="00437C37"/>
    <w:rsid w:val="00437FC7"/>
    <w:rsid w:val="00440DF0"/>
    <w:rsid w:val="00441784"/>
    <w:rsid w:val="004430A8"/>
    <w:rsid w:val="004431DB"/>
    <w:rsid w:val="00443322"/>
    <w:rsid w:val="00443547"/>
    <w:rsid w:val="00443CD8"/>
    <w:rsid w:val="004443CD"/>
    <w:rsid w:val="004449CB"/>
    <w:rsid w:val="00444BF4"/>
    <w:rsid w:val="004453A6"/>
    <w:rsid w:val="004454B7"/>
    <w:rsid w:val="00445CE5"/>
    <w:rsid w:val="00445DA8"/>
    <w:rsid w:val="00446038"/>
    <w:rsid w:val="004474A6"/>
    <w:rsid w:val="00447AA2"/>
    <w:rsid w:val="004504DA"/>
    <w:rsid w:val="00450BF7"/>
    <w:rsid w:val="004515AA"/>
    <w:rsid w:val="00452D0C"/>
    <w:rsid w:val="004538DB"/>
    <w:rsid w:val="004544DD"/>
    <w:rsid w:val="00455C75"/>
    <w:rsid w:val="00455CE2"/>
    <w:rsid w:val="004572C9"/>
    <w:rsid w:val="00457514"/>
    <w:rsid w:val="00457A3C"/>
    <w:rsid w:val="00457C75"/>
    <w:rsid w:val="004604B8"/>
    <w:rsid w:val="00460E3A"/>
    <w:rsid w:val="004613AA"/>
    <w:rsid w:val="00461771"/>
    <w:rsid w:val="0046245C"/>
    <w:rsid w:val="0046288F"/>
    <w:rsid w:val="004637AA"/>
    <w:rsid w:val="00463BCC"/>
    <w:rsid w:val="00464275"/>
    <w:rsid w:val="0046437C"/>
    <w:rsid w:val="0046493B"/>
    <w:rsid w:val="00465307"/>
    <w:rsid w:val="00466508"/>
    <w:rsid w:val="00466783"/>
    <w:rsid w:val="00467478"/>
    <w:rsid w:val="00470C02"/>
    <w:rsid w:val="00470FB5"/>
    <w:rsid w:val="0047120C"/>
    <w:rsid w:val="004717BF"/>
    <w:rsid w:val="004720FC"/>
    <w:rsid w:val="00473228"/>
    <w:rsid w:val="00474399"/>
    <w:rsid w:val="00474BEA"/>
    <w:rsid w:val="00474D2E"/>
    <w:rsid w:val="00475226"/>
    <w:rsid w:val="0047672C"/>
    <w:rsid w:val="00476C8B"/>
    <w:rsid w:val="00477E96"/>
    <w:rsid w:val="00477F96"/>
    <w:rsid w:val="0048118D"/>
    <w:rsid w:val="004815CF"/>
    <w:rsid w:val="00482413"/>
    <w:rsid w:val="00482FBA"/>
    <w:rsid w:val="00483AD2"/>
    <w:rsid w:val="00484232"/>
    <w:rsid w:val="00485022"/>
    <w:rsid w:val="00485054"/>
    <w:rsid w:val="00486945"/>
    <w:rsid w:val="00486D9E"/>
    <w:rsid w:val="00487562"/>
    <w:rsid w:val="00487AB8"/>
    <w:rsid w:val="00490508"/>
    <w:rsid w:val="00490853"/>
    <w:rsid w:val="004908EF"/>
    <w:rsid w:val="004918AF"/>
    <w:rsid w:val="00491A8C"/>
    <w:rsid w:val="004949CD"/>
    <w:rsid w:val="00494A14"/>
    <w:rsid w:val="00495029"/>
    <w:rsid w:val="004950AF"/>
    <w:rsid w:val="00495AA2"/>
    <w:rsid w:val="00495B3B"/>
    <w:rsid w:val="0049615D"/>
    <w:rsid w:val="00496575"/>
    <w:rsid w:val="00496581"/>
    <w:rsid w:val="0049682B"/>
    <w:rsid w:val="0049757F"/>
    <w:rsid w:val="00497DB0"/>
    <w:rsid w:val="00497E13"/>
    <w:rsid w:val="004A00DE"/>
    <w:rsid w:val="004A044D"/>
    <w:rsid w:val="004A0911"/>
    <w:rsid w:val="004A0C12"/>
    <w:rsid w:val="004A0F7F"/>
    <w:rsid w:val="004A14F8"/>
    <w:rsid w:val="004A196E"/>
    <w:rsid w:val="004A2628"/>
    <w:rsid w:val="004A26DF"/>
    <w:rsid w:val="004A2E99"/>
    <w:rsid w:val="004A3B4D"/>
    <w:rsid w:val="004A5B3F"/>
    <w:rsid w:val="004A64B4"/>
    <w:rsid w:val="004A6A2C"/>
    <w:rsid w:val="004A79FD"/>
    <w:rsid w:val="004B058E"/>
    <w:rsid w:val="004B22C3"/>
    <w:rsid w:val="004B250A"/>
    <w:rsid w:val="004B2A25"/>
    <w:rsid w:val="004B4691"/>
    <w:rsid w:val="004B5369"/>
    <w:rsid w:val="004C10E5"/>
    <w:rsid w:val="004C1102"/>
    <w:rsid w:val="004C1588"/>
    <w:rsid w:val="004C1E81"/>
    <w:rsid w:val="004C2C23"/>
    <w:rsid w:val="004C304D"/>
    <w:rsid w:val="004C395C"/>
    <w:rsid w:val="004C3BAF"/>
    <w:rsid w:val="004C3BC5"/>
    <w:rsid w:val="004C41C4"/>
    <w:rsid w:val="004C5F24"/>
    <w:rsid w:val="004C65E0"/>
    <w:rsid w:val="004C75E8"/>
    <w:rsid w:val="004C7D5D"/>
    <w:rsid w:val="004C7E4B"/>
    <w:rsid w:val="004D059E"/>
    <w:rsid w:val="004D0F50"/>
    <w:rsid w:val="004D143E"/>
    <w:rsid w:val="004D20A0"/>
    <w:rsid w:val="004D257C"/>
    <w:rsid w:val="004D2664"/>
    <w:rsid w:val="004D37BD"/>
    <w:rsid w:val="004D5260"/>
    <w:rsid w:val="004D55D3"/>
    <w:rsid w:val="004D6AE1"/>
    <w:rsid w:val="004D73ED"/>
    <w:rsid w:val="004D759C"/>
    <w:rsid w:val="004E09A9"/>
    <w:rsid w:val="004E0C74"/>
    <w:rsid w:val="004E164C"/>
    <w:rsid w:val="004E18C9"/>
    <w:rsid w:val="004E230D"/>
    <w:rsid w:val="004E2D26"/>
    <w:rsid w:val="004E3711"/>
    <w:rsid w:val="004E437D"/>
    <w:rsid w:val="004E44EA"/>
    <w:rsid w:val="004E4954"/>
    <w:rsid w:val="004E4AFB"/>
    <w:rsid w:val="004E4FFE"/>
    <w:rsid w:val="004E51AA"/>
    <w:rsid w:val="004E56CF"/>
    <w:rsid w:val="004E5DEE"/>
    <w:rsid w:val="004E6AB5"/>
    <w:rsid w:val="004F0144"/>
    <w:rsid w:val="004F01F3"/>
    <w:rsid w:val="004F137C"/>
    <w:rsid w:val="004F1586"/>
    <w:rsid w:val="004F1912"/>
    <w:rsid w:val="004F1F09"/>
    <w:rsid w:val="004F2683"/>
    <w:rsid w:val="004F2843"/>
    <w:rsid w:val="004F319B"/>
    <w:rsid w:val="004F31EE"/>
    <w:rsid w:val="004F3487"/>
    <w:rsid w:val="004F3AEA"/>
    <w:rsid w:val="004F48A2"/>
    <w:rsid w:val="004F4FF9"/>
    <w:rsid w:val="004F6577"/>
    <w:rsid w:val="004F6B71"/>
    <w:rsid w:val="004F7413"/>
    <w:rsid w:val="004F7B67"/>
    <w:rsid w:val="0050003D"/>
    <w:rsid w:val="00500746"/>
    <w:rsid w:val="00500E72"/>
    <w:rsid w:val="00502600"/>
    <w:rsid w:val="00502C01"/>
    <w:rsid w:val="005032CD"/>
    <w:rsid w:val="00503687"/>
    <w:rsid w:val="0050393C"/>
    <w:rsid w:val="00503E09"/>
    <w:rsid w:val="00503F34"/>
    <w:rsid w:val="00503F64"/>
    <w:rsid w:val="00504EA2"/>
    <w:rsid w:val="0050559D"/>
    <w:rsid w:val="00507166"/>
    <w:rsid w:val="005077DA"/>
    <w:rsid w:val="005077E7"/>
    <w:rsid w:val="0050790D"/>
    <w:rsid w:val="00507BAB"/>
    <w:rsid w:val="005104C5"/>
    <w:rsid w:val="00510A27"/>
    <w:rsid w:val="00511519"/>
    <w:rsid w:val="00511F04"/>
    <w:rsid w:val="00512574"/>
    <w:rsid w:val="0051283C"/>
    <w:rsid w:val="0051301A"/>
    <w:rsid w:val="0051335F"/>
    <w:rsid w:val="0051406E"/>
    <w:rsid w:val="005145A1"/>
    <w:rsid w:val="00514606"/>
    <w:rsid w:val="005148B2"/>
    <w:rsid w:val="005149D2"/>
    <w:rsid w:val="00514F0E"/>
    <w:rsid w:val="00514F8A"/>
    <w:rsid w:val="00515757"/>
    <w:rsid w:val="00515F5D"/>
    <w:rsid w:val="005162A8"/>
    <w:rsid w:val="00516A6A"/>
    <w:rsid w:val="00516B0D"/>
    <w:rsid w:val="00516C56"/>
    <w:rsid w:val="0051772B"/>
    <w:rsid w:val="00517EA3"/>
    <w:rsid w:val="005201B1"/>
    <w:rsid w:val="00521EC0"/>
    <w:rsid w:val="00522316"/>
    <w:rsid w:val="00522893"/>
    <w:rsid w:val="005244F3"/>
    <w:rsid w:val="00524C7A"/>
    <w:rsid w:val="00525A6D"/>
    <w:rsid w:val="00525C92"/>
    <w:rsid w:val="00527038"/>
    <w:rsid w:val="0052724E"/>
    <w:rsid w:val="00527F79"/>
    <w:rsid w:val="0053026C"/>
    <w:rsid w:val="00530D98"/>
    <w:rsid w:val="005314CD"/>
    <w:rsid w:val="00531913"/>
    <w:rsid w:val="0053199B"/>
    <w:rsid w:val="00532514"/>
    <w:rsid w:val="005325EF"/>
    <w:rsid w:val="005326ED"/>
    <w:rsid w:val="005328BC"/>
    <w:rsid w:val="00533B4F"/>
    <w:rsid w:val="005341DB"/>
    <w:rsid w:val="00534B16"/>
    <w:rsid w:val="00535190"/>
    <w:rsid w:val="0053545C"/>
    <w:rsid w:val="00535715"/>
    <w:rsid w:val="005357B9"/>
    <w:rsid w:val="00535B37"/>
    <w:rsid w:val="00536460"/>
    <w:rsid w:val="005365C1"/>
    <w:rsid w:val="005368F7"/>
    <w:rsid w:val="005374CA"/>
    <w:rsid w:val="0053757E"/>
    <w:rsid w:val="0053757F"/>
    <w:rsid w:val="005405EA"/>
    <w:rsid w:val="005405F7"/>
    <w:rsid w:val="00540F15"/>
    <w:rsid w:val="005412A3"/>
    <w:rsid w:val="0054189F"/>
    <w:rsid w:val="00541C23"/>
    <w:rsid w:val="00541CF9"/>
    <w:rsid w:val="00541D0D"/>
    <w:rsid w:val="00542AE0"/>
    <w:rsid w:val="00543A7C"/>
    <w:rsid w:val="00543F46"/>
    <w:rsid w:val="00545A3E"/>
    <w:rsid w:val="00545D90"/>
    <w:rsid w:val="005460CB"/>
    <w:rsid w:val="005463FD"/>
    <w:rsid w:val="0054725F"/>
    <w:rsid w:val="00547E24"/>
    <w:rsid w:val="00550209"/>
    <w:rsid w:val="00550483"/>
    <w:rsid w:val="00551279"/>
    <w:rsid w:val="00552ED4"/>
    <w:rsid w:val="00553235"/>
    <w:rsid w:val="00555571"/>
    <w:rsid w:val="00555F2C"/>
    <w:rsid w:val="00556747"/>
    <w:rsid w:val="005573A8"/>
    <w:rsid w:val="00557678"/>
    <w:rsid w:val="00561650"/>
    <w:rsid w:val="0056211C"/>
    <w:rsid w:val="0056213A"/>
    <w:rsid w:val="00562DA3"/>
    <w:rsid w:val="00563168"/>
    <w:rsid w:val="005637C2"/>
    <w:rsid w:val="00563B04"/>
    <w:rsid w:val="00563FFC"/>
    <w:rsid w:val="005648B8"/>
    <w:rsid w:val="00564F5C"/>
    <w:rsid w:val="0056578C"/>
    <w:rsid w:val="00565928"/>
    <w:rsid w:val="00566363"/>
    <w:rsid w:val="00571119"/>
    <w:rsid w:val="00571532"/>
    <w:rsid w:val="00572F32"/>
    <w:rsid w:val="0057356E"/>
    <w:rsid w:val="00573610"/>
    <w:rsid w:val="00573C25"/>
    <w:rsid w:val="0057527E"/>
    <w:rsid w:val="00575601"/>
    <w:rsid w:val="005778B4"/>
    <w:rsid w:val="00581D2C"/>
    <w:rsid w:val="0058252E"/>
    <w:rsid w:val="00583FDA"/>
    <w:rsid w:val="005849CD"/>
    <w:rsid w:val="00585528"/>
    <w:rsid w:val="00585D02"/>
    <w:rsid w:val="00586015"/>
    <w:rsid w:val="0058697A"/>
    <w:rsid w:val="00586DE2"/>
    <w:rsid w:val="0058702E"/>
    <w:rsid w:val="005879BA"/>
    <w:rsid w:val="00591028"/>
    <w:rsid w:val="00591468"/>
    <w:rsid w:val="0059191A"/>
    <w:rsid w:val="00592E3F"/>
    <w:rsid w:val="00593908"/>
    <w:rsid w:val="00594B87"/>
    <w:rsid w:val="00595CCC"/>
    <w:rsid w:val="00595D39"/>
    <w:rsid w:val="00595E29"/>
    <w:rsid w:val="00596A90"/>
    <w:rsid w:val="0059731D"/>
    <w:rsid w:val="0059778B"/>
    <w:rsid w:val="00597CAE"/>
    <w:rsid w:val="00597EB4"/>
    <w:rsid w:val="005A10E2"/>
    <w:rsid w:val="005A17EF"/>
    <w:rsid w:val="005A18CB"/>
    <w:rsid w:val="005A1DC2"/>
    <w:rsid w:val="005A22A4"/>
    <w:rsid w:val="005A2367"/>
    <w:rsid w:val="005A27C2"/>
    <w:rsid w:val="005A34DB"/>
    <w:rsid w:val="005A3610"/>
    <w:rsid w:val="005A42B1"/>
    <w:rsid w:val="005A469F"/>
    <w:rsid w:val="005A4A13"/>
    <w:rsid w:val="005A5153"/>
    <w:rsid w:val="005A68F0"/>
    <w:rsid w:val="005A7321"/>
    <w:rsid w:val="005A7861"/>
    <w:rsid w:val="005A7869"/>
    <w:rsid w:val="005A7D89"/>
    <w:rsid w:val="005A7E69"/>
    <w:rsid w:val="005B11DF"/>
    <w:rsid w:val="005B22F2"/>
    <w:rsid w:val="005B2332"/>
    <w:rsid w:val="005B2D7C"/>
    <w:rsid w:val="005B2EB2"/>
    <w:rsid w:val="005B338B"/>
    <w:rsid w:val="005B3574"/>
    <w:rsid w:val="005B5007"/>
    <w:rsid w:val="005B5271"/>
    <w:rsid w:val="005B533B"/>
    <w:rsid w:val="005B5907"/>
    <w:rsid w:val="005B5EE4"/>
    <w:rsid w:val="005B6AB2"/>
    <w:rsid w:val="005B6F90"/>
    <w:rsid w:val="005C0A99"/>
    <w:rsid w:val="005C171D"/>
    <w:rsid w:val="005C2895"/>
    <w:rsid w:val="005C418F"/>
    <w:rsid w:val="005C507E"/>
    <w:rsid w:val="005C54D5"/>
    <w:rsid w:val="005C5C03"/>
    <w:rsid w:val="005C635D"/>
    <w:rsid w:val="005C68A2"/>
    <w:rsid w:val="005C78EC"/>
    <w:rsid w:val="005C7B41"/>
    <w:rsid w:val="005D1387"/>
    <w:rsid w:val="005D17C2"/>
    <w:rsid w:val="005D1AE9"/>
    <w:rsid w:val="005D2327"/>
    <w:rsid w:val="005D2D41"/>
    <w:rsid w:val="005D3A0A"/>
    <w:rsid w:val="005D3B9E"/>
    <w:rsid w:val="005D3E3E"/>
    <w:rsid w:val="005D3F77"/>
    <w:rsid w:val="005D5479"/>
    <w:rsid w:val="005D557D"/>
    <w:rsid w:val="005D58AF"/>
    <w:rsid w:val="005D5900"/>
    <w:rsid w:val="005D5A34"/>
    <w:rsid w:val="005D700B"/>
    <w:rsid w:val="005D7A98"/>
    <w:rsid w:val="005E022C"/>
    <w:rsid w:val="005E06E9"/>
    <w:rsid w:val="005E111A"/>
    <w:rsid w:val="005E117D"/>
    <w:rsid w:val="005E139E"/>
    <w:rsid w:val="005E2255"/>
    <w:rsid w:val="005E27DF"/>
    <w:rsid w:val="005E3C8B"/>
    <w:rsid w:val="005E3F2E"/>
    <w:rsid w:val="005E4369"/>
    <w:rsid w:val="005E55B6"/>
    <w:rsid w:val="005E605F"/>
    <w:rsid w:val="005E613D"/>
    <w:rsid w:val="005E6202"/>
    <w:rsid w:val="005F0AA0"/>
    <w:rsid w:val="005F0E7A"/>
    <w:rsid w:val="005F0F2E"/>
    <w:rsid w:val="005F16F3"/>
    <w:rsid w:val="005F2BE6"/>
    <w:rsid w:val="005F3729"/>
    <w:rsid w:val="005F4381"/>
    <w:rsid w:val="005F56B7"/>
    <w:rsid w:val="005F588D"/>
    <w:rsid w:val="005F5A20"/>
    <w:rsid w:val="005F5D7F"/>
    <w:rsid w:val="005F6671"/>
    <w:rsid w:val="005F67CD"/>
    <w:rsid w:val="005F70D2"/>
    <w:rsid w:val="005F7EFF"/>
    <w:rsid w:val="00600A63"/>
    <w:rsid w:val="00600D03"/>
    <w:rsid w:val="006014F7"/>
    <w:rsid w:val="00601F25"/>
    <w:rsid w:val="00603CF6"/>
    <w:rsid w:val="00604765"/>
    <w:rsid w:val="006048C6"/>
    <w:rsid w:val="00604B5A"/>
    <w:rsid w:val="0060502A"/>
    <w:rsid w:val="00606294"/>
    <w:rsid w:val="00607220"/>
    <w:rsid w:val="00607A2B"/>
    <w:rsid w:val="00607F6E"/>
    <w:rsid w:val="00611680"/>
    <w:rsid w:val="00611AE2"/>
    <w:rsid w:val="00612463"/>
    <w:rsid w:val="0061308E"/>
    <w:rsid w:val="006136B9"/>
    <w:rsid w:val="00614734"/>
    <w:rsid w:val="006147AE"/>
    <w:rsid w:val="00615C72"/>
    <w:rsid w:val="006162BF"/>
    <w:rsid w:val="00616B1A"/>
    <w:rsid w:val="006176CC"/>
    <w:rsid w:val="00617E6F"/>
    <w:rsid w:val="006202BF"/>
    <w:rsid w:val="00620EDB"/>
    <w:rsid w:val="0062230B"/>
    <w:rsid w:val="00622AF6"/>
    <w:rsid w:val="00623580"/>
    <w:rsid w:val="00623EAB"/>
    <w:rsid w:val="006243A4"/>
    <w:rsid w:val="00624DBB"/>
    <w:rsid w:val="0062520D"/>
    <w:rsid w:val="0062576D"/>
    <w:rsid w:val="00625A08"/>
    <w:rsid w:val="006270DD"/>
    <w:rsid w:val="00627630"/>
    <w:rsid w:val="006278CE"/>
    <w:rsid w:val="006306AB"/>
    <w:rsid w:val="00631123"/>
    <w:rsid w:val="006311AC"/>
    <w:rsid w:val="00631230"/>
    <w:rsid w:val="006312F0"/>
    <w:rsid w:val="006315CD"/>
    <w:rsid w:val="0063233E"/>
    <w:rsid w:val="00632843"/>
    <w:rsid w:val="00632F1F"/>
    <w:rsid w:val="00633754"/>
    <w:rsid w:val="0063437C"/>
    <w:rsid w:val="0063494E"/>
    <w:rsid w:val="00635948"/>
    <w:rsid w:val="006359C5"/>
    <w:rsid w:val="00635C55"/>
    <w:rsid w:val="0063614D"/>
    <w:rsid w:val="00637D6A"/>
    <w:rsid w:val="00640196"/>
    <w:rsid w:val="006409C8"/>
    <w:rsid w:val="00640CD2"/>
    <w:rsid w:val="00640F2B"/>
    <w:rsid w:val="00640F80"/>
    <w:rsid w:val="006416A8"/>
    <w:rsid w:val="00642342"/>
    <w:rsid w:val="0064252D"/>
    <w:rsid w:val="00642626"/>
    <w:rsid w:val="006449B8"/>
    <w:rsid w:val="0064520D"/>
    <w:rsid w:val="00646672"/>
    <w:rsid w:val="00647431"/>
    <w:rsid w:val="00647FD1"/>
    <w:rsid w:val="00650409"/>
    <w:rsid w:val="00650FB2"/>
    <w:rsid w:val="00651526"/>
    <w:rsid w:val="0065170A"/>
    <w:rsid w:val="00651A39"/>
    <w:rsid w:val="00652161"/>
    <w:rsid w:val="0065226F"/>
    <w:rsid w:val="006523BD"/>
    <w:rsid w:val="00652E44"/>
    <w:rsid w:val="006546FE"/>
    <w:rsid w:val="00654FEC"/>
    <w:rsid w:val="00655D63"/>
    <w:rsid w:val="00656B59"/>
    <w:rsid w:val="00657F8D"/>
    <w:rsid w:val="00660D52"/>
    <w:rsid w:val="00660F7C"/>
    <w:rsid w:val="00661275"/>
    <w:rsid w:val="006619E6"/>
    <w:rsid w:val="00661F6E"/>
    <w:rsid w:val="006621E6"/>
    <w:rsid w:val="00662297"/>
    <w:rsid w:val="00662541"/>
    <w:rsid w:val="00662BFD"/>
    <w:rsid w:val="0066412E"/>
    <w:rsid w:val="006654D9"/>
    <w:rsid w:val="006659B7"/>
    <w:rsid w:val="00665B7A"/>
    <w:rsid w:val="006672F2"/>
    <w:rsid w:val="0066752E"/>
    <w:rsid w:val="00667A8E"/>
    <w:rsid w:val="00667FC6"/>
    <w:rsid w:val="00670687"/>
    <w:rsid w:val="00671044"/>
    <w:rsid w:val="0067112C"/>
    <w:rsid w:val="0067132A"/>
    <w:rsid w:val="00671AC4"/>
    <w:rsid w:val="00671EFD"/>
    <w:rsid w:val="006724DD"/>
    <w:rsid w:val="00672848"/>
    <w:rsid w:val="00672F75"/>
    <w:rsid w:val="00673D73"/>
    <w:rsid w:val="0067415C"/>
    <w:rsid w:val="00674653"/>
    <w:rsid w:val="00675264"/>
    <w:rsid w:val="00675863"/>
    <w:rsid w:val="0067602B"/>
    <w:rsid w:val="0067610B"/>
    <w:rsid w:val="0067616F"/>
    <w:rsid w:val="00676A23"/>
    <w:rsid w:val="006771A8"/>
    <w:rsid w:val="006773C7"/>
    <w:rsid w:val="006776AD"/>
    <w:rsid w:val="00677FA2"/>
    <w:rsid w:val="006806F2"/>
    <w:rsid w:val="00680A7B"/>
    <w:rsid w:val="006831AD"/>
    <w:rsid w:val="00683BF6"/>
    <w:rsid w:val="00683D64"/>
    <w:rsid w:val="00684908"/>
    <w:rsid w:val="00684AA2"/>
    <w:rsid w:val="0068539D"/>
    <w:rsid w:val="00686387"/>
    <w:rsid w:val="006873BB"/>
    <w:rsid w:val="00690101"/>
    <w:rsid w:val="0069135B"/>
    <w:rsid w:val="006915DA"/>
    <w:rsid w:val="00691AED"/>
    <w:rsid w:val="00692213"/>
    <w:rsid w:val="0069281F"/>
    <w:rsid w:val="006931C0"/>
    <w:rsid w:val="0069346A"/>
    <w:rsid w:val="00693C8B"/>
    <w:rsid w:val="006942E6"/>
    <w:rsid w:val="00695688"/>
    <w:rsid w:val="00695A55"/>
    <w:rsid w:val="00695D4E"/>
    <w:rsid w:val="00695D83"/>
    <w:rsid w:val="00696A98"/>
    <w:rsid w:val="00696C0E"/>
    <w:rsid w:val="006972A7"/>
    <w:rsid w:val="006975B3"/>
    <w:rsid w:val="006A0219"/>
    <w:rsid w:val="006A045F"/>
    <w:rsid w:val="006A182F"/>
    <w:rsid w:val="006A27BE"/>
    <w:rsid w:val="006A332A"/>
    <w:rsid w:val="006A40F9"/>
    <w:rsid w:val="006A492A"/>
    <w:rsid w:val="006A4F9E"/>
    <w:rsid w:val="006A57C1"/>
    <w:rsid w:val="006A60D0"/>
    <w:rsid w:val="006A78AE"/>
    <w:rsid w:val="006A7984"/>
    <w:rsid w:val="006B081D"/>
    <w:rsid w:val="006B1461"/>
    <w:rsid w:val="006B1638"/>
    <w:rsid w:val="006B2367"/>
    <w:rsid w:val="006B2E73"/>
    <w:rsid w:val="006B326F"/>
    <w:rsid w:val="006B3795"/>
    <w:rsid w:val="006B3BA5"/>
    <w:rsid w:val="006B3E38"/>
    <w:rsid w:val="006B431C"/>
    <w:rsid w:val="006B43D5"/>
    <w:rsid w:val="006B44B1"/>
    <w:rsid w:val="006B4B6A"/>
    <w:rsid w:val="006B4F6F"/>
    <w:rsid w:val="006B534C"/>
    <w:rsid w:val="006B61DD"/>
    <w:rsid w:val="006B6DB6"/>
    <w:rsid w:val="006B6E27"/>
    <w:rsid w:val="006B73C1"/>
    <w:rsid w:val="006C00BC"/>
    <w:rsid w:val="006C084A"/>
    <w:rsid w:val="006C0E15"/>
    <w:rsid w:val="006C2402"/>
    <w:rsid w:val="006C24A7"/>
    <w:rsid w:val="006C2835"/>
    <w:rsid w:val="006C2CC7"/>
    <w:rsid w:val="006C384C"/>
    <w:rsid w:val="006C4852"/>
    <w:rsid w:val="006C4C89"/>
    <w:rsid w:val="006C4FDF"/>
    <w:rsid w:val="006C6220"/>
    <w:rsid w:val="006C6414"/>
    <w:rsid w:val="006C6EBD"/>
    <w:rsid w:val="006D104F"/>
    <w:rsid w:val="006D20C3"/>
    <w:rsid w:val="006D27FF"/>
    <w:rsid w:val="006D282A"/>
    <w:rsid w:val="006D2F68"/>
    <w:rsid w:val="006D4251"/>
    <w:rsid w:val="006D4524"/>
    <w:rsid w:val="006D46E7"/>
    <w:rsid w:val="006D5063"/>
    <w:rsid w:val="006D542B"/>
    <w:rsid w:val="006D61A3"/>
    <w:rsid w:val="006D69A9"/>
    <w:rsid w:val="006D6E6A"/>
    <w:rsid w:val="006D6F0B"/>
    <w:rsid w:val="006E1280"/>
    <w:rsid w:val="006E14F0"/>
    <w:rsid w:val="006E1615"/>
    <w:rsid w:val="006E1A7B"/>
    <w:rsid w:val="006E226C"/>
    <w:rsid w:val="006E4735"/>
    <w:rsid w:val="006E4887"/>
    <w:rsid w:val="006E4A59"/>
    <w:rsid w:val="006E58BE"/>
    <w:rsid w:val="006E5D8E"/>
    <w:rsid w:val="006E6A62"/>
    <w:rsid w:val="006E6F5B"/>
    <w:rsid w:val="006E79DC"/>
    <w:rsid w:val="006E7EC4"/>
    <w:rsid w:val="006F18B2"/>
    <w:rsid w:val="006F1ACC"/>
    <w:rsid w:val="006F2556"/>
    <w:rsid w:val="006F2A61"/>
    <w:rsid w:val="006F3511"/>
    <w:rsid w:val="006F3657"/>
    <w:rsid w:val="006F4DA0"/>
    <w:rsid w:val="006F56BE"/>
    <w:rsid w:val="006F666D"/>
    <w:rsid w:val="006F7DE3"/>
    <w:rsid w:val="0070059F"/>
    <w:rsid w:val="00702A02"/>
    <w:rsid w:val="00702ADD"/>
    <w:rsid w:val="007039E5"/>
    <w:rsid w:val="00705A10"/>
    <w:rsid w:val="00705F46"/>
    <w:rsid w:val="00706C6B"/>
    <w:rsid w:val="00707117"/>
    <w:rsid w:val="00707294"/>
    <w:rsid w:val="0070798B"/>
    <w:rsid w:val="00707A7F"/>
    <w:rsid w:val="00710694"/>
    <w:rsid w:val="007106B4"/>
    <w:rsid w:val="00710A81"/>
    <w:rsid w:val="00710AB5"/>
    <w:rsid w:val="00711921"/>
    <w:rsid w:val="00712DCC"/>
    <w:rsid w:val="00712E80"/>
    <w:rsid w:val="00712FE3"/>
    <w:rsid w:val="007143A9"/>
    <w:rsid w:val="00714EA0"/>
    <w:rsid w:val="007151E3"/>
    <w:rsid w:val="007155C7"/>
    <w:rsid w:val="00715F9F"/>
    <w:rsid w:val="00716071"/>
    <w:rsid w:val="007171FA"/>
    <w:rsid w:val="00720B4C"/>
    <w:rsid w:val="00720D54"/>
    <w:rsid w:val="00720FE8"/>
    <w:rsid w:val="007219A4"/>
    <w:rsid w:val="00721BCA"/>
    <w:rsid w:val="00721F63"/>
    <w:rsid w:val="0072250D"/>
    <w:rsid w:val="00722FB4"/>
    <w:rsid w:val="00723586"/>
    <w:rsid w:val="00725049"/>
    <w:rsid w:val="00725143"/>
    <w:rsid w:val="00727380"/>
    <w:rsid w:val="00732481"/>
    <w:rsid w:val="00732A15"/>
    <w:rsid w:val="0073537E"/>
    <w:rsid w:val="00735977"/>
    <w:rsid w:val="0073626F"/>
    <w:rsid w:val="0073659D"/>
    <w:rsid w:val="00737C33"/>
    <w:rsid w:val="00737D1E"/>
    <w:rsid w:val="007403AB"/>
    <w:rsid w:val="00740439"/>
    <w:rsid w:val="00740934"/>
    <w:rsid w:val="00740E7E"/>
    <w:rsid w:val="00740FA3"/>
    <w:rsid w:val="007414AF"/>
    <w:rsid w:val="00742004"/>
    <w:rsid w:val="00742203"/>
    <w:rsid w:val="0074274C"/>
    <w:rsid w:val="00742C6E"/>
    <w:rsid w:val="00743940"/>
    <w:rsid w:val="00744E5C"/>
    <w:rsid w:val="00745145"/>
    <w:rsid w:val="00745166"/>
    <w:rsid w:val="0074517D"/>
    <w:rsid w:val="0074528E"/>
    <w:rsid w:val="0074710E"/>
    <w:rsid w:val="00750E53"/>
    <w:rsid w:val="00751E09"/>
    <w:rsid w:val="00751F3F"/>
    <w:rsid w:val="0075244F"/>
    <w:rsid w:val="00752525"/>
    <w:rsid w:val="007528FB"/>
    <w:rsid w:val="0075390C"/>
    <w:rsid w:val="0075399A"/>
    <w:rsid w:val="00753BD3"/>
    <w:rsid w:val="00755519"/>
    <w:rsid w:val="00755B07"/>
    <w:rsid w:val="00755B87"/>
    <w:rsid w:val="0075609D"/>
    <w:rsid w:val="00756786"/>
    <w:rsid w:val="00756961"/>
    <w:rsid w:val="00756B55"/>
    <w:rsid w:val="00756EC5"/>
    <w:rsid w:val="0075741C"/>
    <w:rsid w:val="00757973"/>
    <w:rsid w:val="007579EE"/>
    <w:rsid w:val="007604C6"/>
    <w:rsid w:val="00760F7B"/>
    <w:rsid w:val="007617B6"/>
    <w:rsid w:val="00762C8F"/>
    <w:rsid w:val="00763762"/>
    <w:rsid w:val="007637E0"/>
    <w:rsid w:val="007646C7"/>
    <w:rsid w:val="0076487F"/>
    <w:rsid w:val="007658B0"/>
    <w:rsid w:val="007667DC"/>
    <w:rsid w:val="00766FE7"/>
    <w:rsid w:val="00767198"/>
    <w:rsid w:val="00767211"/>
    <w:rsid w:val="00767F79"/>
    <w:rsid w:val="00770829"/>
    <w:rsid w:val="00771847"/>
    <w:rsid w:val="00772A15"/>
    <w:rsid w:val="00772DB5"/>
    <w:rsid w:val="007755FF"/>
    <w:rsid w:val="00775802"/>
    <w:rsid w:val="00775F97"/>
    <w:rsid w:val="00776CF2"/>
    <w:rsid w:val="00777A95"/>
    <w:rsid w:val="0078075E"/>
    <w:rsid w:val="0078076F"/>
    <w:rsid w:val="00780828"/>
    <w:rsid w:val="00780DFB"/>
    <w:rsid w:val="00780E32"/>
    <w:rsid w:val="00781064"/>
    <w:rsid w:val="00781AAD"/>
    <w:rsid w:val="00782C92"/>
    <w:rsid w:val="007834F8"/>
    <w:rsid w:val="007847EA"/>
    <w:rsid w:val="00784916"/>
    <w:rsid w:val="00785B06"/>
    <w:rsid w:val="00786714"/>
    <w:rsid w:val="007873A1"/>
    <w:rsid w:val="00787818"/>
    <w:rsid w:val="00787BC3"/>
    <w:rsid w:val="00791449"/>
    <w:rsid w:val="0079145A"/>
    <w:rsid w:val="007922EA"/>
    <w:rsid w:val="007926F0"/>
    <w:rsid w:val="00792779"/>
    <w:rsid w:val="007934B3"/>
    <w:rsid w:val="0079365B"/>
    <w:rsid w:val="00793F0C"/>
    <w:rsid w:val="0079483E"/>
    <w:rsid w:val="00794E3C"/>
    <w:rsid w:val="0079514C"/>
    <w:rsid w:val="00795861"/>
    <w:rsid w:val="007960F8"/>
    <w:rsid w:val="0079614B"/>
    <w:rsid w:val="00796345"/>
    <w:rsid w:val="007963CB"/>
    <w:rsid w:val="0079654D"/>
    <w:rsid w:val="00796BA0"/>
    <w:rsid w:val="007970EC"/>
    <w:rsid w:val="007976F8"/>
    <w:rsid w:val="00797B36"/>
    <w:rsid w:val="00797F97"/>
    <w:rsid w:val="007A0B2A"/>
    <w:rsid w:val="007A19F2"/>
    <w:rsid w:val="007A2404"/>
    <w:rsid w:val="007A2AFE"/>
    <w:rsid w:val="007A34BC"/>
    <w:rsid w:val="007A3A6C"/>
    <w:rsid w:val="007A5673"/>
    <w:rsid w:val="007A591A"/>
    <w:rsid w:val="007A6567"/>
    <w:rsid w:val="007A6CC8"/>
    <w:rsid w:val="007A7633"/>
    <w:rsid w:val="007A7644"/>
    <w:rsid w:val="007A78C1"/>
    <w:rsid w:val="007A7F7C"/>
    <w:rsid w:val="007B03F7"/>
    <w:rsid w:val="007B0F72"/>
    <w:rsid w:val="007B175C"/>
    <w:rsid w:val="007B201C"/>
    <w:rsid w:val="007B2344"/>
    <w:rsid w:val="007B2D1C"/>
    <w:rsid w:val="007B45B0"/>
    <w:rsid w:val="007B49CD"/>
    <w:rsid w:val="007B4C7E"/>
    <w:rsid w:val="007B57EC"/>
    <w:rsid w:val="007B58E9"/>
    <w:rsid w:val="007B5AFB"/>
    <w:rsid w:val="007B6FF4"/>
    <w:rsid w:val="007B77BD"/>
    <w:rsid w:val="007C3581"/>
    <w:rsid w:val="007C397F"/>
    <w:rsid w:val="007C3A63"/>
    <w:rsid w:val="007C3ECE"/>
    <w:rsid w:val="007C4278"/>
    <w:rsid w:val="007C42B3"/>
    <w:rsid w:val="007C4A83"/>
    <w:rsid w:val="007C4BE7"/>
    <w:rsid w:val="007C4E08"/>
    <w:rsid w:val="007C51FF"/>
    <w:rsid w:val="007C563B"/>
    <w:rsid w:val="007C593B"/>
    <w:rsid w:val="007C60FF"/>
    <w:rsid w:val="007C6F98"/>
    <w:rsid w:val="007D07AE"/>
    <w:rsid w:val="007D0943"/>
    <w:rsid w:val="007D09A2"/>
    <w:rsid w:val="007D1B4F"/>
    <w:rsid w:val="007D21E1"/>
    <w:rsid w:val="007D2293"/>
    <w:rsid w:val="007D461C"/>
    <w:rsid w:val="007D4A42"/>
    <w:rsid w:val="007D4D9C"/>
    <w:rsid w:val="007D5629"/>
    <w:rsid w:val="007D58F7"/>
    <w:rsid w:val="007D5CFD"/>
    <w:rsid w:val="007D6638"/>
    <w:rsid w:val="007E04A5"/>
    <w:rsid w:val="007E07FA"/>
    <w:rsid w:val="007E0807"/>
    <w:rsid w:val="007E0A2D"/>
    <w:rsid w:val="007E0A76"/>
    <w:rsid w:val="007E144C"/>
    <w:rsid w:val="007E19C7"/>
    <w:rsid w:val="007E2719"/>
    <w:rsid w:val="007E2E2D"/>
    <w:rsid w:val="007E3AE5"/>
    <w:rsid w:val="007E3BE3"/>
    <w:rsid w:val="007E4B27"/>
    <w:rsid w:val="007E5075"/>
    <w:rsid w:val="007E5DAC"/>
    <w:rsid w:val="007E6B5B"/>
    <w:rsid w:val="007E6C06"/>
    <w:rsid w:val="007E6D1F"/>
    <w:rsid w:val="007E7841"/>
    <w:rsid w:val="007E7E32"/>
    <w:rsid w:val="007E7F9A"/>
    <w:rsid w:val="007F05BD"/>
    <w:rsid w:val="007F12E3"/>
    <w:rsid w:val="007F3332"/>
    <w:rsid w:val="007F3CAD"/>
    <w:rsid w:val="007F3FFC"/>
    <w:rsid w:val="007F44CE"/>
    <w:rsid w:val="007F4E57"/>
    <w:rsid w:val="007F5286"/>
    <w:rsid w:val="007F56F8"/>
    <w:rsid w:val="007F5E28"/>
    <w:rsid w:val="007F61E6"/>
    <w:rsid w:val="007F6218"/>
    <w:rsid w:val="007F7B77"/>
    <w:rsid w:val="008002B3"/>
    <w:rsid w:val="008003EF"/>
    <w:rsid w:val="00801E0C"/>
    <w:rsid w:val="00802626"/>
    <w:rsid w:val="008040A0"/>
    <w:rsid w:val="0080472F"/>
    <w:rsid w:val="00804E4F"/>
    <w:rsid w:val="008058F0"/>
    <w:rsid w:val="00806465"/>
    <w:rsid w:val="00806C2D"/>
    <w:rsid w:val="00806E03"/>
    <w:rsid w:val="0080749C"/>
    <w:rsid w:val="008077E0"/>
    <w:rsid w:val="00807FDC"/>
    <w:rsid w:val="00810299"/>
    <w:rsid w:val="008105CA"/>
    <w:rsid w:val="008107F6"/>
    <w:rsid w:val="00810E75"/>
    <w:rsid w:val="008130C5"/>
    <w:rsid w:val="008131C7"/>
    <w:rsid w:val="00813282"/>
    <w:rsid w:val="00813FDE"/>
    <w:rsid w:val="00814168"/>
    <w:rsid w:val="008155A8"/>
    <w:rsid w:val="00815A54"/>
    <w:rsid w:val="00815B70"/>
    <w:rsid w:val="008160DD"/>
    <w:rsid w:val="008162B2"/>
    <w:rsid w:val="00816582"/>
    <w:rsid w:val="00816C3A"/>
    <w:rsid w:val="00816C53"/>
    <w:rsid w:val="00816D8F"/>
    <w:rsid w:val="008179CE"/>
    <w:rsid w:val="00817A41"/>
    <w:rsid w:val="00817A47"/>
    <w:rsid w:val="00817DFC"/>
    <w:rsid w:val="00820A02"/>
    <w:rsid w:val="00821B57"/>
    <w:rsid w:val="00821F9A"/>
    <w:rsid w:val="00822782"/>
    <w:rsid w:val="00822AF3"/>
    <w:rsid w:val="00822C91"/>
    <w:rsid w:val="00822D46"/>
    <w:rsid w:val="0082358D"/>
    <w:rsid w:val="00824042"/>
    <w:rsid w:val="008242F2"/>
    <w:rsid w:val="008244C2"/>
    <w:rsid w:val="00824A9B"/>
    <w:rsid w:val="00825404"/>
    <w:rsid w:val="00825A50"/>
    <w:rsid w:val="0082707B"/>
    <w:rsid w:val="0082761C"/>
    <w:rsid w:val="008277F7"/>
    <w:rsid w:val="0083002A"/>
    <w:rsid w:val="00830362"/>
    <w:rsid w:val="00830938"/>
    <w:rsid w:val="00830997"/>
    <w:rsid w:val="00830A53"/>
    <w:rsid w:val="00830D2D"/>
    <w:rsid w:val="00832B41"/>
    <w:rsid w:val="00833652"/>
    <w:rsid w:val="0083381F"/>
    <w:rsid w:val="0083432D"/>
    <w:rsid w:val="008352FF"/>
    <w:rsid w:val="00835F40"/>
    <w:rsid w:val="00837B55"/>
    <w:rsid w:val="00837E52"/>
    <w:rsid w:val="00840669"/>
    <w:rsid w:val="00840C9A"/>
    <w:rsid w:val="00841384"/>
    <w:rsid w:val="0084174F"/>
    <w:rsid w:val="00841C26"/>
    <w:rsid w:val="00842514"/>
    <w:rsid w:val="00842621"/>
    <w:rsid w:val="008437CF"/>
    <w:rsid w:val="0084491A"/>
    <w:rsid w:val="008452B6"/>
    <w:rsid w:val="0084592C"/>
    <w:rsid w:val="00845D88"/>
    <w:rsid w:val="008461B4"/>
    <w:rsid w:val="00846338"/>
    <w:rsid w:val="00846504"/>
    <w:rsid w:val="008473FA"/>
    <w:rsid w:val="00847490"/>
    <w:rsid w:val="00850D37"/>
    <w:rsid w:val="00852CA2"/>
    <w:rsid w:val="00853778"/>
    <w:rsid w:val="00853D6A"/>
    <w:rsid w:val="00854135"/>
    <w:rsid w:val="008545CE"/>
    <w:rsid w:val="0085487B"/>
    <w:rsid w:val="00854EF8"/>
    <w:rsid w:val="008553A2"/>
    <w:rsid w:val="00855F19"/>
    <w:rsid w:val="008570F3"/>
    <w:rsid w:val="008602F8"/>
    <w:rsid w:val="00860D7B"/>
    <w:rsid w:val="00861D06"/>
    <w:rsid w:val="0086246B"/>
    <w:rsid w:val="00862765"/>
    <w:rsid w:val="008636BA"/>
    <w:rsid w:val="00863C81"/>
    <w:rsid w:val="00864203"/>
    <w:rsid w:val="008646BD"/>
    <w:rsid w:val="00864911"/>
    <w:rsid w:val="00864987"/>
    <w:rsid w:val="00865F73"/>
    <w:rsid w:val="008715BA"/>
    <w:rsid w:val="00871C17"/>
    <w:rsid w:val="00871EA2"/>
    <w:rsid w:val="00871EDD"/>
    <w:rsid w:val="0087208D"/>
    <w:rsid w:val="008726AA"/>
    <w:rsid w:val="00872BC9"/>
    <w:rsid w:val="0087306F"/>
    <w:rsid w:val="00873901"/>
    <w:rsid w:val="00873A3A"/>
    <w:rsid w:val="00874DBA"/>
    <w:rsid w:val="00875E72"/>
    <w:rsid w:val="00876530"/>
    <w:rsid w:val="00876BF8"/>
    <w:rsid w:val="00876DD2"/>
    <w:rsid w:val="0087784C"/>
    <w:rsid w:val="00880B8B"/>
    <w:rsid w:val="00882FE2"/>
    <w:rsid w:val="00884671"/>
    <w:rsid w:val="00885FB8"/>
    <w:rsid w:val="00887530"/>
    <w:rsid w:val="00887C6B"/>
    <w:rsid w:val="00887F2A"/>
    <w:rsid w:val="00890C94"/>
    <w:rsid w:val="00892212"/>
    <w:rsid w:val="008929ED"/>
    <w:rsid w:val="008930B9"/>
    <w:rsid w:val="0089324B"/>
    <w:rsid w:val="008944C5"/>
    <w:rsid w:val="00894838"/>
    <w:rsid w:val="0089628A"/>
    <w:rsid w:val="00896583"/>
    <w:rsid w:val="008A04EE"/>
    <w:rsid w:val="008A0ACF"/>
    <w:rsid w:val="008A0FE0"/>
    <w:rsid w:val="008A16E9"/>
    <w:rsid w:val="008A2E80"/>
    <w:rsid w:val="008A3235"/>
    <w:rsid w:val="008A4DA9"/>
    <w:rsid w:val="008A5834"/>
    <w:rsid w:val="008A59B9"/>
    <w:rsid w:val="008A68AE"/>
    <w:rsid w:val="008A7C5A"/>
    <w:rsid w:val="008B056D"/>
    <w:rsid w:val="008B0840"/>
    <w:rsid w:val="008B1FAD"/>
    <w:rsid w:val="008B223F"/>
    <w:rsid w:val="008B28D7"/>
    <w:rsid w:val="008B2AA9"/>
    <w:rsid w:val="008B3795"/>
    <w:rsid w:val="008B38BF"/>
    <w:rsid w:val="008B3FA9"/>
    <w:rsid w:val="008B4A37"/>
    <w:rsid w:val="008B51CC"/>
    <w:rsid w:val="008B5F7E"/>
    <w:rsid w:val="008B6EB3"/>
    <w:rsid w:val="008B71F7"/>
    <w:rsid w:val="008B7944"/>
    <w:rsid w:val="008C036E"/>
    <w:rsid w:val="008C17D3"/>
    <w:rsid w:val="008C182D"/>
    <w:rsid w:val="008C1B47"/>
    <w:rsid w:val="008C1DAF"/>
    <w:rsid w:val="008C2D6C"/>
    <w:rsid w:val="008C3688"/>
    <w:rsid w:val="008C380D"/>
    <w:rsid w:val="008C4508"/>
    <w:rsid w:val="008C52A3"/>
    <w:rsid w:val="008C655C"/>
    <w:rsid w:val="008C69E5"/>
    <w:rsid w:val="008C78E6"/>
    <w:rsid w:val="008D09C0"/>
    <w:rsid w:val="008D0DD9"/>
    <w:rsid w:val="008D1670"/>
    <w:rsid w:val="008D1D8E"/>
    <w:rsid w:val="008D26D1"/>
    <w:rsid w:val="008D2BC0"/>
    <w:rsid w:val="008D34D4"/>
    <w:rsid w:val="008D39F8"/>
    <w:rsid w:val="008D486B"/>
    <w:rsid w:val="008D4CDE"/>
    <w:rsid w:val="008D5177"/>
    <w:rsid w:val="008D52F5"/>
    <w:rsid w:val="008D578B"/>
    <w:rsid w:val="008D6147"/>
    <w:rsid w:val="008D6AA2"/>
    <w:rsid w:val="008D736D"/>
    <w:rsid w:val="008E05A9"/>
    <w:rsid w:val="008E1110"/>
    <w:rsid w:val="008E1981"/>
    <w:rsid w:val="008E300C"/>
    <w:rsid w:val="008E3402"/>
    <w:rsid w:val="008E3E03"/>
    <w:rsid w:val="008E63D0"/>
    <w:rsid w:val="008E749D"/>
    <w:rsid w:val="008F04BC"/>
    <w:rsid w:val="008F15B8"/>
    <w:rsid w:val="008F2476"/>
    <w:rsid w:val="008F2CD0"/>
    <w:rsid w:val="008F339C"/>
    <w:rsid w:val="008F345F"/>
    <w:rsid w:val="008F3CE2"/>
    <w:rsid w:val="008F490B"/>
    <w:rsid w:val="008F5453"/>
    <w:rsid w:val="008F5D46"/>
    <w:rsid w:val="008F60C3"/>
    <w:rsid w:val="008F6356"/>
    <w:rsid w:val="0090125B"/>
    <w:rsid w:val="00902932"/>
    <w:rsid w:val="00903EF1"/>
    <w:rsid w:val="00904423"/>
    <w:rsid w:val="009045DA"/>
    <w:rsid w:val="0090493F"/>
    <w:rsid w:val="009056F1"/>
    <w:rsid w:val="0090678B"/>
    <w:rsid w:val="00907011"/>
    <w:rsid w:val="0091071E"/>
    <w:rsid w:val="00910A09"/>
    <w:rsid w:val="00911B24"/>
    <w:rsid w:val="009122EA"/>
    <w:rsid w:val="00912E66"/>
    <w:rsid w:val="00913F04"/>
    <w:rsid w:val="0091430A"/>
    <w:rsid w:val="00914F90"/>
    <w:rsid w:val="00915858"/>
    <w:rsid w:val="00916333"/>
    <w:rsid w:val="00916891"/>
    <w:rsid w:val="00920BA0"/>
    <w:rsid w:val="0092104A"/>
    <w:rsid w:val="009212DD"/>
    <w:rsid w:val="00921EC3"/>
    <w:rsid w:val="0092231B"/>
    <w:rsid w:val="00923D4D"/>
    <w:rsid w:val="00925139"/>
    <w:rsid w:val="009256FE"/>
    <w:rsid w:val="00926E75"/>
    <w:rsid w:val="00927592"/>
    <w:rsid w:val="00930DD7"/>
    <w:rsid w:val="00930FAF"/>
    <w:rsid w:val="009311F3"/>
    <w:rsid w:val="00931CBF"/>
    <w:rsid w:val="009327D9"/>
    <w:rsid w:val="009327E2"/>
    <w:rsid w:val="00932D2B"/>
    <w:rsid w:val="0093355C"/>
    <w:rsid w:val="00933BFA"/>
    <w:rsid w:val="00934060"/>
    <w:rsid w:val="009344AA"/>
    <w:rsid w:val="00935178"/>
    <w:rsid w:val="0093569D"/>
    <w:rsid w:val="00935C24"/>
    <w:rsid w:val="00936122"/>
    <w:rsid w:val="00936544"/>
    <w:rsid w:val="00936774"/>
    <w:rsid w:val="00936B56"/>
    <w:rsid w:val="0093740E"/>
    <w:rsid w:val="0093776F"/>
    <w:rsid w:val="00937DA5"/>
    <w:rsid w:val="00940194"/>
    <w:rsid w:val="00940285"/>
    <w:rsid w:val="00940D8E"/>
    <w:rsid w:val="009414AF"/>
    <w:rsid w:val="009423A7"/>
    <w:rsid w:val="00942CB8"/>
    <w:rsid w:val="00943BBA"/>
    <w:rsid w:val="00943EBF"/>
    <w:rsid w:val="0094468F"/>
    <w:rsid w:val="00944773"/>
    <w:rsid w:val="0094479D"/>
    <w:rsid w:val="00944A27"/>
    <w:rsid w:val="00944E7F"/>
    <w:rsid w:val="009457B1"/>
    <w:rsid w:val="009458C6"/>
    <w:rsid w:val="00945A18"/>
    <w:rsid w:val="00946635"/>
    <w:rsid w:val="00946B9E"/>
    <w:rsid w:val="00947084"/>
    <w:rsid w:val="009474A2"/>
    <w:rsid w:val="00947C40"/>
    <w:rsid w:val="00950AB8"/>
    <w:rsid w:val="00951398"/>
    <w:rsid w:val="00951A3C"/>
    <w:rsid w:val="00951E00"/>
    <w:rsid w:val="009524F7"/>
    <w:rsid w:val="0095399B"/>
    <w:rsid w:val="00954446"/>
    <w:rsid w:val="00955CCF"/>
    <w:rsid w:val="00956A78"/>
    <w:rsid w:val="00956CF0"/>
    <w:rsid w:val="00956E73"/>
    <w:rsid w:val="00961057"/>
    <w:rsid w:val="00961339"/>
    <w:rsid w:val="00961390"/>
    <w:rsid w:val="00961CC7"/>
    <w:rsid w:val="00962324"/>
    <w:rsid w:val="009627FF"/>
    <w:rsid w:val="00963143"/>
    <w:rsid w:val="0096318F"/>
    <w:rsid w:val="00963A70"/>
    <w:rsid w:val="00963E16"/>
    <w:rsid w:val="00964EB5"/>
    <w:rsid w:val="009652B5"/>
    <w:rsid w:val="0096579E"/>
    <w:rsid w:val="00966120"/>
    <w:rsid w:val="0097052C"/>
    <w:rsid w:val="00970C0B"/>
    <w:rsid w:val="00971696"/>
    <w:rsid w:val="009717FF"/>
    <w:rsid w:val="00971AC5"/>
    <w:rsid w:val="00971C15"/>
    <w:rsid w:val="009728A7"/>
    <w:rsid w:val="00972CB1"/>
    <w:rsid w:val="00972E48"/>
    <w:rsid w:val="009736D6"/>
    <w:rsid w:val="00973C5F"/>
    <w:rsid w:val="00973E7B"/>
    <w:rsid w:val="0097413E"/>
    <w:rsid w:val="009750C4"/>
    <w:rsid w:val="0097590B"/>
    <w:rsid w:val="00975F80"/>
    <w:rsid w:val="00976780"/>
    <w:rsid w:val="00976812"/>
    <w:rsid w:val="00976BFB"/>
    <w:rsid w:val="009804A6"/>
    <w:rsid w:val="00981554"/>
    <w:rsid w:val="00981D09"/>
    <w:rsid w:val="009826DF"/>
    <w:rsid w:val="00984D07"/>
    <w:rsid w:val="0098501B"/>
    <w:rsid w:val="009860AF"/>
    <w:rsid w:val="00986E6C"/>
    <w:rsid w:val="00987002"/>
    <w:rsid w:val="00987FFE"/>
    <w:rsid w:val="009903FE"/>
    <w:rsid w:val="00990E88"/>
    <w:rsid w:val="00991507"/>
    <w:rsid w:val="0099158A"/>
    <w:rsid w:val="00991FE6"/>
    <w:rsid w:val="00993113"/>
    <w:rsid w:val="00993615"/>
    <w:rsid w:val="009946B7"/>
    <w:rsid w:val="009956A9"/>
    <w:rsid w:val="00995983"/>
    <w:rsid w:val="00996A33"/>
    <w:rsid w:val="009971AF"/>
    <w:rsid w:val="00997247"/>
    <w:rsid w:val="009A0CE0"/>
    <w:rsid w:val="009A1B0C"/>
    <w:rsid w:val="009A1F00"/>
    <w:rsid w:val="009A2501"/>
    <w:rsid w:val="009A2B08"/>
    <w:rsid w:val="009A2B85"/>
    <w:rsid w:val="009A3F83"/>
    <w:rsid w:val="009A4255"/>
    <w:rsid w:val="009A4EAA"/>
    <w:rsid w:val="009A7134"/>
    <w:rsid w:val="009A748D"/>
    <w:rsid w:val="009A7770"/>
    <w:rsid w:val="009B0023"/>
    <w:rsid w:val="009B006F"/>
    <w:rsid w:val="009B1389"/>
    <w:rsid w:val="009B1415"/>
    <w:rsid w:val="009B1775"/>
    <w:rsid w:val="009B271A"/>
    <w:rsid w:val="009B2863"/>
    <w:rsid w:val="009B28B2"/>
    <w:rsid w:val="009B3097"/>
    <w:rsid w:val="009B3525"/>
    <w:rsid w:val="009B480A"/>
    <w:rsid w:val="009B4D45"/>
    <w:rsid w:val="009B5358"/>
    <w:rsid w:val="009B58CF"/>
    <w:rsid w:val="009B5A04"/>
    <w:rsid w:val="009B6169"/>
    <w:rsid w:val="009B7360"/>
    <w:rsid w:val="009C03C5"/>
    <w:rsid w:val="009C0DE3"/>
    <w:rsid w:val="009C2221"/>
    <w:rsid w:val="009C2DE5"/>
    <w:rsid w:val="009C352C"/>
    <w:rsid w:val="009C4128"/>
    <w:rsid w:val="009C419E"/>
    <w:rsid w:val="009C48C3"/>
    <w:rsid w:val="009C4E1C"/>
    <w:rsid w:val="009C5472"/>
    <w:rsid w:val="009C67D8"/>
    <w:rsid w:val="009C6F52"/>
    <w:rsid w:val="009C7F5D"/>
    <w:rsid w:val="009D0D4A"/>
    <w:rsid w:val="009D0DFF"/>
    <w:rsid w:val="009D1407"/>
    <w:rsid w:val="009D1436"/>
    <w:rsid w:val="009D17E4"/>
    <w:rsid w:val="009D2BF5"/>
    <w:rsid w:val="009D4583"/>
    <w:rsid w:val="009D4A79"/>
    <w:rsid w:val="009D7064"/>
    <w:rsid w:val="009D7128"/>
    <w:rsid w:val="009D777A"/>
    <w:rsid w:val="009D7D21"/>
    <w:rsid w:val="009E016F"/>
    <w:rsid w:val="009E0E84"/>
    <w:rsid w:val="009E14D1"/>
    <w:rsid w:val="009E366A"/>
    <w:rsid w:val="009E41B9"/>
    <w:rsid w:val="009E484E"/>
    <w:rsid w:val="009E538F"/>
    <w:rsid w:val="009E6814"/>
    <w:rsid w:val="009E6A6F"/>
    <w:rsid w:val="009E742D"/>
    <w:rsid w:val="009F00A3"/>
    <w:rsid w:val="009F18CF"/>
    <w:rsid w:val="009F245E"/>
    <w:rsid w:val="009F2CF2"/>
    <w:rsid w:val="009F36CE"/>
    <w:rsid w:val="009F4399"/>
    <w:rsid w:val="009F4A0B"/>
    <w:rsid w:val="009F5336"/>
    <w:rsid w:val="009F56BF"/>
    <w:rsid w:val="009F7BDD"/>
    <w:rsid w:val="00A000F5"/>
    <w:rsid w:val="00A016DB"/>
    <w:rsid w:val="00A02063"/>
    <w:rsid w:val="00A02989"/>
    <w:rsid w:val="00A033E1"/>
    <w:rsid w:val="00A04E3D"/>
    <w:rsid w:val="00A04F42"/>
    <w:rsid w:val="00A06173"/>
    <w:rsid w:val="00A06237"/>
    <w:rsid w:val="00A06829"/>
    <w:rsid w:val="00A0690D"/>
    <w:rsid w:val="00A06A96"/>
    <w:rsid w:val="00A06E21"/>
    <w:rsid w:val="00A07E48"/>
    <w:rsid w:val="00A1056E"/>
    <w:rsid w:val="00A11B43"/>
    <w:rsid w:val="00A12F6B"/>
    <w:rsid w:val="00A139F4"/>
    <w:rsid w:val="00A13C56"/>
    <w:rsid w:val="00A14E2E"/>
    <w:rsid w:val="00A14FC1"/>
    <w:rsid w:val="00A15339"/>
    <w:rsid w:val="00A1566E"/>
    <w:rsid w:val="00A15961"/>
    <w:rsid w:val="00A16CE8"/>
    <w:rsid w:val="00A16DB1"/>
    <w:rsid w:val="00A1759D"/>
    <w:rsid w:val="00A17977"/>
    <w:rsid w:val="00A179E6"/>
    <w:rsid w:val="00A17FD7"/>
    <w:rsid w:val="00A20F7E"/>
    <w:rsid w:val="00A21799"/>
    <w:rsid w:val="00A222FB"/>
    <w:rsid w:val="00A22A57"/>
    <w:rsid w:val="00A234B0"/>
    <w:rsid w:val="00A23FC2"/>
    <w:rsid w:val="00A2494A"/>
    <w:rsid w:val="00A24A00"/>
    <w:rsid w:val="00A2521E"/>
    <w:rsid w:val="00A253B8"/>
    <w:rsid w:val="00A25881"/>
    <w:rsid w:val="00A26B7C"/>
    <w:rsid w:val="00A26CF0"/>
    <w:rsid w:val="00A26F4A"/>
    <w:rsid w:val="00A278DA"/>
    <w:rsid w:val="00A27A9E"/>
    <w:rsid w:val="00A27BCF"/>
    <w:rsid w:val="00A30519"/>
    <w:rsid w:val="00A31518"/>
    <w:rsid w:val="00A31959"/>
    <w:rsid w:val="00A31E4B"/>
    <w:rsid w:val="00A336E3"/>
    <w:rsid w:val="00A3397F"/>
    <w:rsid w:val="00A33B02"/>
    <w:rsid w:val="00A348CD"/>
    <w:rsid w:val="00A35EB3"/>
    <w:rsid w:val="00A3661B"/>
    <w:rsid w:val="00A36643"/>
    <w:rsid w:val="00A36AFB"/>
    <w:rsid w:val="00A36B6F"/>
    <w:rsid w:val="00A37454"/>
    <w:rsid w:val="00A40E67"/>
    <w:rsid w:val="00A41754"/>
    <w:rsid w:val="00A418A8"/>
    <w:rsid w:val="00A41C7B"/>
    <w:rsid w:val="00A4242B"/>
    <w:rsid w:val="00A424A8"/>
    <w:rsid w:val="00A43091"/>
    <w:rsid w:val="00A43FA8"/>
    <w:rsid w:val="00A44036"/>
    <w:rsid w:val="00A44161"/>
    <w:rsid w:val="00A447DB"/>
    <w:rsid w:val="00A45477"/>
    <w:rsid w:val="00A457BA"/>
    <w:rsid w:val="00A4644D"/>
    <w:rsid w:val="00A4657F"/>
    <w:rsid w:val="00A4688D"/>
    <w:rsid w:val="00A47130"/>
    <w:rsid w:val="00A50D9C"/>
    <w:rsid w:val="00A51455"/>
    <w:rsid w:val="00A51DA1"/>
    <w:rsid w:val="00A520EE"/>
    <w:rsid w:val="00A522AD"/>
    <w:rsid w:val="00A5456F"/>
    <w:rsid w:val="00A54C62"/>
    <w:rsid w:val="00A5560B"/>
    <w:rsid w:val="00A57337"/>
    <w:rsid w:val="00A5782B"/>
    <w:rsid w:val="00A6006C"/>
    <w:rsid w:val="00A6078E"/>
    <w:rsid w:val="00A62997"/>
    <w:rsid w:val="00A6411E"/>
    <w:rsid w:val="00A64317"/>
    <w:rsid w:val="00A65354"/>
    <w:rsid w:val="00A65BCE"/>
    <w:rsid w:val="00A6608F"/>
    <w:rsid w:val="00A6788A"/>
    <w:rsid w:val="00A67AF8"/>
    <w:rsid w:val="00A67B1E"/>
    <w:rsid w:val="00A67D45"/>
    <w:rsid w:val="00A70334"/>
    <w:rsid w:val="00A71031"/>
    <w:rsid w:val="00A71F7A"/>
    <w:rsid w:val="00A7201F"/>
    <w:rsid w:val="00A72DF8"/>
    <w:rsid w:val="00A72F14"/>
    <w:rsid w:val="00A7354C"/>
    <w:rsid w:val="00A73FF8"/>
    <w:rsid w:val="00A741ED"/>
    <w:rsid w:val="00A74AC8"/>
    <w:rsid w:val="00A75136"/>
    <w:rsid w:val="00A76927"/>
    <w:rsid w:val="00A76B61"/>
    <w:rsid w:val="00A76D6D"/>
    <w:rsid w:val="00A775D8"/>
    <w:rsid w:val="00A810A8"/>
    <w:rsid w:val="00A81A4A"/>
    <w:rsid w:val="00A81D7F"/>
    <w:rsid w:val="00A81DB1"/>
    <w:rsid w:val="00A81FF9"/>
    <w:rsid w:val="00A82785"/>
    <w:rsid w:val="00A82BA5"/>
    <w:rsid w:val="00A82CB7"/>
    <w:rsid w:val="00A830FC"/>
    <w:rsid w:val="00A83472"/>
    <w:rsid w:val="00A83779"/>
    <w:rsid w:val="00A8443B"/>
    <w:rsid w:val="00A84446"/>
    <w:rsid w:val="00A852B4"/>
    <w:rsid w:val="00A85805"/>
    <w:rsid w:val="00A859C6"/>
    <w:rsid w:val="00A85C42"/>
    <w:rsid w:val="00A85CFA"/>
    <w:rsid w:val="00A862BA"/>
    <w:rsid w:val="00A8707E"/>
    <w:rsid w:val="00A8787E"/>
    <w:rsid w:val="00A87989"/>
    <w:rsid w:val="00A879AF"/>
    <w:rsid w:val="00A914C7"/>
    <w:rsid w:val="00A91B73"/>
    <w:rsid w:val="00A92060"/>
    <w:rsid w:val="00A92320"/>
    <w:rsid w:val="00A9250F"/>
    <w:rsid w:val="00A9317A"/>
    <w:rsid w:val="00A9326D"/>
    <w:rsid w:val="00A93C3D"/>
    <w:rsid w:val="00A95458"/>
    <w:rsid w:val="00A95DE0"/>
    <w:rsid w:val="00AA0919"/>
    <w:rsid w:val="00AA125F"/>
    <w:rsid w:val="00AA276A"/>
    <w:rsid w:val="00AA2B8F"/>
    <w:rsid w:val="00AA41EF"/>
    <w:rsid w:val="00AA5231"/>
    <w:rsid w:val="00AA5373"/>
    <w:rsid w:val="00AA557A"/>
    <w:rsid w:val="00AA58E2"/>
    <w:rsid w:val="00AA5C58"/>
    <w:rsid w:val="00AA72F3"/>
    <w:rsid w:val="00AA7849"/>
    <w:rsid w:val="00AA7E71"/>
    <w:rsid w:val="00AB21DD"/>
    <w:rsid w:val="00AB27AF"/>
    <w:rsid w:val="00AB3D99"/>
    <w:rsid w:val="00AB495A"/>
    <w:rsid w:val="00AB4D30"/>
    <w:rsid w:val="00AB55CF"/>
    <w:rsid w:val="00AB623C"/>
    <w:rsid w:val="00AB693D"/>
    <w:rsid w:val="00AB7434"/>
    <w:rsid w:val="00AB7DD0"/>
    <w:rsid w:val="00AC033B"/>
    <w:rsid w:val="00AC07A7"/>
    <w:rsid w:val="00AC0ADA"/>
    <w:rsid w:val="00AC1173"/>
    <w:rsid w:val="00AC17B7"/>
    <w:rsid w:val="00AC1C96"/>
    <w:rsid w:val="00AC1CA9"/>
    <w:rsid w:val="00AC2247"/>
    <w:rsid w:val="00AC2C2F"/>
    <w:rsid w:val="00AC3BE2"/>
    <w:rsid w:val="00AC5387"/>
    <w:rsid w:val="00AC676D"/>
    <w:rsid w:val="00AD004C"/>
    <w:rsid w:val="00AD111D"/>
    <w:rsid w:val="00AD112B"/>
    <w:rsid w:val="00AD133A"/>
    <w:rsid w:val="00AD143C"/>
    <w:rsid w:val="00AD186D"/>
    <w:rsid w:val="00AD1B60"/>
    <w:rsid w:val="00AD2CAA"/>
    <w:rsid w:val="00AD2E61"/>
    <w:rsid w:val="00AD2F87"/>
    <w:rsid w:val="00AD42CD"/>
    <w:rsid w:val="00AD4701"/>
    <w:rsid w:val="00AD4F81"/>
    <w:rsid w:val="00AD6A43"/>
    <w:rsid w:val="00AD6EA0"/>
    <w:rsid w:val="00AD7265"/>
    <w:rsid w:val="00AE039C"/>
    <w:rsid w:val="00AE0EFB"/>
    <w:rsid w:val="00AE1A08"/>
    <w:rsid w:val="00AE23D5"/>
    <w:rsid w:val="00AE26CA"/>
    <w:rsid w:val="00AE29E9"/>
    <w:rsid w:val="00AE2C3A"/>
    <w:rsid w:val="00AE2F85"/>
    <w:rsid w:val="00AE3637"/>
    <w:rsid w:val="00AE417D"/>
    <w:rsid w:val="00AE4755"/>
    <w:rsid w:val="00AE4A64"/>
    <w:rsid w:val="00AE4C3C"/>
    <w:rsid w:val="00AE4D59"/>
    <w:rsid w:val="00AE5C10"/>
    <w:rsid w:val="00AE7B84"/>
    <w:rsid w:val="00AF023F"/>
    <w:rsid w:val="00AF0BE3"/>
    <w:rsid w:val="00AF1E18"/>
    <w:rsid w:val="00AF3BD4"/>
    <w:rsid w:val="00AF3CA2"/>
    <w:rsid w:val="00AF3E2E"/>
    <w:rsid w:val="00AF4F10"/>
    <w:rsid w:val="00AF51D8"/>
    <w:rsid w:val="00AF54F6"/>
    <w:rsid w:val="00AF5F05"/>
    <w:rsid w:val="00AF644F"/>
    <w:rsid w:val="00AF6A83"/>
    <w:rsid w:val="00AF7105"/>
    <w:rsid w:val="00B002D7"/>
    <w:rsid w:val="00B002F7"/>
    <w:rsid w:val="00B0035A"/>
    <w:rsid w:val="00B00E8C"/>
    <w:rsid w:val="00B0189A"/>
    <w:rsid w:val="00B0205B"/>
    <w:rsid w:val="00B027DC"/>
    <w:rsid w:val="00B04000"/>
    <w:rsid w:val="00B06186"/>
    <w:rsid w:val="00B07486"/>
    <w:rsid w:val="00B10510"/>
    <w:rsid w:val="00B109D0"/>
    <w:rsid w:val="00B11AB2"/>
    <w:rsid w:val="00B1212D"/>
    <w:rsid w:val="00B13123"/>
    <w:rsid w:val="00B13721"/>
    <w:rsid w:val="00B13D1D"/>
    <w:rsid w:val="00B13D8D"/>
    <w:rsid w:val="00B14299"/>
    <w:rsid w:val="00B154EE"/>
    <w:rsid w:val="00B15723"/>
    <w:rsid w:val="00B16009"/>
    <w:rsid w:val="00B163FE"/>
    <w:rsid w:val="00B17992"/>
    <w:rsid w:val="00B206A2"/>
    <w:rsid w:val="00B2103E"/>
    <w:rsid w:val="00B21B89"/>
    <w:rsid w:val="00B22089"/>
    <w:rsid w:val="00B22408"/>
    <w:rsid w:val="00B22B77"/>
    <w:rsid w:val="00B22BB4"/>
    <w:rsid w:val="00B22D02"/>
    <w:rsid w:val="00B22D07"/>
    <w:rsid w:val="00B22D75"/>
    <w:rsid w:val="00B23178"/>
    <w:rsid w:val="00B236C5"/>
    <w:rsid w:val="00B23E5D"/>
    <w:rsid w:val="00B23F01"/>
    <w:rsid w:val="00B23F52"/>
    <w:rsid w:val="00B244F1"/>
    <w:rsid w:val="00B25EF0"/>
    <w:rsid w:val="00B26A33"/>
    <w:rsid w:val="00B27F85"/>
    <w:rsid w:val="00B305C5"/>
    <w:rsid w:val="00B3098B"/>
    <w:rsid w:val="00B309E8"/>
    <w:rsid w:val="00B31F1D"/>
    <w:rsid w:val="00B3307B"/>
    <w:rsid w:val="00B332E5"/>
    <w:rsid w:val="00B33B52"/>
    <w:rsid w:val="00B33D37"/>
    <w:rsid w:val="00B340B9"/>
    <w:rsid w:val="00B34C93"/>
    <w:rsid w:val="00B355DA"/>
    <w:rsid w:val="00B35E0B"/>
    <w:rsid w:val="00B36091"/>
    <w:rsid w:val="00B37B68"/>
    <w:rsid w:val="00B40216"/>
    <w:rsid w:val="00B41EAD"/>
    <w:rsid w:val="00B42561"/>
    <w:rsid w:val="00B426D6"/>
    <w:rsid w:val="00B433D7"/>
    <w:rsid w:val="00B440BC"/>
    <w:rsid w:val="00B47A6A"/>
    <w:rsid w:val="00B5056F"/>
    <w:rsid w:val="00B50C62"/>
    <w:rsid w:val="00B50E22"/>
    <w:rsid w:val="00B51437"/>
    <w:rsid w:val="00B518EF"/>
    <w:rsid w:val="00B51DEC"/>
    <w:rsid w:val="00B53355"/>
    <w:rsid w:val="00B53CC0"/>
    <w:rsid w:val="00B53DDA"/>
    <w:rsid w:val="00B54013"/>
    <w:rsid w:val="00B54260"/>
    <w:rsid w:val="00B55259"/>
    <w:rsid w:val="00B5577F"/>
    <w:rsid w:val="00B5612A"/>
    <w:rsid w:val="00B569EA"/>
    <w:rsid w:val="00B56A8C"/>
    <w:rsid w:val="00B570D7"/>
    <w:rsid w:val="00B5735A"/>
    <w:rsid w:val="00B57EC2"/>
    <w:rsid w:val="00B60124"/>
    <w:rsid w:val="00B606EA"/>
    <w:rsid w:val="00B60993"/>
    <w:rsid w:val="00B60E3F"/>
    <w:rsid w:val="00B62F11"/>
    <w:rsid w:val="00B63F2B"/>
    <w:rsid w:val="00B645CC"/>
    <w:rsid w:val="00B64784"/>
    <w:rsid w:val="00B64BC1"/>
    <w:rsid w:val="00B656EA"/>
    <w:rsid w:val="00B657A9"/>
    <w:rsid w:val="00B65AD0"/>
    <w:rsid w:val="00B65FC3"/>
    <w:rsid w:val="00B66786"/>
    <w:rsid w:val="00B66AFE"/>
    <w:rsid w:val="00B66C4D"/>
    <w:rsid w:val="00B66EEA"/>
    <w:rsid w:val="00B679B0"/>
    <w:rsid w:val="00B67F4D"/>
    <w:rsid w:val="00B7008A"/>
    <w:rsid w:val="00B70175"/>
    <w:rsid w:val="00B71471"/>
    <w:rsid w:val="00B71FC8"/>
    <w:rsid w:val="00B72F8C"/>
    <w:rsid w:val="00B73325"/>
    <w:rsid w:val="00B733B9"/>
    <w:rsid w:val="00B7365E"/>
    <w:rsid w:val="00B74253"/>
    <w:rsid w:val="00B74D4C"/>
    <w:rsid w:val="00B75F97"/>
    <w:rsid w:val="00B763D3"/>
    <w:rsid w:val="00B76DBA"/>
    <w:rsid w:val="00B802BA"/>
    <w:rsid w:val="00B804FB"/>
    <w:rsid w:val="00B8119A"/>
    <w:rsid w:val="00B83108"/>
    <w:rsid w:val="00B83155"/>
    <w:rsid w:val="00B835D9"/>
    <w:rsid w:val="00B840E7"/>
    <w:rsid w:val="00B841BD"/>
    <w:rsid w:val="00B85554"/>
    <w:rsid w:val="00B866C3"/>
    <w:rsid w:val="00B8683F"/>
    <w:rsid w:val="00B86BA7"/>
    <w:rsid w:val="00B87751"/>
    <w:rsid w:val="00B879A0"/>
    <w:rsid w:val="00B91238"/>
    <w:rsid w:val="00B9137B"/>
    <w:rsid w:val="00B91D2A"/>
    <w:rsid w:val="00B91F23"/>
    <w:rsid w:val="00B91F75"/>
    <w:rsid w:val="00B9235C"/>
    <w:rsid w:val="00B92382"/>
    <w:rsid w:val="00B93498"/>
    <w:rsid w:val="00B936EB"/>
    <w:rsid w:val="00B94703"/>
    <w:rsid w:val="00B94C78"/>
    <w:rsid w:val="00B94DF8"/>
    <w:rsid w:val="00B951C3"/>
    <w:rsid w:val="00B95E69"/>
    <w:rsid w:val="00B9663E"/>
    <w:rsid w:val="00B96CC9"/>
    <w:rsid w:val="00BA000C"/>
    <w:rsid w:val="00BA008C"/>
    <w:rsid w:val="00BA0D70"/>
    <w:rsid w:val="00BA1D76"/>
    <w:rsid w:val="00BA302A"/>
    <w:rsid w:val="00BA3F24"/>
    <w:rsid w:val="00BA3FFD"/>
    <w:rsid w:val="00BA4CF0"/>
    <w:rsid w:val="00BA53CC"/>
    <w:rsid w:val="00BA54C9"/>
    <w:rsid w:val="00BA6BF2"/>
    <w:rsid w:val="00BA794C"/>
    <w:rsid w:val="00BA7B05"/>
    <w:rsid w:val="00BA7B07"/>
    <w:rsid w:val="00BB15AC"/>
    <w:rsid w:val="00BB26D1"/>
    <w:rsid w:val="00BB40DF"/>
    <w:rsid w:val="00BB552B"/>
    <w:rsid w:val="00BB6202"/>
    <w:rsid w:val="00BB6C5D"/>
    <w:rsid w:val="00BB7D56"/>
    <w:rsid w:val="00BB7D77"/>
    <w:rsid w:val="00BB7DEE"/>
    <w:rsid w:val="00BC03FA"/>
    <w:rsid w:val="00BC0723"/>
    <w:rsid w:val="00BC14EB"/>
    <w:rsid w:val="00BC19BE"/>
    <w:rsid w:val="00BC1DAF"/>
    <w:rsid w:val="00BC21EA"/>
    <w:rsid w:val="00BC2543"/>
    <w:rsid w:val="00BC26E1"/>
    <w:rsid w:val="00BC345D"/>
    <w:rsid w:val="00BC4BF1"/>
    <w:rsid w:val="00BC5579"/>
    <w:rsid w:val="00BC594A"/>
    <w:rsid w:val="00BC5E49"/>
    <w:rsid w:val="00BC6C99"/>
    <w:rsid w:val="00BC7021"/>
    <w:rsid w:val="00BC7102"/>
    <w:rsid w:val="00BC7D8C"/>
    <w:rsid w:val="00BD054E"/>
    <w:rsid w:val="00BD103B"/>
    <w:rsid w:val="00BD14C6"/>
    <w:rsid w:val="00BD163D"/>
    <w:rsid w:val="00BD2FE3"/>
    <w:rsid w:val="00BD39E4"/>
    <w:rsid w:val="00BD4E78"/>
    <w:rsid w:val="00BD577D"/>
    <w:rsid w:val="00BD587D"/>
    <w:rsid w:val="00BD5B3A"/>
    <w:rsid w:val="00BD6D19"/>
    <w:rsid w:val="00BD74DA"/>
    <w:rsid w:val="00BE0CFD"/>
    <w:rsid w:val="00BE1CED"/>
    <w:rsid w:val="00BE4EB2"/>
    <w:rsid w:val="00BE51A9"/>
    <w:rsid w:val="00BE527A"/>
    <w:rsid w:val="00BE5370"/>
    <w:rsid w:val="00BE5DF0"/>
    <w:rsid w:val="00BE6697"/>
    <w:rsid w:val="00BE6C89"/>
    <w:rsid w:val="00BE7C64"/>
    <w:rsid w:val="00BE7D4A"/>
    <w:rsid w:val="00BF0190"/>
    <w:rsid w:val="00BF025A"/>
    <w:rsid w:val="00BF06A2"/>
    <w:rsid w:val="00BF093E"/>
    <w:rsid w:val="00BF1013"/>
    <w:rsid w:val="00BF137C"/>
    <w:rsid w:val="00BF14BD"/>
    <w:rsid w:val="00BF22DD"/>
    <w:rsid w:val="00BF231F"/>
    <w:rsid w:val="00BF2825"/>
    <w:rsid w:val="00BF3153"/>
    <w:rsid w:val="00BF3AB1"/>
    <w:rsid w:val="00BF3B4E"/>
    <w:rsid w:val="00BF4182"/>
    <w:rsid w:val="00BF41A8"/>
    <w:rsid w:val="00BF4AA1"/>
    <w:rsid w:val="00BF530E"/>
    <w:rsid w:val="00BF53D9"/>
    <w:rsid w:val="00BF5B6C"/>
    <w:rsid w:val="00BF5FBE"/>
    <w:rsid w:val="00BF6881"/>
    <w:rsid w:val="00BF69AB"/>
    <w:rsid w:val="00BF733C"/>
    <w:rsid w:val="00C00E58"/>
    <w:rsid w:val="00C010D7"/>
    <w:rsid w:val="00C019ED"/>
    <w:rsid w:val="00C02145"/>
    <w:rsid w:val="00C02381"/>
    <w:rsid w:val="00C039D1"/>
    <w:rsid w:val="00C04B5E"/>
    <w:rsid w:val="00C05498"/>
    <w:rsid w:val="00C05505"/>
    <w:rsid w:val="00C057A6"/>
    <w:rsid w:val="00C05CCA"/>
    <w:rsid w:val="00C06151"/>
    <w:rsid w:val="00C0635A"/>
    <w:rsid w:val="00C0680E"/>
    <w:rsid w:val="00C0713D"/>
    <w:rsid w:val="00C07323"/>
    <w:rsid w:val="00C073BD"/>
    <w:rsid w:val="00C106F0"/>
    <w:rsid w:val="00C11792"/>
    <w:rsid w:val="00C1284D"/>
    <w:rsid w:val="00C134EF"/>
    <w:rsid w:val="00C1361E"/>
    <w:rsid w:val="00C143EE"/>
    <w:rsid w:val="00C14C5C"/>
    <w:rsid w:val="00C14C93"/>
    <w:rsid w:val="00C151C9"/>
    <w:rsid w:val="00C1579B"/>
    <w:rsid w:val="00C163CE"/>
    <w:rsid w:val="00C1683B"/>
    <w:rsid w:val="00C16BA8"/>
    <w:rsid w:val="00C203EE"/>
    <w:rsid w:val="00C2057A"/>
    <w:rsid w:val="00C20F6E"/>
    <w:rsid w:val="00C21410"/>
    <w:rsid w:val="00C2148F"/>
    <w:rsid w:val="00C218C9"/>
    <w:rsid w:val="00C21C83"/>
    <w:rsid w:val="00C22B05"/>
    <w:rsid w:val="00C22F7D"/>
    <w:rsid w:val="00C23D14"/>
    <w:rsid w:val="00C23EB3"/>
    <w:rsid w:val="00C24562"/>
    <w:rsid w:val="00C24E2A"/>
    <w:rsid w:val="00C24EAA"/>
    <w:rsid w:val="00C271F0"/>
    <w:rsid w:val="00C27930"/>
    <w:rsid w:val="00C27B15"/>
    <w:rsid w:val="00C302B8"/>
    <w:rsid w:val="00C303A8"/>
    <w:rsid w:val="00C3075E"/>
    <w:rsid w:val="00C30B99"/>
    <w:rsid w:val="00C312CE"/>
    <w:rsid w:val="00C31608"/>
    <w:rsid w:val="00C31735"/>
    <w:rsid w:val="00C31F67"/>
    <w:rsid w:val="00C32F20"/>
    <w:rsid w:val="00C32F52"/>
    <w:rsid w:val="00C33141"/>
    <w:rsid w:val="00C33427"/>
    <w:rsid w:val="00C34C8A"/>
    <w:rsid w:val="00C34F2F"/>
    <w:rsid w:val="00C35D21"/>
    <w:rsid w:val="00C360BD"/>
    <w:rsid w:val="00C375B5"/>
    <w:rsid w:val="00C37E71"/>
    <w:rsid w:val="00C401F2"/>
    <w:rsid w:val="00C40A59"/>
    <w:rsid w:val="00C40EFE"/>
    <w:rsid w:val="00C40FDB"/>
    <w:rsid w:val="00C426C3"/>
    <w:rsid w:val="00C42EFD"/>
    <w:rsid w:val="00C4424E"/>
    <w:rsid w:val="00C44F65"/>
    <w:rsid w:val="00C450C6"/>
    <w:rsid w:val="00C45CFD"/>
    <w:rsid w:val="00C479E9"/>
    <w:rsid w:val="00C51119"/>
    <w:rsid w:val="00C51A52"/>
    <w:rsid w:val="00C52899"/>
    <w:rsid w:val="00C530E7"/>
    <w:rsid w:val="00C5402B"/>
    <w:rsid w:val="00C54091"/>
    <w:rsid w:val="00C54A7E"/>
    <w:rsid w:val="00C5508F"/>
    <w:rsid w:val="00C5630B"/>
    <w:rsid w:val="00C56A88"/>
    <w:rsid w:val="00C56FBB"/>
    <w:rsid w:val="00C57F02"/>
    <w:rsid w:val="00C57FEE"/>
    <w:rsid w:val="00C60A6D"/>
    <w:rsid w:val="00C61323"/>
    <w:rsid w:val="00C63083"/>
    <w:rsid w:val="00C63171"/>
    <w:rsid w:val="00C637A1"/>
    <w:rsid w:val="00C63842"/>
    <w:rsid w:val="00C63C3D"/>
    <w:rsid w:val="00C643C9"/>
    <w:rsid w:val="00C6479E"/>
    <w:rsid w:val="00C64E8C"/>
    <w:rsid w:val="00C64EC9"/>
    <w:rsid w:val="00C65710"/>
    <w:rsid w:val="00C65B7C"/>
    <w:rsid w:val="00C6620B"/>
    <w:rsid w:val="00C6691C"/>
    <w:rsid w:val="00C66E3F"/>
    <w:rsid w:val="00C67A7D"/>
    <w:rsid w:val="00C7074F"/>
    <w:rsid w:val="00C7078C"/>
    <w:rsid w:val="00C714B8"/>
    <w:rsid w:val="00C71D46"/>
    <w:rsid w:val="00C72371"/>
    <w:rsid w:val="00C72465"/>
    <w:rsid w:val="00C73220"/>
    <w:rsid w:val="00C74531"/>
    <w:rsid w:val="00C7517A"/>
    <w:rsid w:val="00C75E2E"/>
    <w:rsid w:val="00C8009B"/>
    <w:rsid w:val="00C801AA"/>
    <w:rsid w:val="00C81FC3"/>
    <w:rsid w:val="00C820C7"/>
    <w:rsid w:val="00C83D9C"/>
    <w:rsid w:val="00C852E9"/>
    <w:rsid w:val="00C85487"/>
    <w:rsid w:val="00C85EA3"/>
    <w:rsid w:val="00C86388"/>
    <w:rsid w:val="00C866EA"/>
    <w:rsid w:val="00C902D5"/>
    <w:rsid w:val="00C914C5"/>
    <w:rsid w:val="00C917FF"/>
    <w:rsid w:val="00C91BE4"/>
    <w:rsid w:val="00C921FC"/>
    <w:rsid w:val="00C9257A"/>
    <w:rsid w:val="00C92928"/>
    <w:rsid w:val="00C92A7E"/>
    <w:rsid w:val="00C93178"/>
    <w:rsid w:val="00C94BFA"/>
    <w:rsid w:val="00C954B6"/>
    <w:rsid w:val="00C958E0"/>
    <w:rsid w:val="00C960A2"/>
    <w:rsid w:val="00C966CB"/>
    <w:rsid w:val="00C9699E"/>
    <w:rsid w:val="00C96CE6"/>
    <w:rsid w:val="00C9744E"/>
    <w:rsid w:val="00C97928"/>
    <w:rsid w:val="00C97F40"/>
    <w:rsid w:val="00CA1158"/>
    <w:rsid w:val="00CA1183"/>
    <w:rsid w:val="00CA1835"/>
    <w:rsid w:val="00CA1C38"/>
    <w:rsid w:val="00CA1C8E"/>
    <w:rsid w:val="00CA26F2"/>
    <w:rsid w:val="00CA3C2D"/>
    <w:rsid w:val="00CA3F7A"/>
    <w:rsid w:val="00CA49E0"/>
    <w:rsid w:val="00CA5804"/>
    <w:rsid w:val="00CA5B4A"/>
    <w:rsid w:val="00CA6837"/>
    <w:rsid w:val="00CA6C85"/>
    <w:rsid w:val="00CA6FF9"/>
    <w:rsid w:val="00CA73CC"/>
    <w:rsid w:val="00CB1969"/>
    <w:rsid w:val="00CB25BC"/>
    <w:rsid w:val="00CB2802"/>
    <w:rsid w:val="00CB2A79"/>
    <w:rsid w:val="00CB2E4C"/>
    <w:rsid w:val="00CB3921"/>
    <w:rsid w:val="00CB3923"/>
    <w:rsid w:val="00CB4776"/>
    <w:rsid w:val="00CB59CE"/>
    <w:rsid w:val="00CB5D5B"/>
    <w:rsid w:val="00CB62E2"/>
    <w:rsid w:val="00CB698D"/>
    <w:rsid w:val="00CB6A20"/>
    <w:rsid w:val="00CB727E"/>
    <w:rsid w:val="00CB735A"/>
    <w:rsid w:val="00CB774B"/>
    <w:rsid w:val="00CB7799"/>
    <w:rsid w:val="00CB7F04"/>
    <w:rsid w:val="00CC02F1"/>
    <w:rsid w:val="00CC077B"/>
    <w:rsid w:val="00CC07EA"/>
    <w:rsid w:val="00CC08AF"/>
    <w:rsid w:val="00CC0A60"/>
    <w:rsid w:val="00CC12A6"/>
    <w:rsid w:val="00CC1ED1"/>
    <w:rsid w:val="00CC22F6"/>
    <w:rsid w:val="00CC2593"/>
    <w:rsid w:val="00CC2DA1"/>
    <w:rsid w:val="00CC335C"/>
    <w:rsid w:val="00CC3E27"/>
    <w:rsid w:val="00CC427B"/>
    <w:rsid w:val="00CC4307"/>
    <w:rsid w:val="00CC5B8A"/>
    <w:rsid w:val="00CC5FCC"/>
    <w:rsid w:val="00CC6B96"/>
    <w:rsid w:val="00CC7834"/>
    <w:rsid w:val="00CD2110"/>
    <w:rsid w:val="00CD249F"/>
    <w:rsid w:val="00CD4559"/>
    <w:rsid w:val="00CD529E"/>
    <w:rsid w:val="00CD547C"/>
    <w:rsid w:val="00CD5A9B"/>
    <w:rsid w:val="00CD5BAD"/>
    <w:rsid w:val="00CD681F"/>
    <w:rsid w:val="00CD6D37"/>
    <w:rsid w:val="00CD753D"/>
    <w:rsid w:val="00CD76AC"/>
    <w:rsid w:val="00CD7A10"/>
    <w:rsid w:val="00CE151A"/>
    <w:rsid w:val="00CE151D"/>
    <w:rsid w:val="00CE193A"/>
    <w:rsid w:val="00CE1AEB"/>
    <w:rsid w:val="00CE1E5E"/>
    <w:rsid w:val="00CE3421"/>
    <w:rsid w:val="00CE4402"/>
    <w:rsid w:val="00CE45D6"/>
    <w:rsid w:val="00CE4ACD"/>
    <w:rsid w:val="00CE6430"/>
    <w:rsid w:val="00CE7C97"/>
    <w:rsid w:val="00CF0004"/>
    <w:rsid w:val="00CF2B61"/>
    <w:rsid w:val="00CF32D6"/>
    <w:rsid w:val="00CF3D04"/>
    <w:rsid w:val="00CF59D4"/>
    <w:rsid w:val="00CF6106"/>
    <w:rsid w:val="00CF6269"/>
    <w:rsid w:val="00CF6728"/>
    <w:rsid w:val="00CF6B42"/>
    <w:rsid w:val="00CF7185"/>
    <w:rsid w:val="00CF7788"/>
    <w:rsid w:val="00D0041F"/>
    <w:rsid w:val="00D00B76"/>
    <w:rsid w:val="00D010D2"/>
    <w:rsid w:val="00D01676"/>
    <w:rsid w:val="00D01B78"/>
    <w:rsid w:val="00D02A83"/>
    <w:rsid w:val="00D02B3E"/>
    <w:rsid w:val="00D0320B"/>
    <w:rsid w:val="00D0508C"/>
    <w:rsid w:val="00D05131"/>
    <w:rsid w:val="00D064D3"/>
    <w:rsid w:val="00D069BE"/>
    <w:rsid w:val="00D0774E"/>
    <w:rsid w:val="00D07D5B"/>
    <w:rsid w:val="00D10873"/>
    <w:rsid w:val="00D11ABD"/>
    <w:rsid w:val="00D11F6D"/>
    <w:rsid w:val="00D12F75"/>
    <w:rsid w:val="00D13C20"/>
    <w:rsid w:val="00D1468D"/>
    <w:rsid w:val="00D151A3"/>
    <w:rsid w:val="00D1577F"/>
    <w:rsid w:val="00D158EA"/>
    <w:rsid w:val="00D15980"/>
    <w:rsid w:val="00D16EB9"/>
    <w:rsid w:val="00D17447"/>
    <w:rsid w:val="00D1764D"/>
    <w:rsid w:val="00D21846"/>
    <w:rsid w:val="00D21E4A"/>
    <w:rsid w:val="00D22F7C"/>
    <w:rsid w:val="00D2354C"/>
    <w:rsid w:val="00D24AD2"/>
    <w:rsid w:val="00D24B91"/>
    <w:rsid w:val="00D24CC6"/>
    <w:rsid w:val="00D258F1"/>
    <w:rsid w:val="00D268A7"/>
    <w:rsid w:val="00D26F97"/>
    <w:rsid w:val="00D300A9"/>
    <w:rsid w:val="00D314FB"/>
    <w:rsid w:val="00D31AA5"/>
    <w:rsid w:val="00D31C07"/>
    <w:rsid w:val="00D33106"/>
    <w:rsid w:val="00D34292"/>
    <w:rsid w:val="00D348DD"/>
    <w:rsid w:val="00D34BC2"/>
    <w:rsid w:val="00D353BA"/>
    <w:rsid w:val="00D37908"/>
    <w:rsid w:val="00D40C74"/>
    <w:rsid w:val="00D4145D"/>
    <w:rsid w:val="00D42153"/>
    <w:rsid w:val="00D437CC"/>
    <w:rsid w:val="00D44344"/>
    <w:rsid w:val="00D44998"/>
    <w:rsid w:val="00D44E22"/>
    <w:rsid w:val="00D45A3E"/>
    <w:rsid w:val="00D45AC2"/>
    <w:rsid w:val="00D475DA"/>
    <w:rsid w:val="00D476C7"/>
    <w:rsid w:val="00D5010C"/>
    <w:rsid w:val="00D505AD"/>
    <w:rsid w:val="00D517E6"/>
    <w:rsid w:val="00D5186E"/>
    <w:rsid w:val="00D5198F"/>
    <w:rsid w:val="00D519B8"/>
    <w:rsid w:val="00D52060"/>
    <w:rsid w:val="00D5379C"/>
    <w:rsid w:val="00D53A31"/>
    <w:rsid w:val="00D5558C"/>
    <w:rsid w:val="00D55F25"/>
    <w:rsid w:val="00D5613D"/>
    <w:rsid w:val="00D570F2"/>
    <w:rsid w:val="00D607E9"/>
    <w:rsid w:val="00D61418"/>
    <w:rsid w:val="00D61CDC"/>
    <w:rsid w:val="00D61E36"/>
    <w:rsid w:val="00D625F3"/>
    <w:rsid w:val="00D62E3D"/>
    <w:rsid w:val="00D65508"/>
    <w:rsid w:val="00D65557"/>
    <w:rsid w:val="00D70090"/>
    <w:rsid w:val="00D70250"/>
    <w:rsid w:val="00D70A0B"/>
    <w:rsid w:val="00D70E0D"/>
    <w:rsid w:val="00D70FEF"/>
    <w:rsid w:val="00D71383"/>
    <w:rsid w:val="00D71D8D"/>
    <w:rsid w:val="00D74029"/>
    <w:rsid w:val="00D7679E"/>
    <w:rsid w:val="00D800F7"/>
    <w:rsid w:val="00D826B3"/>
    <w:rsid w:val="00D827D0"/>
    <w:rsid w:val="00D8292B"/>
    <w:rsid w:val="00D82AE8"/>
    <w:rsid w:val="00D8465E"/>
    <w:rsid w:val="00D84A26"/>
    <w:rsid w:val="00D84C54"/>
    <w:rsid w:val="00D84E23"/>
    <w:rsid w:val="00D85E0D"/>
    <w:rsid w:val="00D864E7"/>
    <w:rsid w:val="00D86843"/>
    <w:rsid w:val="00D870A6"/>
    <w:rsid w:val="00D87379"/>
    <w:rsid w:val="00D87AFA"/>
    <w:rsid w:val="00D90546"/>
    <w:rsid w:val="00D90A47"/>
    <w:rsid w:val="00D9180E"/>
    <w:rsid w:val="00D91818"/>
    <w:rsid w:val="00D9195F"/>
    <w:rsid w:val="00D92777"/>
    <w:rsid w:val="00D9335B"/>
    <w:rsid w:val="00D936F0"/>
    <w:rsid w:val="00D947B2"/>
    <w:rsid w:val="00D947E7"/>
    <w:rsid w:val="00D95322"/>
    <w:rsid w:val="00D9698C"/>
    <w:rsid w:val="00DA05A0"/>
    <w:rsid w:val="00DA05F5"/>
    <w:rsid w:val="00DA06D0"/>
    <w:rsid w:val="00DA1338"/>
    <w:rsid w:val="00DA1E9C"/>
    <w:rsid w:val="00DA241E"/>
    <w:rsid w:val="00DA3E23"/>
    <w:rsid w:val="00DA6B4A"/>
    <w:rsid w:val="00DA7B3D"/>
    <w:rsid w:val="00DA7D44"/>
    <w:rsid w:val="00DA7FFB"/>
    <w:rsid w:val="00DB235F"/>
    <w:rsid w:val="00DB2617"/>
    <w:rsid w:val="00DB27D2"/>
    <w:rsid w:val="00DB28E4"/>
    <w:rsid w:val="00DB2F2A"/>
    <w:rsid w:val="00DB352A"/>
    <w:rsid w:val="00DB3673"/>
    <w:rsid w:val="00DB3D7C"/>
    <w:rsid w:val="00DB4283"/>
    <w:rsid w:val="00DB4B7B"/>
    <w:rsid w:val="00DB5097"/>
    <w:rsid w:val="00DB5B40"/>
    <w:rsid w:val="00DB61C5"/>
    <w:rsid w:val="00DB6AEB"/>
    <w:rsid w:val="00DB6BC5"/>
    <w:rsid w:val="00DB6DE8"/>
    <w:rsid w:val="00DB76FD"/>
    <w:rsid w:val="00DC0279"/>
    <w:rsid w:val="00DC0C85"/>
    <w:rsid w:val="00DC1A5B"/>
    <w:rsid w:val="00DC1E61"/>
    <w:rsid w:val="00DC2239"/>
    <w:rsid w:val="00DC2B74"/>
    <w:rsid w:val="00DC36E7"/>
    <w:rsid w:val="00DC37F6"/>
    <w:rsid w:val="00DC3C59"/>
    <w:rsid w:val="00DC4BFA"/>
    <w:rsid w:val="00DC5A6A"/>
    <w:rsid w:val="00DC666E"/>
    <w:rsid w:val="00DC6C34"/>
    <w:rsid w:val="00DC6C58"/>
    <w:rsid w:val="00DC6FB1"/>
    <w:rsid w:val="00DC7678"/>
    <w:rsid w:val="00DD12F9"/>
    <w:rsid w:val="00DD1DA6"/>
    <w:rsid w:val="00DD29BD"/>
    <w:rsid w:val="00DD2FC9"/>
    <w:rsid w:val="00DD3525"/>
    <w:rsid w:val="00DD35FB"/>
    <w:rsid w:val="00DD3F97"/>
    <w:rsid w:val="00DD434A"/>
    <w:rsid w:val="00DD4731"/>
    <w:rsid w:val="00DD4D27"/>
    <w:rsid w:val="00DD4D6A"/>
    <w:rsid w:val="00DD4FDB"/>
    <w:rsid w:val="00DD5003"/>
    <w:rsid w:val="00DD5496"/>
    <w:rsid w:val="00DD5520"/>
    <w:rsid w:val="00DD577D"/>
    <w:rsid w:val="00DD5CB1"/>
    <w:rsid w:val="00DD6474"/>
    <w:rsid w:val="00DE02A7"/>
    <w:rsid w:val="00DE11AA"/>
    <w:rsid w:val="00DE1D2C"/>
    <w:rsid w:val="00DE2CC5"/>
    <w:rsid w:val="00DE3CB2"/>
    <w:rsid w:val="00DE3D67"/>
    <w:rsid w:val="00DE484D"/>
    <w:rsid w:val="00DE5D2A"/>
    <w:rsid w:val="00DE664C"/>
    <w:rsid w:val="00DF0B87"/>
    <w:rsid w:val="00DF0D82"/>
    <w:rsid w:val="00DF0EF8"/>
    <w:rsid w:val="00DF1F87"/>
    <w:rsid w:val="00DF21F2"/>
    <w:rsid w:val="00DF289F"/>
    <w:rsid w:val="00DF3490"/>
    <w:rsid w:val="00DF38F2"/>
    <w:rsid w:val="00DF39ED"/>
    <w:rsid w:val="00DF43CA"/>
    <w:rsid w:val="00DF7908"/>
    <w:rsid w:val="00E001E1"/>
    <w:rsid w:val="00E01BD5"/>
    <w:rsid w:val="00E01D52"/>
    <w:rsid w:val="00E01EC1"/>
    <w:rsid w:val="00E03050"/>
    <w:rsid w:val="00E0373B"/>
    <w:rsid w:val="00E03A06"/>
    <w:rsid w:val="00E03CC7"/>
    <w:rsid w:val="00E03EB6"/>
    <w:rsid w:val="00E0405E"/>
    <w:rsid w:val="00E04B72"/>
    <w:rsid w:val="00E04DE7"/>
    <w:rsid w:val="00E05682"/>
    <w:rsid w:val="00E05BA2"/>
    <w:rsid w:val="00E0648A"/>
    <w:rsid w:val="00E06E09"/>
    <w:rsid w:val="00E07945"/>
    <w:rsid w:val="00E07FA5"/>
    <w:rsid w:val="00E12BA3"/>
    <w:rsid w:val="00E12C0D"/>
    <w:rsid w:val="00E132E3"/>
    <w:rsid w:val="00E135B1"/>
    <w:rsid w:val="00E152FC"/>
    <w:rsid w:val="00E1707A"/>
    <w:rsid w:val="00E172DC"/>
    <w:rsid w:val="00E1752D"/>
    <w:rsid w:val="00E17D23"/>
    <w:rsid w:val="00E20758"/>
    <w:rsid w:val="00E22628"/>
    <w:rsid w:val="00E22A32"/>
    <w:rsid w:val="00E238C0"/>
    <w:rsid w:val="00E23AA8"/>
    <w:rsid w:val="00E24BD2"/>
    <w:rsid w:val="00E253B3"/>
    <w:rsid w:val="00E267FB"/>
    <w:rsid w:val="00E269ED"/>
    <w:rsid w:val="00E306C3"/>
    <w:rsid w:val="00E30D87"/>
    <w:rsid w:val="00E31072"/>
    <w:rsid w:val="00E3167C"/>
    <w:rsid w:val="00E316A2"/>
    <w:rsid w:val="00E32348"/>
    <w:rsid w:val="00E3241E"/>
    <w:rsid w:val="00E33007"/>
    <w:rsid w:val="00E33F4D"/>
    <w:rsid w:val="00E3489D"/>
    <w:rsid w:val="00E348F9"/>
    <w:rsid w:val="00E34A82"/>
    <w:rsid w:val="00E34FCD"/>
    <w:rsid w:val="00E35635"/>
    <w:rsid w:val="00E40266"/>
    <w:rsid w:val="00E4035C"/>
    <w:rsid w:val="00E41683"/>
    <w:rsid w:val="00E416F2"/>
    <w:rsid w:val="00E41751"/>
    <w:rsid w:val="00E448C2"/>
    <w:rsid w:val="00E45839"/>
    <w:rsid w:val="00E45918"/>
    <w:rsid w:val="00E465E3"/>
    <w:rsid w:val="00E4698E"/>
    <w:rsid w:val="00E46EB0"/>
    <w:rsid w:val="00E47C0D"/>
    <w:rsid w:val="00E47DD5"/>
    <w:rsid w:val="00E47EC7"/>
    <w:rsid w:val="00E51150"/>
    <w:rsid w:val="00E51202"/>
    <w:rsid w:val="00E52084"/>
    <w:rsid w:val="00E521C7"/>
    <w:rsid w:val="00E528A4"/>
    <w:rsid w:val="00E53D1C"/>
    <w:rsid w:val="00E542C1"/>
    <w:rsid w:val="00E55072"/>
    <w:rsid w:val="00E55DFD"/>
    <w:rsid w:val="00E56188"/>
    <w:rsid w:val="00E570B8"/>
    <w:rsid w:val="00E57858"/>
    <w:rsid w:val="00E579F7"/>
    <w:rsid w:val="00E620BD"/>
    <w:rsid w:val="00E62974"/>
    <w:rsid w:val="00E62C76"/>
    <w:rsid w:val="00E631A6"/>
    <w:rsid w:val="00E63742"/>
    <w:rsid w:val="00E63928"/>
    <w:rsid w:val="00E6659E"/>
    <w:rsid w:val="00E66636"/>
    <w:rsid w:val="00E66849"/>
    <w:rsid w:val="00E66B8D"/>
    <w:rsid w:val="00E67606"/>
    <w:rsid w:val="00E67801"/>
    <w:rsid w:val="00E67DCD"/>
    <w:rsid w:val="00E70CDC"/>
    <w:rsid w:val="00E718FB"/>
    <w:rsid w:val="00E72597"/>
    <w:rsid w:val="00E7271D"/>
    <w:rsid w:val="00E72EB9"/>
    <w:rsid w:val="00E73E2F"/>
    <w:rsid w:val="00E74BED"/>
    <w:rsid w:val="00E75901"/>
    <w:rsid w:val="00E75CC8"/>
    <w:rsid w:val="00E76001"/>
    <w:rsid w:val="00E7666A"/>
    <w:rsid w:val="00E7689A"/>
    <w:rsid w:val="00E76924"/>
    <w:rsid w:val="00E77E38"/>
    <w:rsid w:val="00E80096"/>
    <w:rsid w:val="00E80D57"/>
    <w:rsid w:val="00E80E1D"/>
    <w:rsid w:val="00E811EB"/>
    <w:rsid w:val="00E81D00"/>
    <w:rsid w:val="00E81DC3"/>
    <w:rsid w:val="00E83917"/>
    <w:rsid w:val="00E84DEB"/>
    <w:rsid w:val="00E85AF7"/>
    <w:rsid w:val="00E85C86"/>
    <w:rsid w:val="00E87A4E"/>
    <w:rsid w:val="00E87ECF"/>
    <w:rsid w:val="00E91353"/>
    <w:rsid w:val="00E91812"/>
    <w:rsid w:val="00E919F0"/>
    <w:rsid w:val="00E91D71"/>
    <w:rsid w:val="00E922F1"/>
    <w:rsid w:val="00E9269C"/>
    <w:rsid w:val="00E93073"/>
    <w:rsid w:val="00E93138"/>
    <w:rsid w:val="00E93FD3"/>
    <w:rsid w:val="00E94A52"/>
    <w:rsid w:val="00E94F0E"/>
    <w:rsid w:val="00E955C8"/>
    <w:rsid w:val="00E95F70"/>
    <w:rsid w:val="00E96862"/>
    <w:rsid w:val="00E96D19"/>
    <w:rsid w:val="00E96DC5"/>
    <w:rsid w:val="00E972CF"/>
    <w:rsid w:val="00E97DA3"/>
    <w:rsid w:val="00EA005A"/>
    <w:rsid w:val="00EA0FB8"/>
    <w:rsid w:val="00EA24DC"/>
    <w:rsid w:val="00EA2FF3"/>
    <w:rsid w:val="00EA3D6F"/>
    <w:rsid w:val="00EA44F9"/>
    <w:rsid w:val="00EA4C37"/>
    <w:rsid w:val="00EA4CB6"/>
    <w:rsid w:val="00EA51A2"/>
    <w:rsid w:val="00EA56EB"/>
    <w:rsid w:val="00EA5E01"/>
    <w:rsid w:val="00EA7E34"/>
    <w:rsid w:val="00EB1545"/>
    <w:rsid w:val="00EB25EF"/>
    <w:rsid w:val="00EB2A76"/>
    <w:rsid w:val="00EB2CE7"/>
    <w:rsid w:val="00EB300F"/>
    <w:rsid w:val="00EB5EE5"/>
    <w:rsid w:val="00EB65EF"/>
    <w:rsid w:val="00EB68E7"/>
    <w:rsid w:val="00EB7BC6"/>
    <w:rsid w:val="00EC09DC"/>
    <w:rsid w:val="00EC11F9"/>
    <w:rsid w:val="00EC182E"/>
    <w:rsid w:val="00EC209F"/>
    <w:rsid w:val="00EC2488"/>
    <w:rsid w:val="00EC367B"/>
    <w:rsid w:val="00EC4D25"/>
    <w:rsid w:val="00EC63E5"/>
    <w:rsid w:val="00EC7121"/>
    <w:rsid w:val="00EC7B01"/>
    <w:rsid w:val="00ED0732"/>
    <w:rsid w:val="00ED0832"/>
    <w:rsid w:val="00ED0CC1"/>
    <w:rsid w:val="00ED1060"/>
    <w:rsid w:val="00ED1785"/>
    <w:rsid w:val="00ED1A29"/>
    <w:rsid w:val="00ED2F54"/>
    <w:rsid w:val="00ED32AA"/>
    <w:rsid w:val="00ED397E"/>
    <w:rsid w:val="00ED3FD7"/>
    <w:rsid w:val="00ED496C"/>
    <w:rsid w:val="00ED50AE"/>
    <w:rsid w:val="00ED5903"/>
    <w:rsid w:val="00ED7438"/>
    <w:rsid w:val="00ED76E9"/>
    <w:rsid w:val="00EE0710"/>
    <w:rsid w:val="00EE1CAD"/>
    <w:rsid w:val="00EE2B25"/>
    <w:rsid w:val="00EE3A32"/>
    <w:rsid w:val="00EE3F7B"/>
    <w:rsid w:val="00EE437A"/>
    <w:rsid w:val="00EE5FFC"/>
    <w:rsid w:val="00EE643A"/>
    <w:rsid w:val="00EE67A9"/>
    <w:rsid w:val="00EE6EC0"/>
    <w:rsid w:val="00EF199B"/>
    <w:rsid w:val="00EF26CB"/>
    <w:rsid w:val="00EF2B9F"/>
    <w:rsid w:val="00EF314D"/>
    <w:rsid w:val="00EF31E7"/>
    <w:rsid w:val="00EF3AA3"/>
    <w:rsid w:val="00EF3B8F"/>
    <w:rsid w:val="00EF5193"/>
    <w:rsid w:val="00EF55B0"/>
    <w:rsid w:val="00EF5E22"/>
    <w:rsid w:val="00EF69FC"/>
    <w:rsid w:val="00EF6B4F"/>
    <w:rsid w:val="00EF711A"/>
    <w:rsid w:val="00EF765F"/>
    <w:rsid w:val="00EF7C40"/>
    <w:rsid w:val="00F01459"/>
    <w:rsid w:val="00F01E6D"/>
    <w:rsid w:val="00F01F15"/>
    <w:rsid w:val="00F0297E"/>
    <w:rsid w:val="00F02AE4"/>
    <w:rsid w:val="00F03118"/>
    <w:rsid w:val="00F0335F"/>
    <w:rsid w:val="00F03481"/>
    <w:rsid w:val="00F034FE"/>
    <w:rsid w:val="00F03B1B"/>
    <w:rsid w:val="00F04624"/>
    <w:rsid w:val="00F05BBE"/>
    <w:rsid w:val="00F05C75"/>
    <w:rsid w:val="00F060D3"/>
    <w:rsid w:val="00F06BCB"/>
    <w:rsid w:val="00F070E7"/>
    <w:rsid w:val="00F078A8"/>
    <w:rsid w:val="00F105B4"/>
    <w:rsid w:val="00F1092E"/>
    <w:rsid w:val="00F10E9B"/>
    <w:rsid w:val="00F11216"/>
    <w:rsid w:val="00F1159F"/>
    <w:rsid w:val="00F117FB"/>
    <w:rsid w:val="00F12374"/>
    <w:rsid w:val="00F124B5"/>
    <w:rsid w:val="00F126B0"/>
    <w:rsid w:val="00F126B4"/>
    <w:rsid w:val="00F129A5"/>
    <w:rsid w:val="00F130FC"/>
    <w:rsid w:val="00F13204"/>
    <w:rsid w:val="00F1498F"/>
    <w:rsid w:val="00F15105"/>
    <w:rsid w:val="00F153AB"/>
    <w:rsid w:val="00F16B69"/>
    <w:rsid w:val="00F170BE"/>
    <w:rsid w:val="00F175C0"/>
    <w:rsid w:val="00F17A0E"/>
    <w:rsid w:val="00F17D3A"/>
    <w:rsid w:val="00F204E0"/>
    <w:rsid w:val="00F2057C"/>
    <w:rsid w:val="00F20D15"/>
    <w:rsid w:val="00F20E6F"/>
    <w:rsid w:val="00F21550"/>
    <w:rsid w:val="00F21A42"/>
    <w:rsid w:val="00F21F60"/>
    <w:rsid w:val="00F24231"/>
    <w:rsid w:val="00F242BF"/>
    <w:rsid w:val="00F24828"/>
    <w:rsid w:val="00F253E2"/>
    <w:rsid w:val="00F25B9A"/>
    <w:rsid w:val="00F26204"/>
    <w:rsid w:val="00F2646A"/>
    <w:rsid w:val="00F309DE"/>
    <w:rsid w:val="00F30F84"/>
    <w:rsid w:val="00F318B0"/>
    <w:rsid w:val="00F31ACF"/>
    <w:rsid w:val="00F31B7F"/>
    <w:rsid w:val="00F32086"/>
    <w:rsid w:val="00F322F3"/>
    <w:rsid w:val="00F33762"/>
    <w:rsid w:val="00F33BAD"/>
    <w:rsid w:val="00F35DE2"/>
    <w:rsid w:val="00F36288"/>
    <w:rsid w:val="00F36A18"/>
    <w:rsid w:val="00F37197"/>
    <w:rsid w:val="00F40206"/>
    <w:rsid w:val="00F41D44"/>
    <w:rsid w:val="00F42715"/>
    <w:rsid w:val="00F43D6E"/>
    <w:rsid w:val="00F43DF9"/>
    <w:rsid w:val="00F43E44"/>
    <w:rsid w:val="00F443B6"/>
    <w:rsid w:val="00F447BE"/>
    <w:rsid w:val="00F45010"/>
    <w:rsid w:val="00F4505A"/>
    <w:rsid w:val="00F45314"/>
    <w:rsid w:val="00F45928"/>
    <w:rsid w:val="00F46265"/>
    <w:rsid w:val="00F463E6"/>
    <w:rsid w:val="00F469E1"/>
    <w:rsid w:val="00F46F31"/>
    <w:rsid w:val="00F47249"/>
    <w:rsid w:val="00F47AA5"/>
    <w:rsid w:val="00F50745"/>
    <w:rsid w:val="00F50C70"/>
    <w:rsid w:val="00F51374"/>
    <w:rsid w:val="00F5214E"/>
    <w:rsid w:val="00F53193"/>
    <w:rsid w:val="00F53381"/>
    <w:rsid w:val="00F53976"/>
    <w:rsid w:val="00F5415A"/>
    <w:rsid w:val="00F544E4"/>
    <w:rsid w:val="00F5476C"/>
    <w:rsid w:val="00F5478C"/>
    <w:rsid w:val="00F54D1D"/>
    <w:rsid w:val="00F5525D"/>
    <w:rsid w:val="00F560FC"/>
    <w:rsid w:val="00F566C2"/>
    <w:rsid w:val="00F5695D"/>
    <w:rsid w:val="00F56D8E"/>
    <w:rsid w:val="00F56F1C"/>
    <w:rsid w:val="00F57804"/>
    <w:rsid w:val="00F6060C"/>
    <w:rsid w:val="00F60EDA"/>
    <w:rsid w:val="00F6121C"/>
    <w:rsid w:val="00F6226E"/>
    <w:rsid w:val="00F630BB"/>
    <w:rsid w:val="00F63568"/>
    <w:rsid w:val="00F636F8"/>
    <w:rsid w:val="00F6395C"/>
    <w:rsid w:val="00F645EF"/>
    <w:rsid w:val="00F650A8"/>
    <w:rsid w:val="00F66913"/>
    <w:rsid w:val="00F67894"/>
    <w:rsid w:val="00F704BE"/>
    <w:rsid w:val="00F708A0"/>
    <w:rsid w:val="00F71774"/>
    <w:rsid w:val="00F71FB9"/>
    <w:rsid w:val="00F72B21"/>
    <w:rsid w:val="00F7300D"/>
    <w:rsid w:val="00F7305F"/>
    <w:rsid w:val="00F7309C"/>
    <w:rsid w:val="00F73CC9"/>
    <w:rsid w:val="00F74F2F"/>
    <w:rsid w:val="00F7589C"/>
    <w:rsid w:val="00F76E7F"/>
    <w:rsid w:val="00F777E8"/>
    <w:rsid w:val="00F77F11"/>
    <w:rsid w:val="00F8034D"/>
    <w:rsid w:val="00F804F2"/>
    <w:rsid w:val="00F80BC2"/>
    <w:rsid w:val="00F8160E"/>
    <w:rsid w:val="00F816F3"/>
    <w:rsid w:val="00F81AA7"/>
    <w:rsid w:val="00F824FE"/>
    <w:rsid w:val="00F840B1"/>
    <w:rsid w:val="00F84421"/>
    <w:rsid w:val="00F8445D"/>
    <w:rsid w:val="00F844D3"/>
    <w:rsid w:val="00F851EF"/>
    <w:rsid w:val="00F855F3"/>
    <w:rsid w:val="00F8597A"/>
    <w:rsid w:val="00F85B4F"/>
    <w:rsid w:val="00F86C19"/>
    <w:rsid w:val="00F901D0"/>
    <w:rsid w:val="00F907E0"/>
    <w:rsid w:val="00F909D0"/>
    <w:rsid w:val="00F91EE3"/>
    <w:rsid w:val="00F92053"/>
    <w:rsid w:val="00F9250C"/>
    <w:rsid w:val="00F925BB"/>
    <w:rsid w:val="00F94AEF"/>
    <w:rsid w:val="00F94E21"/>
    <w:rsid w:val="00F95A2B"/>
    <w:rsid w:val="00F95BC7"/>
    <w:rsid w:val="00F95CC9"/>
    <w:rsid w:val="00F96A2D"/>
    <w:rsid w:val="00F9772C"/>
    <w:rsid w:val="00F97C57"/>
    <w:rsid w:val="00FA01D3"/>
    <w:rsid w:val="00FA0326"/>
    <w:rsid w:val="00FA1D79"/>
    <w:rsid w:val="00FA266D"/>
    <w:rsid w:val="00FA3CD3"/>
    <w:rsid w:val="00FA4DF0"/>
    <w:rsid w:val="00FA55CC"/>
    <w:rsid w:val="00FA625F"/>
    <w:rsid w:val="00FA6C10"/>
    <w:rsid w:val="00FB07D7"/>
    <w:rsid w:val="00FB2F37"/>
    <w:rsid w:val="00FB3295"/>
    <w:rsid w:val="00FB3FE4"/>
    <w:rsid w:val="00FB40FE"/>
    <w:rsid w:val="00FB5469"/>
    <w:rsid w:val="00FB5B2A"/>
    <w:rsid w:val="00FB5E1D"/>
    <w:rsid w:val="00FB6FEE"/>
    <w:rsid w:val="00FB731B"/>
    <w:rsid w:val="00FB7D44"/>
    <w:rsid w:val="00FB7FB8"/>
    <w:rsid w:val="00FC1212"/>
    <w:rsid w:val="00FC1583"/>
    <w:rsid w:val="00FC1960"/>
    <w:rsid w:val="00FC1B55"/>
    <w:rsid w:val="00FC2364"/>
    <w:rsid w:val="00FC251D"/>
    <w:rsid w:val="00FC26DC"/>
    <w:rsid w:val="00FC3466"/>
    <w:rsid w:val="00FC3D0E"/>
    <w:rsid w:val="00FC4B2B"/>
    <w:rsid w:val="00FC4F7E"/>
    <w:rsid w:val="00FC56F0"/>
    <w:rsid w:val="00FC5E1D"/>
    <w:rsid w:val="00FC6931"/>
    <w:rsid w:val="00FD0FB3"/>
    <w:rsid w:val="00FD13C0"/>
    <w:rsid w:val="00FD31B9"/>
    <w:rsid w:val="00FD3984"/>
    <w:rsid w:val="00FD4023"/>
    <w:rsid w:val="00FD6623"/>
    <w:rsid w:val="00FD6860"/>
    <w:rsid w:val="00FE00F1"/>
    <w:rsid w:val="00FE22CE"/>
    <w:rsid w:val="00FE31DC"/>
    <w:rsid w:val="00FE3217"/>
    <w:rsid w:val="00FE37FB"/>
    <w:rsid w:val="00FE48DD"/>
    <w:rsid w:val="00FE517E"/>
    <w:rsid w:val="00FE59F0"/>
    <w:rsid w:val="00FE6251"/>
    <w:rsid w:val="00FE6268"/>
    <w:rsid w:val="00FE6AD2"/>
    <w:rsid w:val="00FE6CDB"/>
    <w:rsid w:val="00FE6FB5"/>
    <w:rsid w:val="00FF03BD"/>
    <w:rsid w:val="00FF0869"/>
    <w:rsid w:val="00FF097C"/>
    <w:rsid w:val="00FF1C0A"/>
    <w:rsid w:val="00FF2366"/>
    <w:rsid w:val="00FF24EE"/>
    <w:rsid w:val="00FF3324"/>
    <w:rsid w:val="00FF421D"/>
    <w:rsid w:val="00FF455C"/>
    <w:rsid w:val="00FF46CB"/>
    <w:rsid w:val="00FF48D1"/>
    <w:rsid w:val="00FF4B73"/>
    <w:rsid w:val="00FF5C93"/>
    <w:rsid w:val="00FF6915"/>
    <w:rsid w:val="00FF69E4"/>
  </w:rsids>
  <m:mathPr>
    <m:mathFont m:val="Cambria Math"/>
    <m:brkBin m:val="before"/>
    <m:brkBinSub m:val="--"/>
    <m:smallFrac/>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D1F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BFB"/>
    <w:pPr>
      <w:spacing w:after="200" w:line="276" w:lineRule="auto"/>
      <w:jc w:val="both"/>
    </w:pPr>
    <w:rPr>
      <w:rFonts w:ascii="Tahoma" w:hAnsi="Tahoma"/>
      <w:szCs w:val="22"/>
      <w:lang w:eastAsia="en-US"/>
    </w:rPr>
  </w:style>
  <w:style w:type="paragraph" w:styleId="Naslov1">
    <w:name w:val="heading 1"/>
    <w:next w:val="Normal"/>
    <w:link w:val="Naslov1Char"/>
    <w:autoRedefine/>
    <w:qFormat/>
    <w:rsid w:val="008F60C3"/>
    <w:pPr>
      <w:keepNext/>
      <w:keepLines/>
      <w:numPr>
        <w:numId w:val="35"/>
      </w:numPr>
      <w:spacing w:before="480" w:after="200"/>
      <w:outlineLvl w:val="0"/>
    </w:pPr>
    <w:rPr>
      <w:rFonts w:ascii="Tahoma" w:hAnsi="Tahoma" w:cs="Arial"/>
      <w:b/>
      <w:bCs/>
      <w:sz w:val="24"/>
      <w:szCs w:val="28"/>
      <w:lang w:eastAsia="en-US"/>
    </w:rPr>
  </w:style>
  <w:style w:type="paragraph" w:styleId="Naslov2">
    <w:name w:val="heading 2"/>
    <w:basedOn w:val="Normal"/>
    <w:next w:val="Normal"/>
    <w:link w:val="Naslov2Char"/>
    <w:autoRedefine/>
    <w:qFormat/>
    <w:rsid w:val="008F60C3"/>
    <w:pPr>
      <w:keepNext/>
      <w:keepLines/>
      <w:numPr>
        <w:ilvl w:val="1"/>
        <w:numId w:val="35"/>
      </w:numPr>
      <w:tabs>
        <w:tab w:val="left" w:pos="7371"/>
      </w:tabs>
      <w:spacing w:before="240" w:after="240"/>
      <w:outlineLvl w:val="1"/>
    </w:pPr>
    <w:rPr>
      <w:b/>
      <w:bCs/>
    </w:rPr>
  </w:style>
  <w:style w:type="paragraph" w:styleId="Naslov3">
    <w:name w:val="heading 3"/>
    <w:basedOn w:val="Normal"/>
    <w:next w:val="Normal"/>
    <w:link w:val="Naslov3Char"/>
    <w:autoRedefine/>
    <w:qFormat/>
    <w:rsid w:val="00AD6A43"/>
    <w:pPr>
      <w:keepNext/>
      <w:keepLines/>
      <w:shd w:val="clear" w:color="auto" w:fill="FFFFFF"/>
      <w:spacing w:before="240" w:after="240"/>
      <w:textAlignment w:val="baseline"/>
      <w:outlineLvl w:val="2"/>
    </w:pPr>
    <w:rPr>
      <w:rFonts w:asciiTheme="minorHAnsi" w:hAnsiTheme="minorHAnsi"/>
      <w:bCs/>
    </w:rPr>
  </w:style>
  <w:style w:type="paragraph" w:styleId="Naslov4">
    <w:name w:val="heading 4"/>
    <w:basedOn w:val="Normal"/>
    <w:next w:val="Normal"/>
    <w:link w:val="Naslov4Char"/>
    <w:autoRedefine/>
    <w:qFormat/>
    <w:rsid w:val="00AD186D"/>
    <w:pPr>
      <w:keepNext/>
      <w:keepLines/>
      <w:numPr>
        <w:ilvl w:val="3"/>
        <w:numId w:val="35"/>
      </w:numPr>
      <w:spacing w:before="240" w:after="240"/>
      <w:outlineLvl w:val="3"/>
    </w:pPr>
    <w:rPr>
      <w:bCs/>
      <w:i/>
      <w:iCs/>
    </w:rPr>
  </w:style>
  <w:style w:type="paragraph" w:styleId="Naslov5">
    <w:name w:val="heading 5"/>
    <w:basedOn w:val="Normal"/>
    <w:next w:val="Normal"/>
    <w:link w:val="Naslov5Char"/>
    <w:qFormat/>
    <w:rsid w:val="00AD186D"/>
    <w:pPr>
      <w:numPr>
        <w:ilvl w:val="4"/>
        <w:numId w:val="35"/>
      </w:numPr>
      <w:spacing w:before="240" w:after="240"/>
      <w:outlineLvl w:val="4"/>
    </w:pPr>
    <w:rPr>
      <w:i/>
    </w:rPr>
  </w:style>
  <w:style w:type="paragraph" w:styleId="Naslov6">
    <w:name w:val="heading 6"/>
    <w:basedOn w:val="Normal"/>
    <w:next w:val="Normal"/>
    <w:link w:val="Naslov6Char"/>
    <w:unhideWhenUsed/>
    <w:qFormat/>
    <w:rsid w:val="00B027DC"/>
    <w:pPr>
      <w:keepNext/>
      <w:keepLines/>
      <w:numPr>
        <w:ilvl w:val="5"/>
        <w:numId w:val="35"/>
      </w:numPr>
      <w:spacing w:before="200" w:after="0"/>
      <w:outlineLvl w:val="5"/>
    </w:pPr>
    <w:rPr>
      <w:rFonts w:ascii="Cambria" w:hAnsi="Cambria"/>
      <w:i/>
      <w:iCs/>
      <w:color w:val="243F60"/>
    </w:rPr>
  </w:style>
  <w:style w:type="paragraph" w:styleId="Naslov7">
    <w:name w:val="heading 7"/>
    <w:basedOn w:val="Normal"/>
    <w:next w:val="Normal"/>
    <w:link w:val="Naslov7Char"/>
    <w:unhideWhenUsed/>
    <w:qFormat/>
    <w:rsid w:val="00B027DC"/>
    <w:pPr>
      <w:keepNext/>
      <w:keepLines/>
      <w:numPr>
        <w:ilvl w:val="6"/>
        <w:numId w:val="35"/>
      </w:numPr>
      <w:spacing w:before="200" w:after="0"/>
      <w:outlineLvl w:val="6"/>
    </w:pPr>
    <w:rPr>
      <w:rFonts w:ascii="Cambria" w:hAnsi="Cambria"/>
      <w:i/>
      <w:iCs/>
      <w:color w:val="404040"/>
    </w:rPr>
  </w:style>
  <w:style w:type="paragraph" w:styleId="Naslov8">
    <w:name w:val="heading 8"/>
    <w:basedOn w:val="Normal"/>
    <w:next w:val="Normal"/>
    <w:link w:val="Naslov8Char"/>
    <w:unhideWhenUsed/>
    <w:qFormat/>
    <w:rsid w:val="00B027DC"/>
    <w:pPr>
      <w:keepNext/>
      <w:keepLines/>
      <w:numPr>
        <w:ilvl w:val="7"/>
        <w:numId w:val="35"/>
      </w:numPr>
      <w:spacing w:before="200" w:after="0"/>
      <w:outlineLvl w:val="7"/>
    </w:pPr>
    <w:rPr>
      <w:rFonts w:ascii="Cambria" w:hAnsi="Cambria"/>
      <w:color w:val="404040"/>
      <w:szCs w:val="20"/>
    </w:rPr>
  </w:style>
  <w:style w:type="paragraph" w:styleId="Naslov9">
    <w:name w:val="heading 9"/>
    <w:basedOn w:val="Normal"/>
    <w:next w:val="Normal"/>
    <w:link w:val="Naslov9Char"/>
    <w:unhideWhenUsed/>
    <w:qFormat/>
    <w:rsid w:val="00B027DC"/>
    <w:pPr>
      <w:keepNext/>
      <w:keepLines/>
      <w:numPr>
        <w:ilvl w:val="8"/>
        <w:numId w:val="35"/>
      </w:numPr>
      <w:spacing w:before="200" w:after="0"/>
      <w:outlineLvl w:val="8"/>
    </w:pPr>
    <w:rPr>
      <w:rFonts w:ascii="Cambria" w:hAnsi="Cambria"/>
      <w:i/>
      <w:iCs/>
      <w:color w:val="40404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Char">
    <w:name w:val="Body Text Char"/>
    <w:rsid w:val="00421ACF"/>
    <w:rPr>
      <w:rFonts w:ascii="Calibri" w:hAnsi="Calibri"/>
      <w:lang w:val="hr-HR"/>
    </w:rPr>
  </w:style>
  <w:style w:type="paragraph" w:customStyle="1" w:styleId="TDBodyTextBoldCenter">
    <w:name w:val="TD Body Text Bold Center"/>
    <w:basedOn w:val="Normal"/>
    <w:rsid w:val="00B027DC"/>
    <w:pPr>
      <w:jc w:val="center"/>
    </w:pPr>
    <w:rPr>
      <w:b/>
    </w:rPr>
  </w:style>
  <w:style w:type="paragraph" w:customStyle="1" w:styleId="BodyTextLeftBold14p">
    <w:name w:val="Body Text_Left Bold_14p"/>
    <w:basedOn w:val="Normal"/>
    <w:rsid w:val="00B027DC"/>
    <w:rPr>
      <w:b/>
      <w:sz w:val="28"/>
    </w:rPr>
  </w:style>
  <w:style w:type="paragraph" w:customStyle="1" w:styleId="BodyTextBoldCenter14p">
    <w:name w:val="Body Text_Bold_Center_14p"/>
    <w:basedOn w:val="Normal"/>
    <w:link w:val="BodyTextBoldCenter14pChar"/>
    <w:rsid w:val="00B027DC"/>
    <w:pPr>
      <w:jc w:val="center"/>
    </w:pPr>
    <w:rPr>
      <w:b/>
      <w:sz w:val="28"/>
      <w:szCs w:val="28"/>
    </w:rPr>
  </w:style>
  <w:style w:type="paragraph" w:customStyle="1" w:styleId="TDBodyTextCenter">
    <w:name w:val="TD Body Text Center"/>
    <w:basedOn w:val="Normal"/>
    <w:rsid w:val="00B027DC"/>
    <w:pPr>
      <w:jc w:val="center"/>
    </w:pPr>
    <w:rPr>
      <w:rFonts w:eastAsia="Arial Unicode MS"/>
    </w:rPr>
  </w:style>
  <w:style w:type="character" w:customStyle="1" w:styleId="BodyTextBoldChar">
    <w:name w:val="Body Text Bold Char"/>
    <w:link w:val="BodyTextBold"/>
    <w:rsid w:val="00E4035C"/>
    <w:rPr>
      <w:rFonts w:ascii="Calibri" w:eastAsia="Times New Roman" w:hAnsi="Calibri"/>
      <w:b/>
      <w:lang w:val="en-GB"/>
    </w:rPr>
  </w:style>
  <w:style w:type="numbering" w:customStyle="1" w:styleId="ITT-List">
    <w:name w:val="ITT-List"/>
    <w:uiPriority w:val="99"/>
    <w:rsid w:val="00B027DC"/>
    <w:pPr>
      <w:numPr>
        <w:numId w:val="1"/>
      </w:numPr>
    </w:pPr>
  </w:style>
  <w:style w:type="numbering" w:customStyle="1" w:styleId="List1">
    <w:name w:val="List 1"/>
    <w:aliases w:val="a,i"/>
    <w:basedOn w:val="Bezpopisa"/>
    <w:rsid w:val="000067E3"/>
    <w:pPr>
      <w:numPr>
        <w:numId w:val="21"/>
      </w:numPr>
    </w:pPr>
  </w:style>
  <w:style w:type="paragraph" w:customStyle="1" w:styleId="TD-Contents">
    <w:name w:val="TD-Contents"/>
    <w:basedOn w:val="Normal"/>
    <w:rsid w:val="00B027DC"/>
    <w:pPr>
      <w:tabs>
        <w:tab w:val="left" w:pos="851"/>
        <w:tab w:val="left" w:pos="1985"/>
      </w:tabs>
    </w:pPr>
    <w:rPr>
      <w:b/>
    </w:rPr>
  </w:style>
  <w:style w:type="paragraph" w:customStyle="1" w:styleId="TD-Footer">
    <w:name w:val="TD-Footer"/>
    <w:basedOn w:val="Normal"/>
    <w:rsid w:val="00B027DC"/>
    <w:pPr>
      <w:pBdr>
        <w:top w:val="single" w:sz="4" w:space="1" w:color="auto"/>
      </w:pBdr>
      <w:tabs>
        <w:tab w:val="right" w:pos="9072"/>
      </w:tabs>
      <w:spacing w:line="240" w:lineRule="auto"/>
    </w:pPr>
    <w:rPr>
      <w:sz w:val="18"/>
      <w:szCs w:val="18"/>
    </w:rPr>
  </w:style>
  <w:style w:type="paragraph" w:customStyle="1" w:styleId="TD-Header">
    <w:name w:val="TD-Header"/>
    <w:rsid w:val="00B027DC"/>
    <w:pPr>
      <w:pBdr>
        <w:top w:val="single" w:sz="4" w:space="1" w:color="auto"/>
        <w:left w:val="single" w:sz="4" w:space="4" w:color="auto"/>
        <w:bottom w:val="single" w:sz="4" w:space="1" w:color="auto"/>
        <w:right w:val="single" w:sz="4" w:space="4" w:color="auto"/>
      </w:pBdr>
      <w:spacing w:before="60"/>
      <w:contextualSpacing/>
      <w:jc w:val="center"/>
    </w:pPr>
    <w:rPr>
      <w:b/>
      <w:bCs/>
      <w:caps/>
      <w:lang w:eastAsia="en-US"/>
    </w:rPr>
  </w:style>
  <w:style w:type="paragraph" w:styleId="Zaglavlje">
    <w:name w:val="header"/>
    <w:aliases w:val=" Char,Char,Header1,Znak, Znak"/>
    <w:basedOn w:val="Normal"/>
    <w:link w:val="ZaglavljeChar"/>
    <w:uiPriority w:val="99"/>
    <w:rsid w:val="002203AA"/>
    <w:pPr>
      <w:tabs>
        <w:tab w:val="center" w:pos="4536"/>
        <w:tab w:val="right" w:pos="9072"/>
      </w:tabs>
      <w:spacing w:after="0" w:line="240" w:lineRule="auto"/>
    </w:pPr>
    <w:rPr>
      <w:rFonts w:ascii="Arial" w:hAnsi="Arial"/>
      <w:szCs w:val="20"/>
      <w:lang w:val="sl-SI" w:eastAsia="sl-SI"/>
    </w:rPr>
  </w:style>
  <w:style w:type="numbering" w:customStyle="1" w:styleId="Headings1-5">
    <w:name w:val="Headings1-5"/>
    <w:uiPriority w:val="99"/>
    <w:rsid w:val="00012947"/>
    <w:pPr>
      <w:numPr>
        <w:numId w:val="23"/>
      </w:numPr>
    </w:pPr>
  </w:style>
  <w:style w:type="character" w:customStyle="1" w:styleId="ZaglavljeChar">
    <w:name w:val="Zaglavlje Char"/>
    <w:aliases w:val=" Char Char,Char Char1,Header1 Char,Znak Char, Znak Char"/>
    <w:link w:val="Zaglavlje"/>
    <w:uiPriority w:val="99"/>
    <w:rsid w:val="002203AA"/>
    <w:rPr>
      <w:rFonts w:ascii="Arial" w:eastAsia="Times New Roman" w:hAnsi="Arial" w:cs="Times New Roman"/>
      <w:sz w:val="20"/>
      <w:szCs w:val="20"/>
      <w:lang w:val="sl-SI" w:eastAsia="sl-SI"/>
    </w:rPr>
  </w:style>
  <w:style w:type="paragraph" w:customStyle="1" w:styleId="text">
    <w:name w:val="text"/>
    <w:rsid w:val="00B85554"/>
    <w:pPr>
      <w:spacing w:before="240" w:line="240" w:lineRule="exact"/>
      <w:jc w:val="both"/>
    </w:pPr>
    <w:rPr>
      <w:rFonts w:ascii="Arial" w:hAnsi="Arial"/>
      <w:sz w:val="24"/>
      <w:lang w:val="en-GB" w:eastAsia="sl-SI"/>
    </w:rPr>
  </w:style>
  <w:style w:type="paragraph" w:customStyle="1" w:styleId="123">
    <w:name w:val="1.2.3"/>
    <w:basedOn w:val="Normal"/>
    <w:rsid w:val="00B85554"/>
    <w:pPr>
      <w:widowControl w:val="0"/>
      <w:spacing w:after="0" w:line="240" w:lineRule="auto"/>
      <w:ind w:left="566" w:hanging="566"/>
    </w:pPr>
    <w:rPr>
      <w:rFonts w:ascii="Arial Narrow" w:hAnsi="Arial Narrow"/>
      <w:sz w:val="24"/>
      <w:szCs w:val="20"/>
    </w:rPr>
  </w:style>
  <w:style w:type="paragraph" w:customStyle="1" w:styleId="oddl-nadpis">
    <w:name w:val="oddíl-nadpis"/>
    <w:basedOn w:val="Normal"/>
    <w:rsid w:val="00B85554"/>
    <w:pPr>
      <w:keepNext/>
      <w:tabs>
        <w:tab w:val="left" w:pos="567"/>
      </w:tabs>
      <w:spacing w:before="240" w:after="0" w:line="240" w:lineRule="exact"/>
    </w:pPr>
    <w:rPr>
      <w:rFonts w:ascii="Arial" w:hAnsi="Arial"/>
      <w:b/>
      <w:sz w:val="24"/>
      <w:szCs w:val="20"/>
      <w:lang w:val="en-GB" w:eastAsia="sl-SI"/>
    </w:rPr>
  </w:style>
  <w:style w:type="paragraph" w:customStyle="1" w:styleId="text-3mezera">
    <w:name w:val="text - 3 mezera"/>
    <w:basedOn w:val="text"/>
    <w:rsid w:val="00B85554"/>
    <w:pPr>
      <w:spacing w:before="60"/>
    </w:pPr>
  </w:style>
  <w:style w:type="paragraph" w:customStyle="1" w:styleId="Text1">
    <w:name w:val="Text 1"/>
    <w:basedOn w:val="text"/>
    <w:rsid w:val="00B85554"/>
    <w:pPr>
      <w:ind w:left="567"/>
    </w:pPr>
  </w:style>
  <w:style w:type="paragraph" w:styleId="Podnaslov">
    <w:name w:val="Subtitle"/>
    <w:basedOn w:val="Normal"/>
    <w:link w:val="PodnaslovChar"/>
    <w:qFormat/>
    <w:rsid w:val="003B0C37"/>
    <w:pPr>
      <w:spacing w:before="240" w:after="240" w:line="240" w:lineRule="auto"/>
      <w:jc w:val="left"/>
    </w:pPr>
    <w:rPr>
      <w:b/>
      <w:sz w:val="28"/>
      <w:szCs w:val="20"/>
      <w:lang w:val="sl-SI" w:eastAsia="sl-SI"/>
    </w:rPr>
  </w:style>
  <w:style w:type="character" w:customStyle="1" w:styleId="PodnaslovChar">
    <w:name w:val="Podnaslov Char"/>
    <w:link w:val="Podnaslov"/>
    <w:rsid w:val="003B0C37"/>
    <w:rPr>
      <w:rFonts w:ascii="Tahoma" w:hAnsi="Tahoma"/>
      <w:b/>
      <w:sz w:val="28"/>
      <w:lang w:val="sl-SI" w:eastAsia="sl-SI"/>
    </w:rPr>
  </w:style>
  <w:style w:type="character" w:styleId="Referencafusnote">
    <w:name w:val="footnote reference"/>
    <w:aliases w:val="Footnote symbol,Footnote,Fussnota"/>
    <w:rsid w:val="002203AA"/>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w:basedOn w:val="Normal"/>
    <w:link w:val="TekstfusnoteChar"/>
    <w:rsid w:val="005B22F2"/>
    <w:pPr>
      <w:spacing w:after="0" w:line="240" w:lineRule="auto"/>
    </w:pPr>
    <w:rPr>
      <w:rFonts w:ascii="Arial" w:hAnsi="Arial"/>
      <w:color w:val="000000"/>
      <w:sz w:val="16"/>
      <w:szCs w:val="20"/>
      <w:lang w:val="en-GB" w:eastAsia="sl-SI"/>
    </w:rPr>
  </w:style>
  <w:style w:type="table" w:customStyle="1" w:styleId="TD-Part-TableH2">
    <w:name w:val="TD-Part-TableH2"/>
    <w:basedOn w:val="Obinatablica"/>
    <w:uiPriority w:val="99"/>
    <w:qFormat/>
    <w:rsid w:val="00B027DC"/>
    <w:pPr>
      <w:spacing w:before="120" w:line="240" w:lineRule="exact"/>
      <w:jc w:val="center"/>
    </w:pPr>
    <w:tblPr>
      <w:tblCellSpacing w:w="56" w:type="dxa"/>
    </w:tblPr>
    <w:trPr>
      <w:tblCellSpacing w:w="56" w:type="dxa"/>
    </w:trPr>
  </w:style>
  <w:style w:type="table" w:customStyle="1" w:styleId="TD-Part-TableH3">
    <w:name w:val="TD-Part-TableH3"/>
    <w:basedOn w:val="Obinatablica"/>
    <w:uiPriority w:val="99"/>
    <w:qFormat/>
    <w:rsid w:val="00B027DC"/>
    <w:pPr>
      <w:spacing w:before="120" w:line="240" w:lineRule="exact"/>
      <w:jc w:val="center"/>
    </w:pPr>
    <w:tblPr>
      <w:tblCellSpacing w:w="56" w:type="dxa"/>
      <w:tblInd w:w="680" w:type="dxa"/>
    </w:tblPr>
    <w:trPr>
      <w:tblCellSpacing w:w="56" w:type="dxa"/>
    </w:t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w:link w:val="Tekstfusnote"/>
    <w:rsid w:val="005B22F2"/>
    <w:rPr>
      <w:rFonts w:ascii="Arial" w:eastAsia="Times New Roman" w:hAnsi="Arial" w:cs="Times New Roman"/>
      <w:color w:val="000000"/>
      <w:sz w:val="16"/>
      <w:szCs w:val="20"/>
      <w:lang w:val="en-GB" w:eastAsia="sl-SI"/>
    </w:rPr>
  </w:style>
  <w:style w:type="paragraph" w:customStyle="1" w:styleId="TD-Remarks">
    <w:name w:val="TD-Remarks"/>
    <w:basedOn w:val="Normal"/>
    <w:rsid w:val="006F3657"/>
    <w:pPr>
      <w:pBdr>
        <w:top w:val="single" w:sz="4" w:space="1" w:color="auto"/>
        <w:left w:val="single" w:sz="4" w:space="4" w:color="auto"/>
        <w:bottom w:val="single" w:sz="4" w:space="1" w:color="auto"/>
        <w:right w:val="single" w:sz="4" w:space="4" w:color="auto"/>
      </w:pBdr>
      <w:shd w:val="clear" w:color="auto" w:fill="E5B8B7"/>
      <w:spacing w:before="180" w:after="120" w:line="240" w:lineRule="auto"/>
      <w:ind w:left="426"/>
    </w:pPr>
    <w:rPr>
      <w:color w:val="943634"/>
    </w:rPr>
  </w:style>
  <w:style w:type="paragraph" w:styleId="Tijeloteksta-uvlaka3">
    <w:name w:val="Body Text Indent 3"/>
    <w:aliases w:val="uvlaka 3"/>
    <w:basedOn w:val="Normal"/>
    <w:link w:val="Tijeloteksta-uvlaka3Char"/>
    <w:rsid w:val="00B85554"/>
    <w:pPr>
      <w:spacing w:after="0" w:line="240" w:lineRule="auto"/>
      <w:ind w:left="567"/>
    </w:pPr>
    <w:rPr>
      <w:rFonts w:ascii="Arial" w:hAnsi="Arial"/>
      <w:szCs w:val="20"/>
      <w:lang w:val="en-GB" w:eastAsia="sl-SI"/>
    </w:rPr>
  </w:style>
  <w:style w:type="character" w:customStyle="1" w:styleId="Tijeloteksta-uvlaka3Char">
    <w:name w:val="Tijelo teksta - uvlaka 3 Char"/>
    <w:aliases w:val="uvlaka 3 Char"/>
    <w:link w:val="Tijeloteksta-uvlaka3"/>
    <w:rsid w:val="00B85554"/>
    <w:rPr>
      <w:rFonts w:ascii="Arial" w:eastAsia="Times New Roman" w:hAnsi="Arial" w:cs="Times New Roman"/>
      <w:sz w:val="20"/>
      <w:szCs w:val="20"/>
      <w:lang w:val="en-GB" w:eastAsia="sl-SI"/>
    </w:rPr>
  </w:style>
  <w:style w:type="paragraph" w:customStyle="1" w:styleId="TD-TitlePageTenderDossier">
    <w:name w:val="TD-Title Page Tender Dossier"/>
    <w:link w:val="TD-TitlePageTenderDossierChar"/>
    <w:rsid w:val="00B027DC"/>
    <w:pPr>
      <w:spacing w:before="1200" w:after="2040" w:line="240" w:lineRule="exact"/>
      <w:jc w:val="center"/>
    </w:pPr>
    <w:rPr>
      <w:rFonts w:ascii="Arial" w:hAnsi="Arial"/>
      <w:b/>
      <w:caps/>
      <w:sz w:val="40"/>
      <w:szCs w:val="40"/>
      <w:lang w:val="en-US" w:eastAsia="en-US"/>
    </w:rPr>
  </w:style>
  <w:style w:type="paragraph" w:customStyle="1" w:styleId="TD-VolumeContent">
    <w:name w:val="TD-Volume_Content"/>
    <w:basedOn w:val="Normal"/>
    <w:rsid w:val="00B027DC"/>
    <w:pPr>
      <w:tabs>
        <w:tab w:val="left" w:pos="2268"/>
      </w:tabs>
      <w:ind w:left="2268" w:hanging="2268"/>
    </w:pPr>
    <w:rPr>
      <w:b/>
      <w:caps/>
      <w:sz w:val="24"/>
      <w:szCs w:val="32"/>
    </w:rPr>
  </w:style>
  <w:style w:type="paragraph" w:customStyle="1" w:styleId="TD-VolumeSubTitle">
    <w:name w:val="TD-Volume_SubTitle"/>
    <w:basedOn w:val="TD-TitlePageTenderDossier"/>
    <w:rsid w:val="00B027DC"/>
    <w:pPr>
      <w:spacing w:before="240" w:after="240" w:line="240" w:lineRule="auto"/>
    </w:pPr>
    <w:rPr>
      <w:rFonts w:ascii="Calibri" w:hAnsi="Calibri"/>
      <w:lang w:val="en-GB"/>
    </w:rPr>
  </w:style>
  <w:style w:type="paragraph" w:customStyle="1" w:styleId="TD-VolumeContentHeading">
    <w:name w:val="TD-Volume_ContentHeading"/>
    <w:basedOn w:val="TD-VolumeSubTitle"/>
    <w:autoRedefine/>
    <w:rsid w:val="00B027DC"/>
  </w:style>
  <w:style w:type="paragraph" w:customStyle="1" w:styleId="2zanoren">
    <w:name w:val="2.zanorení"/>
    <w:basedOn w:val="text-3mezera"/>
    <w:rsid w:val="00B85554"/>
    <w:pPr>
      <w:widowControl w:val="0"/>
      <w:ind w:left="3402" w:hanging="1278"/>
    </w:pPr>
    <w:rPr>
      <w:lang w:val="cs-CZ" w:eastAsia="en-US"/>
    </w:rPr>
  </w:style>
  <w:style w:type="paragraph" w:customStyle="1" w:styleId="Nadpis-sted">
    <w:name w:val="Nadpis-střed"/>
    <w:basedOn w:val="Normal"/>
    <w:rsid w:val="00B85554"/>
    <w:pPr>
      <w:spacing w:before="60" w:after="0" w:line="240" w:lineRule="exact"/>
      <w:jc w:val="center"/>
    </w:pPr>
    <w:rPr>
      <w:rFonts w:ascii="Arial" w:hAnsi="Arial"/>
      <w:b/>
      <w:i/>
      <w:sz w:val="24"/>
      <w:szCs w:val="20"/>
      <w:lang w:val="en-GB" w:eastAsia="sl-SI"/>
    </w:rPr>
  </w:style>
  <w:style w:type="paragraph" w:customStyle="1" w:styleId="05linespaceFortables">
    <w:name w:val="0.5 line space (For tables)"/>
    <w:basedOn w:val="Normal"/>
    <w:uiPriority w:val="99"/>
    <w:rsid w:val="00B85554"/>
    <w:pPr>
      <w:spacing w:after="0" w:line="120" w:lineRule="exact"/>
    </w:pPr>
    <w:rPr>
      <w:rFonts w:ascii="Times New Roman" w:hAnsi="Times New Roman"/>
      <w:szCs w:val="20"/>
      <w:lang w:val="en-GB"/>
    </w:rPr>
  </w:style>
  <w:style w:type="paragraph" w:customStyle="1" w:styleId="11ptheading">
    <w:name w:val="11 pt heading"/>
    <w:basedOn w:val="Normal"/>
    <w:uiPriority w:val="99"/>
    <w:rsid w:val="00B85554"/>
    <w:pPr>
      <w:keepNext/>
      <w:keepLines/>
      <w:spacing w:before="360" w:after="120" w:line="240" w:lineRule="auto"/>
    </w:pPr>
    <w:rPr>
      <w:rFonts w:ascii="Arial" w:hAnsi="Arial"/>
      <w:b/>
      <w:szCs w:val="20"/>
      <w:lang w:val="en-GB"/>
    </w:rPr>
  </w:style>
  <w:style w:type="paragraph" w:customStyle="1" w:styleId="A">
    <w:name w:val="A"/>
    <w:uiPriority w:val="99"/>
    <w:rsid w:val="00B85554"/>
    <w:pPr>
      <w:keepNext/>
      <w:spacing w:before="240" w:line="240" w:lineRule="exact"/>
      <w:ind w:left="720" w:hanging="720"/>
      <w:jc w:val="both"/>
    </w:pPr>
    <w:rPr>
      <w:rFonts w:ascii="Times New Roman" w:hAnsi="Times New Roman"/>
      <w:sz w:val="24"/>
      <w:lang w:val="en-GB" w:eastAsia="en-US"/>
    </w:rPr>
  </w:style>
  <w:style w:type="character" w:customStyle="1" w:styleId="Naslov1Char">
    <w:name w:val="Naslov 1 Char"/>
    <w:link w:val="Naslov1"/>
    <w:rsid w:val="008F60C3"/>
    <w:rPr>
      <w:rFonts w:ascii="Tahoma" w:hAnsi="Tahoma" w:cs="Arial"/>
      <w:b/>
      <w:bCs/>
      <w:sz w:val="24"/>
      <w:szCs w:val="28"/>
      <w:lang w:eastAsia="en-US"/>
    </w:rPr>
  </w:style>
  <w:style w:type="character" w:customStyle="1" w:styleId="Heading2Char">
    <w:name w:val="Heading 2 Char"/>
    <w:rsid w:val="00AA125F"/>
    <w:rPr>
      <w:rFonts w:ascii="Arial" w:eastAsia="Times New Roman" w:hAnsi="Arial" w:cs="Arial"/>
      <w:b/>
      <w:sz w:val="24"/>
      <w:szCs w:val="26"/>
    </w:rPr>
  </w:style>
  <w:style w:type="character" w:customStyle="1" w:styleId="Heading3Char">
    <w:name w:val="Heading 3 Char"/>
    <w:rsid w:val="00A5456F"/>
    <w:rPr>
      <w:rFonts w:ascii="Arial" w:eastAsia="Times New Roman" w:hAnsi="Arial" w:cs="Arial"/>
      <w:b/>
      <w:bCs/>
      <w:szCs w:val="26"/>
    </w:rPr>
  </w:style>
  <w:style w:type="character" w:customStyle="1" w:styleId="Heading4Char">
    <w:name w:val="Heading 4 Char"/>
    <w:rsid w:val="00A5456F"/>
    <w:rPr>
      <w:rFonts w:ascii="Arial" w:eastAsia="Times New Roman" w:hAnsi="Arial" w:cs="Arial"/>
      <w:iCs/>
      <w:szCs w:val="26"/>
    </w:rPr>
  </w:style>
  <w:style w:type="paragraph" w:customStyle="1" w:styleId="BodyTextBoldheading">
    <w:name w:val="Body Text Bold heading"/>
    <w:basedOn w:val="BodyTextBold"/>
    <w:link w:val="BodyTextBoldheadingChar"/>
    <w:qFormat/>
    <w:rsid w:val="00DA7B3D"/>
    <w:pPr>
      <w:spacing w:before="240"/>
    </w:pPr>
    <w:rPr>
      <w:rFonts w:eastAsia="Arial Unicode MS"/>
    </w:rPr>
  </w:style>
  <w:style w:type="character" w:customStyle="1" w:styleId="Naslov6Char">
    <w:name w:val="Naslov 6 Char"/>
    <w:link w:val="Naslov6"/>
    <w:rsid w:val="00B027DC"/>
    <w:rPr>
      <w:rFonts w:ascii="Cambria" w:hAnsi="Cambria"/>
      <w:i/>
      <w:iCs/>
      <w:color w:val="243F60"/>
      <w:szCs w:val="22"/>
      <w:lang w:eastAsia="en-US"/>
    </w:rPr>
  </w:style>
  <w:style w:type="character" w:customStyle="1" w:styleId="Naslov7Char">
    <w:name w:val="Naslov 7 Char"/>
    <w:link w:val="Naslov7"/>
    <w:rsid w:val="00B027DC"/>
    <w:rPr>
      <w:rFonts w:ascii="Cambria" w:hAnsi="Cambria"/>
      <w:i/>
      <w:iCs/>
      <w:color w:val="404040"/>
      <w:szCs w:val="22"/>
      <w:lang w:eastAsia="en-US"/>
    </w:rPr>
  </w:style>
  <w:style w:type="character" w:customStyle="1" w:styleId="Naslov8Char">
    <w:name w:val="Naslov 8 Char"/>
    <w:link w:val="Naslov8"/>
    <w:rsid w:val="00B027DC"/>
    <w:rPr>
      <w:rFonts w:ascii="Cambria" w:hAnsi="Cambria"/>
      <w:color w:val="404040"/>
      <w:lang w:eastAsia="en-US"/>
    </w:rPr>
  </w:style>
  <w:style w:type="character" w:customStyle="1" w:styleId="Naslov9Char">
    <w:name w:val="Naslov 9 Char"/>
    <w:link w:val="Naslov9"/>
    <w:rsid w:val="00B027DC"/>
    <w:rPr>
      <w:rFonts w:ascii="Cambria" w:hAnsi="Cambria"/>
      <w:i/>
      <w:iCs/>
      <w:color w:val="404040"/>
      <w:lang w:eastAsia="en-US"/>
    </w:rPr>
  </w:style>
  <w:style w:type="paragraph" w:customStyle="1" w:styleId="bullet-1">
    <w:name w:val="bullet-1"/>
    <w:basedOn w:val="Normal"/>
    <w:uiPriority w:val="99"/>
    <w:rsid w:val="002203AA"/>
    <w:pPr>
      <w:widowControl w:val="0"/>
      <w:overflowPunct w:val="0"/>
      <w:autoSpaceDE w:val="0"/>
      <w:autoSpaceDN w:val="0"/>
      <w:adjustRightInd w:val="0"/>
      <w:spacing w:before="240" w:after="0" w:line="240" w:lineRule="exact"/>
      <w:ind w:left="851" w:hanging="284"/>
      <w:textAlignment w:val="baseline"/>
    </w:pPr>
    <w:rPr>
      <w:rFonts w:ascii="Arial" w:hAnsi="Arial"/>
      <w:sz w:val="24"/>
      <w:szCs w:val="20"/>
      <w:lang w:val="cs-CZ"/>
    </w:rPr>
  </w:style>
  <w:style w:type="paragraph" w:customStyle="1" w:styleId="tabulka">
    <w:name w:val="tabulka"/>
    <w:basedOn w:val="Normal"/>
    <w:uiPriority w:val="99"/>
    <w:rsid w:val="00B85554"/>
    <w:pPr>
      <w:widowControl w:val="0"/>
      <w:spacing w:before="120" w:after="0" w:line="240" w:lineRule="exact"/>
      <w:jc w:val="center"/>
    </w:pPr>
    <w:rPr>
      <w:rFonts w:ascii="Arial" w:hAnsi="Arial"/>
      <w:szCs w:val="20"/>
      <w:lang w:val="cs-CZ"/>
    </w:rPr>
  </w:style>
  <w:style w:type="paragraph" w:customStyle="1" w:styleId="Single">
    <w:name w:val="Single"/>
    <w:basedOn w:val="Normal"/>
    <w:uiPriority w:val="99"/>
    <w:rsid w:val="002203AA"/>
    <w:pPr>
      <w:spacing w:after="0" w:line="300" w:lineRule="atLeast"/>
    </w:pPr>
    <w:rPr>
      <w:rFonts w:ascii="Garamond" w:hAnsi="Garamond"/>
      <w:szCs w:val="20"/>
      <w:lang w:val="en-GB"/>
    </w:rPr>
  </w:style>
  <w:style w:type="paragraph" w:customStyle="1" w:styleId="Style4">
    <w:name w:val="Style4"/>
    <w:basedOn w:val="Normal"/>
    <w:autoRedefine/>
    <w:uiPriority w:val="99"/>
    <w:rsid w:val="00B85554"/>
    <w:pPr>
      <w:spacing w:before="240" w:after="0" w:line="240" w:lineRule="exact"/>
      <w:outlineLvl w:val="1"/>
    </w:pPr>
    <w:rPr>
      <w:rFonts w:ascii="Arial Black" w:hAnsi="Arial Black" w:cs="Arial"/>
      <w:bCs/>
      <w:lang w:val="en-GB" w:eastAsia="sl-SI"/>
    </w:rPr>
  </w:style>
  <w:style w:type="paragraph" w:styleId="TOCNaslov">
    <w:name w:val="TOC Heading"/>
    <w:basedOn w:val="Naslov1"/>
    <w:next w:val="Normal"/>
    <w:uiPriority w:val="39"/>
    <w:unhideWhenUsed/>
    <w:qFormat/>
    <w:rsid w:val="00B027DC"/>
    <w:pPr>
      <w:numPr>
        <w:numId w:val="0"/>
      </w:numPr>
      <w:spacing w:after="360" w:line="276" w:lineRule="auto"/>
      <w:outlineLvl w:val="9"/>
    </w:pPr>
    <w:rPr>
      <w:rFonts w:ascii="Arial Bold" w:hAnsi="Arial Bold" w:cs="Times New Roman"/>
      <w:caps/>
    </w:rPr>
  </w:style>
  <w:style w:type="paragraph" w:styleId="Sadraj1">
    <w:name w:val="toc 1"/>
    <w:basedOn w:val="Normal"/>
    <w:next w:val="Normal"/>
    <w:uiPriority w:val="39"/>
    <w:unhideWhenUsed/>
    <w:rsid w:val="00B027DC"/>
    <w:pPr>
      <w:spacing w:before="120" w:after="120"/>
      <w:jc w:val="left"/>
    </w:pPr>
    <w:rPr>
      <w:rFonts w:asciiTheme="minorHAnsi" w:hAnsiTheme="minorHAnsi"/>
      <w:b/>
      <w:bCs/>
      <w:caps/>
      <w:szCs w:val="20"/>
    </w:rPr>
  </w:style>
  <w:style w:type="paragraph" w:styleId="Sadraj2">
    <w:name w:val="toc 2"/>
    <w:basedOn w:val="Sadraj1"/>
    <w:next w:val="Normal"/>
    <w:uiPriority w:val="39"/>
    <w:unhideWhenUsed/>
    <w:rsid w:val="00B027DC"/>
    <w:pPr>
      <w:spacing w:before="0" w:after="0"/>
      <w:ind w:left="200"/>
    </w:pPr>
    <w:rPr>
      <w:b w:val="0"/>
      <w:bCs w:val="0"/>
      <w:caps w:val="0"/>
      <w:smallCaps/>
    </w:rPr>
  </w:style>
  <w:style w:type="paragraph" w:styleId="Sadraj3">
    <w:name w:val="toc 3"/>
    <w:basedOn w:val="Sadraj1"/>
    <w:next w:val="Normal"/>
    <w:uiPriority w:val="39"/>
    <w:unhideWhenUsed/>
    <w:rsid w:val="00B027DC"/>
    <w:pPr>
      <w:spacing w:before="0" w:after="0"/>
      <w:ind w:left="400"/>
    </w:pPr>
    <w:rPr>
      <w:b w:val="0"/>
      <w:bCs w:val="0"/>
      <w:i/>
      <w:iCs/>
      <w:caps w:val="0"/>
    </w:rPr>
  </w:style>
  <w:style w:type="character" w:styleId="Hiperveza">
    <w:name w:val="Hyperlink"/>
    <w:uiPriority w:val="99"/>
    <w:unhideWhenUsed/>
    <w:rsid w:val="00B027DC"/>
    <w:rPr>
      <w:color w:val="0000FF"/>
      <w:u w:val="single"/>
    </w:rPr>
  </w:style>
  <w:style w:type="paragraph" w:styleId="Bezproreda">
    <w:name w:val="No Spacing"/>
    <w:link w:val="BezproredaChar"/>
    <w:uiPriority w:val="1"/>
    <w:qFormat/>
    <w:rsid w:val="00B027DC"/>
    <w:rPr>
      <w:sz w:val="22"/>
      <w:szCs w:val="22"/>
      <w:lang w:val="en-US" w:eastAsia="en-US"/>
    </w:rPr>
  </w:style>
  <w:style w:type="character" w:customStyle="1" w:styleId="BezproredaChar">
    <w:name w:val="Bez proreda Char"/>
    <w:link w:val="Bezproreda"/>
    <w:uiPriority w:val="1"/>
    <w:rsid w:val="00B027DC"/>
    <w:rPr>
      <w:sz w:val="22"/>
      <w:szCs w:val="22"/>
      <w:lang w:val="en-US" w:eastAsia="en-US" w:bidi="ar-SA"/>
    </w:rPr>
  </w:style>
  <w:style w:type="character" w:customStyle="1" w:styleId="TD-TitlePageTenderDossierChar">
    <w:name w:val="TD-Title Page Tender Dossier Char"/>
    <w:link w:val="TD-TitlePageTenderDossier"/>
    <w:rsid w:val="00B027DC"/>
    <w:rPr>
      <w:rFonts w:ascii="Arial" w:hAnsi="Arial"/>
      <w:b/>
      <w:caps/>
      <w:sz w:val="40"/>
      <w:szCs w:val="40"/>
      <w:lang w:val="en-US" w:eastAsia="en-US" w:bidi="ar-SA"/>
    </w:rPr>
  </w:style>
  <w:style w:type="paragraph" w:customStyle="1" w:styleId="TD-BodyTextBoldCenter">
    <w:name w:val="TD-Body Text Bold Center"/>
    <w:basedOn w:val="Normal"/>
    <w:link w:val="TD-BodyTextBoldCenterChar"/>
    <w:qFormat/>
    <w:rsid w:val="00B027DC"/>
    <w:pPr>
      <w:spacing w:line="240" w:lineRule="auto"/>
      <w:jc w:val="center"/>
    </w:pPr>
    <w:rPr>
      <w:b/>
    </w:rPr>
  </w:style>
  <w:style w:type="character" w:customStyle="1" w:styleId="TD-BodyTextBoldCenterChar">
    <w:name w:val="TD-Body Text Bold Center Char"/>
    <w:link w:val="TD-BodyTextBoldCenter"/>
    <w:rsid w:val="00B027DC"/>
    <w:rPr>
      <w:rFonts w:ascii="Calibri" w:eastAsia="Times New Roman" w:hAnsi="Calibri"/>
      <w:b/>
      <w:lang w:val="en-GB"/>
    </w:rPr>
  </w:style>
  <w:style w:type="paragraph" w:customStyle="1" w:styleId="TDTitlePageVolumeNoName">
    <w:name w:val="TD Title Page Volume No/Name"/>
    <w:basedOn w:val="Normal"/>
    <w:rsid w:val="00B027DC"/>
    <w:pPr>
      <w:jc w:val="center"/>
    </w:pPr>
    <w:rPr>
      <w:b/>
      <w:caps/>
      <w:sz w:val="40"/>
      <w:szCs w:val="40"/>
    </w:rPr>
  </w:style>
  <w:style w:type="table" w:styleId="Reetkatablice">
    <w:name w:val="Table Grid"/>
    <w:basedOn w:val="Obinatablica"/>
    <w:uiPriority w:val="59"/>
    <w:rsid w:val="00B027DC"/>
    <w:pPr>
      <w:spacing w:before="120" w:line="240" w:lineRule="exact"/>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rojstranice">
    <w:name w:val="page number"/>
    <w:basedOn w:val="Zadanifontodlomka"/>
    <w:rsid w:val="00B027DC"/>
  </w:style>
  <w:style w:type="paragraph" w:styleId="Tekstbalonia">
    <w:name w:val="Balloon Text"/>
    <w:basedOn w:val="Normal"/>
    <w:link w:val="TekstbaloniaChar"/>
    <w:rsid w:val="00B85554"/>
    <w:pPr>
      <w:spacing w:after="0" w:line="240" w:lineRule="auto"/>
    </w:pPr>
    <w:rPr>
      <w:rFonts w:cs="Tahoma"/>
      <w:sz w:val="16"/>
      <w:szCs w:val="16"/>
      <w:lang w:val="sl-SI" w:eastAsia="sl-SI"/>
    </w:rPr>
  </w:style>
  <w:style w:type="character" w:customStyle="1" w:styleId="TekstbaloniaChar">
    <w:name w:val="Tekst balončića Char"/>
    <w:link w:val="Tekstbalonia"/>
    <w:rsid w:val="00B85554"/>
    <w:rPr>
      <w:rFonts w:ascii="Tahoma" w:eastAsia="Times New Roman" w:hAnsi="Tahoma" w:cs="Tahoma"/>
      <w:sz w:val="16"/>
      <w:szCs w:val="16"/>
      <w:lang w:val="sl-SI" w:eastAsia="sl-SI"/>
    </w:rPr>
  </w:style>
  <w:style w:type="paragraph" w:customStyle="1" w:styleId="4">
    <w:name w:val="4"/>
    <w:basedOn w:val="Normal"/>
    <w:uiPriority w:val="99"/>
    <w:rsid w:val="00B85554"/>
    <w:pPr>
      <w:spacing w:after="120" w:line="300" w:lineRule="exact"/>
      <w:ind w:left="1080"/>
    </w:pPr>
    <w:rPr>
      <w:rFonts w:ascii="Times New Roman" w:hAnsi="Times New Roman"/>
      <w:color w:val="0000FF"/>
      <w:sz w:val="24"/>
      <w:szCs w:val="20"/>
    </w:rPr>
  </w:style>
  <w:style w:type="paragraph" w:customStyle="1" w:styleId="1">
    <w:name w:val="1"/>
    <w:basedOn w:val="Normal"/>
    <w:uiPriority w:val="99"/>
    <w:rsid w:val="00B85554"/>
    <w:pPr>
      <w:spacing w:before="240" w:after="120" w:line="300" w:lineRule="exact"/>
      <w:ind w:left="1080" w:hanging="1080"/>
    </w:pPr>
    <w:rPr>
      <w:rFonts w:ascii="Times New Roman" w:hAnsi="Times New Roman"/>
      <w:b/>
      <w:color w:val="FF00FF"/>
      <w:sz w:val="24"/>
      <w:szCs w:val="20"/>
    </w:rPr>
  </w:style>
  <w:style w:type="paragraph" w:styleId="Tijeloteksta2">
    <w:name w:val="Body Text 2"/>
    <w:aliases w:val="Body indent 3"/>
    <w:basedOn w:val="Normal"/>
    <w:link w:val="Tijeloteksta2Char"/>
    <w:unhideWhenUsed/>
    <w:rsid w:val="00B027DC"/>
    <w:pPr>
      <w:spacing w:before="120" w:after="120" w:line="480" w:lineRule="auto"/>
      <w:jc w:val="center"/>
    </w:pPr>
  </w:style>
  <w:style w:type="character" w:customStyle="1" w:styleId="Tijeloteksta2Char">
    <w:name w:val="Tijelo teksta 2 Char"/>
    <w:aliases w:val="Body indent 3 Char"/>
    <w:link w:val="Tijeloteksta2"/>
    <w:uiPriority w:val="99"/>
    <w:rsid w:val="00B027DC"/>
    <w:rPr>
      <w:rFonts w:eastAsia="Times New Roman"/>
    </w:rPr>
  </w:style>
  <w:style w:type="paragraph" w:customStyle="1" w:styleId="BodyTextBoldCenter">
    <w:name w:val="Body Text Bold Center"/>
    <w:basedOn w:val="Normal"/>
    <w:rsid w:val="00B027DC"/>
    <w:pPr>
      <w:jc w:val="center"/>
    </w:pPr>
    <w:rPr>
      <w:b/>
    </w:rPr>
  </w:style>
  <w:style w:type="paragraph" w:styleId="Uvuenotijeloteksta">
    <w:name w:val="Body Text Indent"/>
    <w:basedOn w:val="Normal"/>
    <w:link w:val="UvuenotijelotekstaChar"/>
    <w:unhideWhenUsed/>
    <w:rsid w:val="00B027DC"/>
    <w:pPr>
      <w:spacing w:before="120" w:after="120" w:line="240" w:lineRule="exact"/>
      <w:ind w:left="283"/>
      <w:jc w:val="center"/>
    </w:pPr>
  </w:style>
  <w:style w:type="character" w:customStyle="1" w:styleId="UvuenotijelotekstaChar">
    <w:name w:val="Uvučeno tijelo teksta Char"/>
    <w:link w:val="Uvuenotijeloteksta"/>
    <w:rsid w:val="00B027DC"/>
    <w:rPr>
      <w:rFonts w:eastAsia="Times New Roman"/>
    </w:rPr>
  </w:style>
  <w:style w:type="paragraph" w:customStyle="1" w:styleId="BodyTextCenter">
    <w:name w:val="Body Text_Center"/>
    <w:basedOn w:val="Normal"/>
    <w:qFormat/>
    <w:rsid w:val="00B027DC"/>
    <w:pPr>
      <w:jc w:val="center"/>
    </w:pPr>
    <w:rPr>
      <w:rFonts w:eastAsia="Arial Unicode MS"/>
    </w:rPr>
  </w:style>
  <w:style w:type="character" w:styleId="Referencakomentara">
    <w:name w:val="annotation reference"/>
    <w:uiPriority w:val="99"/>
    <w:unhideWhenUsed/>
    <w:rsid w:val="00B027DC"/>
    <w:rPr>
      <w:sz w:val="16"/>
      <w:szCs w:val="16"/>
    </w:rPr>
  </w:style>
  <w:style w:type="paragraph" w:styleId="Tekstkomentara">
    <w:name w:val="annotation text"/>
    <w:basedOn w:val="Normal"/>
    <w:link w:val="TekstkomentaraChar"/>
    <w:uiPriority w:val="99"/>
    <w:unhideWhenUsed/>
    <w:rsid w:val="00B027DC"/>
    <w:pPr>
      <w:spacing w:before="120" w:after="0" w:line="240" w:lineRule="auto"/>
      <w:jc w:val="center"/>
    </w:pPr>
    <w:rPr>
      <w:szCs w:val="20"/>
    </w:rPr>
  </w:style>
  <w:style w:type="character" w:customStyle="1" w:styleId="TekstkomentaraChar">
    <w:name w:val="Tekst komentara Char"/>
    <w:link w:val="Tekstkomentara"/>
    <w:uiPriority w:val="99"/>
    <w:rsid w:val="00B027DC"/>
    <w:rPr>
      <w:rFonts w:eastAsia="Times New Roman"/>
      <w:sz w:val="20"/>
      <w:szCs w:val="20"/>
    </w:rPr>
  </w:style>
  <w:style w:type="paragraph" w:styleId="Predmetkomentara">
    <w:name w:val="annotation subject"/>
    <w:basedOn w:val="Tekstkomentara"/>
    <w:next w:val="Tekstkomentara"/>
    <w:link w:val="PredmetkomentaraChar"/>
    <w:semiHidden/>
    <w:unhideWhenUsed/>
    <w:rsid w:val="00B027DC"/>
    <w:rPr>
      <w:b/>
      <w:bCs/>
    </w:rPr>
  </w:style>
  <w:style w:type="character" w:customStyle="1" w:styleId="PredmetkomentaraChar">
    <w:name w:val="Predmet komentara Char"/>
    <w:link w:val="Predmetkomentara"/>
    <w:semiHidden/>
    <w:rsid w:val="00B027DC"/>
    <w:rPr>
      <w:rFonts w:eastAsia="Times New Roman"/>
      <w:b/>
      <w:bCs/>
      <w:sz w:val="20"/>
      <w:szCs w:val="20"/>
    </w:rPr>
  </w:style>
  <w:style w:type="character" w:styleId="SlijeenaHiperveza">
    <w:name w:val="FollowedHyperlink"/>
    <w:unhideWhenUsed/>
    <w:rsid w:val="00B027DC"/>
    <w:rPr>
      <w:color w:val="800080"/>
      <w:u w:val="single"/>
    </w:rPr>
  </w:style>
  <w:style w:type="paragraph" w:customStyle="1" w:styleId="2">
    <w:name w:val="2"/>
    <w:basedOn w:val="Normal"/>
    <w:uiPriority w:val="99"/>
    <w:rsid w:val="00B85554"/>
    <w:pPr>
      <w:spacing w:before="240" w:after="120" w:line="300" w:lineRule="exact"/>
      <w:ind w:left="1080" w:hanging="1080"/>
    </w:pPr>
    <w:rPr>
      <w:rFonts w:ascii="Times New Roman" w:hAnsi="Times New Roman"/>
      <w:b/>
      <w:color w:val="FF0000"/>
      <w:sz w:val="24"/>
      <w:szCs w:val="20"/>
    </w:rPr>
  </w:style>
  <w:style w:type="paragraph" w:styleId="Indeks1">
    <w:name w:val="index 1"/>
    <w:basedOn w:val="Normal"/>
    <w:next w:val="Normal"/>
    <w:autoRedefine/>
    <w:uiPriority w:val="99"/>
    <w:semiHidden/>
    <w:rsid w:val="002203AA"/>
    <w:pPr>
      <w:overflowPunct w:val="0"/>
      <w:autoSpaceDE w:val="0"/>
      <w:autoSpaceDN w:val="0"/>
      <w:adjustRightInd w:val="0"/>
      <w:spacing w:after="0" w:line="240" w:lineRule="auto"/>
      <w:ind w:left="220" w:hanging="220"/>
      <w:textAlignment w:val="baseline"/>
    </w:pPr>
    <w:rPr>
      <w:rFonts w:ascii="Arial" w:hAnsi="Arial"/>
      <w:szCs w:val="20"/>
    </w:rPr>
  </w:style>
  <w:style w:type="paragraph" w:styleId="Indeks2">
    <w:name w:val="index 2"/>
    <w:basedOn w:val="Normal"/>
    <w:next w:val="Normal"/>
    <w:autoRedefine/>
    <w:uiPriority w:val="99"/>
    <w:semiHidden/>
    <w:rsid w:val="002203AA"/>
    <w:pPr>
      <w:overflowPunct w:val="0"/>
      <w:autoSpaceDE w:val="0"/>
      <w:autoSpaceDN w:val="0"/>
      <w:adjustRightInd w:val="0"/>
      <w:spacing w:after="0" w:line="240" w:lineRule="auto"/>
      <w:ind w:left="440" w:hanging="220"/>
      <w:textAlignment w:val="baseline"/>
    </w:pPr>
    <w:rPr>
      <w:rFonts w:ascii="Arial" w:hAnsi="Arial"/>
      <w:szCs w:val="20"/>
    </w:rPr>
  </w:style>
  <w:style w:type="character" w:styleId="Tekstrezerviranogmjesta">
    <w:name w:val="Placeholder Text"/>
    <w:uiPriority w:val="99"/>
    <w:semiHidden/>
    <w:rsid w:val="00B027DC"/>
    <w:rPr>
      <w:color w:val="808080"/>
    </w:rPr>
  </w:style>
  <w:style w:type="character" w:styleId="Naglaeno">
    <w:name w:val="Strong"/>
    <w:qFormat/>
    <w:rsid w:val="00B027DC"/>
    <w:rPr>
      <w:b/>
    </w:rPr>
  </w:style>
  <w:style w:type="paragraph" w:customStyle="1" w:styleId="TDHeadertext">
    <w:name w:val="TD Header text"/>
    <w:basedOn w:val="Normal"/>
    <w:rsid w:val="00B027DC"/>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b/>
      <w:caps/>
      <w:szCs w:val="20"/>
    </w:rPr>
  </w:style>
  <w:style w:type="paragraph" w:styleId="Indeks3">
    <w:name w:val="index 3"/>
    <w:basedOn w:val="Normal"/>
    <w:next w:val="Normal"/>
    <w:autoRedefine/>
    <w:uiPriority w:val="99"/>
    <w:semiHidden/>
    <w:rsid w:val="002203AA"/>
    <w:pPr>
      <w:overflowPunct w:val="0"/>
      <w:autoSpaceDE w:val="0"/>
      <w:autoSpaceDN w:val="0"/>
      <w:adjustRightInd w:val="0"/>
      <w:spacing w:after="0" w:line="240" w:lineRule="auto"/>
      <w:ind w:left="660" w:hanging="220"/>
      <w:textAlignment w:val="baseline"/>
    </w:pPr>
    <w:rPr>
      <w:rFonts w:ascii="Arial" w:hAnsi="Arial"/>
      <w:szCs w:val="20"/>
    </w:rPr>
  </w:style>
  <w:style w:type="paragraph" w:styleId="Indeks4">
    <w:name w:val="index 4"/>
    <w:basedOn w:val="Normal"/>
    <w:next w:val="Normal"/>
    <w:autoRedefine/>
    <w:uiPriority w:val="99"/>
    <w:semiHidden/>
    <w:rsid w:val="002203AA"/>
    <w:pPr>
      <w:overflowPunct w:val="0"/>
      <w:autoSpaceDE w:val="0"/>
      <w:autoSpaceDN w:val="0"/>
      <w:adjustRightInd w:val="0"/>
      <w:spacing w:after="0" w:line="240" w:lineRule="auto"/>
      <w:ind w:left="880" w:hanging="220"/>
      <w:textAlignment w:val="baseline"/>
    </w:pPr>
    <w:rPr>
      <w:rFonts w:ascii="Arial" w:hAnsi="Arial"/>
      <w:szCs w:val="20"/>
    </w:rPr>
  </w:style>
  <w:style w:type="paragraph" w:styleId="Indeks5">
    <w:name w:val="index 5"/>
    <w:basedOn w:val="Normal"/>
    <w:next w:val="Normal"/>
    <w:autoRedefine/>
    <w:uiPriority w:val="99"/>
    <w:semiHidden/>
    <w:rsid w:val="002203AA"/>
    <w:pPr>
      <w:overflowPunct w:val="0"/>
      <w:autoSpaceDE w:val="0"/>
      <w:autoSpaceDN w:val="0"/>
      <w:adjustRightInd w:val="0"/>
      <w:spacing w:after="0" w:line="240" w:lineRule="auto"/>
      <w:ind w:left="1100" w:hanging="220"/>
      <w:textAlignment w:val="baseline"/>
    </w:pPr>
    <w:rPr>
      <w:rFonts w:ascii="Arial" w:hAnsi="Arial"/>
      <w:szCs w:val="20"/>
    </w:rPr>
  </w:style>
  <w:style w:type="paragraph" w:styleId="Indeks6">
    <w:name w:val="index 6"/>
    <w:basedOn w:val="Normal"/>
    <w:next w:val="Normal"/>
    <w:autoRedefine/>
    <w:uiPriority w:val="99"/>
    <w:semiHidden/>
    <w:rsid w:val="002203AA"/>
    <w:pPr>
      <w:overflowPunct w:val="0"/>
      <w:autoSpaceDE w:val="0"/>
      <w:autoSpaceDN w:val="0"/>
      <w:adjustRightInd w:val="0"/>
      <w:spacing w:after="0" w:line="240" w:lineRule="auto"/>
      <w:ind w:left="1320" w:hanging="220"/>
      <w:textAlignment w:val="baseline"/>
    </w:pPr>
    <w:rPr>
      <w:rFonts w:ascii="Arial" w:hAnsi="Arial"/>
      <w:szCs w:val="20"/>
    </w:rPr>
  </w:style>
  <w:style w:type="paragraph" w:customStyle="1" w:styleId="TD-VolumeTitle">
    <w:name w:val="TD-Volume Title"/>
    <w:rsid w:val="00B027DC"/>
    <w:pPr>
      <w:spacing w:before="960" w:after="1800"/>
      <w:jc w:val="center"/>
    </w:pPr>
    <w:rPr>
      <w:b/>
      <w:caps/>
      <w:sz w:val="40"/>
      <w:szCs w:val="40"/>
      <w:lang w:val="en-US" w:eastAsia="en-US"/>
    </w:rPr>
  </w:style>
  <w:style w:type="paragraph" w:styleId="Sadraj4">
    <w:name w:val="toc 4"/>
    <w:basedOn w:val="Normal"/>
    <w:next w:val="Normal"/>
    <w:autoRedefine/>
    <w:unhideWhenUsed/>
    <w:rsid w:val="00B027DC"/>
    <w:pPr>
      <w:spacing w:after="0"/>
      <w:ind w:left="600"/>
      <w:jc w:val="left"/>
    </w:pPr>
    <w:rPr>
      <w:rFonts w:asciiTheme="minorHAnsi" w:hAnsiTheme="minorHAnsi"/>
      <w:sz w:val="18"/>
      <w:szCs w:val="18"/>
    </w:rPr>
  </w:style>
  <w:style w:type="paragraph" w:styleId="Sadraj5">
    <w:name w:val="toc 5"/>
    <w:basedOn w:val="Normal"/>
    <w:next w:val="Normal"/>
    <w:autoRedefine/>
    <w:unhideWhenUsed/>
    <w:rsid w:val="00B027DC"/>
    <w:pPr>
      <w:spacing w:after="0"/>
      <w:ind w:left="800"/>
      <w:jc w:val="left"/>
    </w:pPr>
    <w:rPr>
      <w:rFonts w:asciiTheme="minorHAnsi" w:hAnsiTheme="minorHAnsi"/>
      <w:sz w:val="18"/>
      <w:szCs w:val="18"/>
    </w:rPr>
  </w:style>
  <w:style w:type="paragraph" w:styleId="Sadraj6">
    <w:name w:val="toc 6"/>
    <w:basedOn w:val="Normal"/>
    <w:next w:val="Normal"/>
    <w:autoRedefine/>
    <w:unhideWhenUsed/>
    <w:rsid w:val="00B027DC"/>
    <w:pPr>
      <w:spacing w:after="0"/>
      <w:ind w:left="1000"/>
      <w:jc w:val="left"/>
    </w:pPr>
    <w:rPr>
      <w:rFonts w:asciiTheme="minorHAnsi" w:hAnsiTheme="minorHAnsi"/>
      <w:sz w:val="18"/>
      <w:szCs w:val="18"/>
    </w:rPr>
  </w:style>
  <w:style w:type="paragraph" w:styleId="Sadraj7">
    <w:name w:val="toc 7"/>
    <w:basedOn w:val="Normal"/>
    <w:next w:val="Normal"/>
    <w:autoRedefine/>
    <w:unhideWhenUsed/>
    <w:rsid w:val="00B027DC"/>
    <w:pPr>
      <w:spacing w:after="0"/>
      <w:ind w:left="1200"/>
      <w:jc w:val="left"/>
    </w:pPr>
    <w:rPr>
      <w:rFonts w:asciiTheme="minorHAnsi" w:hAnsiTheme="minorHAnsi"/>
      <w:sz w:val="18"/>
      <w:szCs w:val="18"/>
    </w:rPr>
  </w:style>
  <w:style w:type="paragraph" w:styleId="Sadraj8">
    <w:name w:val="toc 8"/>
    <w:basedOn w:val="Normal"/>
    <w:next w:val="Normal"/>
    <w:autoRedefine/>
    <w:unhideWhenUsed/>
    <w:rsid w:val="00B027DC"/>
    <w:pPr>
      <w:spacing w:after="0"/>
      <w:ind w:left="1400"/>
      <w:jc w:val="left"/>
    </w:pPr>
    <w:rPr>
      <w:rFonts w:asciiTheme="minorHAnsi" w:hAnsiTheme="minorHAnsi"/>
      <w:sz w:val="18"/>
      <w:szCs w:val="18"/>
    </w:rPr>
  </w:style>
  <w:style w:type="paragraph" w:styleId="Sadraj9">
    <w:name w:val="toc 9"/>
    <w:basedOn w:val="Normal"/>
    <w:next w:val="Normal"/>
    <w:autoRedefine/>
    <w:unhideWhenUsed/>
    <w:rsid w:val="00B027DC"/>
    <w:pPr>
      <w:spacing w:after="0"/>
      <w:ind w:left="1600"/>
      <w:jc w:val="left"/>
    </w:pPr>
    <w:rPr>
      <w:rFonts w:asciiTheme="minorHAnsi" w:hAnsiTheme="minorHAnsi"/>
      <w:sz w:val="18"/>
      <w:szCs w:val="18"/>
    </w:rPr>
  </w:style>
  <w:style w:type="numbering" w:customStyle="1" w:styleId="TD-ITTHeadings">
    <w:name w:val="TD-ITT Headings"/>
    <w:uiPriority w:val="99"/>
    <w:rsid w:val="00B027DC"/>
    <w:pPr>
      <w:numPr>
        <w:numId w:val="2"/>
      </w:numPr>
    </w:pPr>
  </w:style>
  <w:style w:type="paragraph" w:styleId="Indeks7">
    <w:name w:val="index 7"/>
    <w:basedOn w:val="Normal"/>
    <w:next w:val="Normal"/>
    <w:autoRedefine/>
    <w:uiPriority w:val="99"/>
    <w:semiHidden/>
    <w:rsid w:val="002203AA"/>
    <w:pPr>
      <w:overflowPunct w:val="0"/>
      <w:autoSpaceDE w:val="0"/>
      <w:autoSpaceDN w:val="0"/>
      <w:adjustRightInd w:val="0"/>
      <w:spacing w:after="0" w:line="240" w:lineRule="auto"/>
      <w:ind w:left="1540" w:hanging="220"/>
      <w:textAlignment w:val="baseline"/>
    </w:pPr>
    <w:rPr>
      <w:rFonts w:ascii="Arial" w:hAnsi="Arial"/>
      <w:szCs w:val="20"/>
    </w:rPr>
  </w:style>
  <w:style w:type="paragraph" w:customStyle="1" w:styleId="TableText">
    <w:name w:val="TableText"/>
    <w:basedOn w:val="Normal"/>
    <w:rsid w:val="0093776F"/>
    <w:pPr>
      <w:spacing w:before="60" w:after="60"/>
    </w:pPr>
    <w:rPr>
      <w:rFonts w:ascii="Arial" w:hAnsi="Arial"/>
      <w:color w:val="000000"/>
      <w:sz w:val="19"/>
      <w:szCs w:val="20"/>
    </w:rPr>
  </w:style>
  <w:style w:type="paragraph" w:styleId="Brojevi4">
    <w:name w:val="List Number 4"/>
    <w:basedOn w:val="Normal"/>
    <w:semiHidden/>
    <w:rsid w:val="0093776F"/>
    <w:pPr>
      <w:numPr>
        <w:numId w:val="3"/>
      </w:numPr>
      <w:spacing w:after="0" w:line="240" w:lineRule="auto"/>
    </w:pPr>
    <w:rPr>
      <w:rFonts w:ascii="Times New Roman" w:hAnsi="Times New Roman"/>
      <w:sz w:val="24"/>
      <w:szCs w:val="24"/>
      <w:lang w:val="en-GB"/>
    </w:rPr>
  </w:style>
  <w:style w:type="paragraph" w:styleId="Indeks8">
    <w:name w:val="index 8"/>
    <w:basedOn w:val="Normal"/>
    <w:next w:val="Normal"/>
    <w:autoRedefine/>
    <w:uiPriority w:val="99"/>
    <w:semiHidden/>
    <w:rsid w:val="002203AA"/>
    <w:pPr>
      <w:overflowPunct w:val="0"/>
      <w:autoSpaceDE w:val="0"/>
      <w:autoSpaceDN w:val="0"/>
      <w:adjustRightInd w:val="0"/>
      <w:spacing w:after="0" w:line="240" w:lineRule="auto"/>
      <w:ind w:left="1760" w:hanging="220"/>
      <w:textAlignment w:val="baseline"/>
    </w:pPr>
    <w:rPr>
      <w:rFonts w:ascii="Arial" w:hAnsi="Arial"/>
      <w:szCs w:val="20"/>
    </w:rPr>
  </w:style>
  <w:style w:type="paragraph" w:styleId="Indeks9">
    <w:name w:val="index 9"/>
    <w:basedOn w:val="Normal"/>
    <w:next w:val="Normal"/>
    <w:autoRedefine/>
    <w:uiPriority w:val="99"/>
    <w:semiHidden/>
    <w:rsid w:val="002203AA"/>
    <w:pPr>
      <w:overflowPunct w:val="0"/>
      <w:autoSpaceDE w:val="0"/>
      <w:autoSpaceDN w:val="0"/>
      <w:adjustRightInd w:val="0"/>
      <w:spacing w:after="0" w:line="240" w:lineRule="auto"/>
      <w:ind w:left="1980" w:hanging="220"/>
      <w:textAlignment w:val="baseline"/>
    </w:pPr>
    <w:rPr>
      <w:rFonts w:ascii="Arial" w:hAnsi="Arial"/>
      <w:szCs w:val="20"/>
    </w:rPr>
  </w:style>
  <w:style w:type="paragraph" w:styleId="Naslovindeksa">
    <w:name w:val="index heading"/>
    <w:basedOn w:val="Normal"/>
    <w:next w:val="Indeks1"/>
    <w:uiPriority w:val="99"/>
    <w:semiHidden/>
    <w:rsid w:val="002203AA"/>
    <w:pPr>
      <w:overflowPunct w:val="0"/>
      <w:autoSpaceDE w:val="0"/>
      <w:autoSpaceDN w:val="0"/>
      <w:adjustRightInd w:val="0"/>
      <w:spacing w:after="0" w:line="240" w:lineRule="auto"/>
      <w:textAlignment w:val="baseline"/>
    </w:pPr>
    <w:rPr>
      <w:rFonts w:ascii="Arial" w:hAnsi="Arial"/>
      <w:szCs w:val="20"/>
    </w:rPr>
  </w:style>
  <w:style w:type="table" w:customStyle="1" w:styleId="Style1">
    <w:name w:val="Style1"/>
    <w:basedOn w:val="Obinatablica"/>
    <w:uiPriority w:val="99"/>
    <w:qFormat/>
    <w:rsid w:val="0093776F"/>
    <w:tblPr/>
    <w:tcPr>
      <w:vAlign w:val="center"/>
    </w:tcPr>
  </w:style>
  <w:style w:type="paragraph" w:customStyle="1" w:styleId="3">
    <w:name w:val="3"/>
    <w:basedOn w:val="Normal"/>
    <w:uiPriority w:val="99"/>
    <w:rsid w:val="00B85554"/>
    <w:pPr>
      <w:tabs>
        <w:tab w:val="left" w:pos="216"/>
        <w:tab w:val="left" w:pos="648"/>
        <w:tab w:val="left" w:pos="864"/>
      </w:tabs>
      <w:spacing w:after="120" w:line="300" w:lineRule="exact"/>
      <w:ind w:left="1080" w:hanging="1080"/>
    </w:pPr>
    <w:rPr>
      <w:rFonts w:ascii="Times New Roman" w:hAnsi="Times New Roman"/>
      <w:color w:val="0000FF"/>
      <w:sz w:val="24"/>
      <w:szCs w:val="20"/>
    </w:rPr>
  </w:style>
  <w:style w:type="paragraph" w:customStyle="1" w:styleId="SectionXHeader3">
    <w:name w:val="Section X Header 3"/>
    <w:basedOn w:val="Naslov1"/>
    <w:autoRedefine/>
    <w:uiPriority w:val="99"/>
    <w:rsid w:val="00B85554"/>
    <w:pPr>
      <w:keepNext w:val="0"/>
      <w:keepLines w:val="0"/>
      <w:numPr>
        <w:numId w:val="0"/>
      </w:numPr>
      <w:tabs>
        <w:tab w:val="left" w:pos="360"/>
      </w:tabs>
      <w:spacing w:before="0" w:after="0"/>
      <w:jc w:val="center"/>
    </w:pPr>
    <w:rPr>
      <w:rFonts w:ascii="Times New Roman Bold" w:hAnsi="Times New Roman Bold" w:cs="Times New Roman"/>
      <w:bCs w:val="0"/>
      <w:sz w:val="40"/>
      <w:szCs w:val="40"/>
    </w:rPr>
  </w:style>
  <w:style w:type="paragraph" w:customStyle="1" w:styleId="BodyTableleft">
    <w:name w:val="Body Table left"/>
    <w:basedOn w:val="Normal"/>
    <w:rsid w:val="0027349A"/>
    <w:pPr>
      <w:spacing w:before="60" w:after="60"/>
      <w:ind w:left="170"/>
    </w:pPr>
    <w:rPr>
      <w:rFonts w:cs="Arial"/>
      <w:color w:val="000000"/>
      <w:szCs w:val="18"/>
    </w:rPr>
  </w:style>
  <w:style w:type="paragraph" w:customStyle="1" w:styleId="BodyTablecenter">
    <w:name w:val="Body Table center"/>
    <w:basedOn w:val="BodyTableleft"/>
    <w:rsid w:val="004F7B67"/>
    <w:pPr>
      <w:jc w:val="center"/>
    </w:pPr>
    <w:rPr>
      <w:rFonts w:cs="Times New Roman"/>
      <w:szCs w:val="20"/>
    </w:rPr>
  </w:style>
  <w:style w:type="paragraph" w:customStyle="1" w:styleId="BodyTextNumbered1">
    <w:name w:val="Body Text Numbered 1"/>
    <w:basedOn w:val="Normal"/>
    <w:rsid w:val="00E152FC"/>
    <w:pPr>
      <w:numPr>
        <w:numId w:val="4"/>
      </w:numPr>
      <w:spacing w:after="0"/>
    </w:pPr>
    <w:rPr>
      <w:color w:val="000000"/>
    </w:rPr>
  </w:style>
  <w:style w:type="paragraph" w:styleId="Brojevi">
    <w:name w:val="List Number"/>
    <w:basedOn w:val="Normal"/>
    <w:uiPriority w:val="99"/>
    <w:unhideWhenUsed/>
    <w:rsid w:val="00B027DC"/>
    <w:pPr>
      <w:numPr>
        <w:numId w:val="5"/>
      </w:numPr>
      <w:contextualSpacing/>
    </w:pPr>
  </w:style>
  <w:style w:type="paragraph" w:customStyle="1" w:styleId="95table">
    <w:name w:val="9.5 table"/>
    <w:basedOn w:val="Normal"/>
    <w:semiHidden/>
    <w:rsid w:val="00B027DC"/>
    <w:pPr>
      <w:framePr w:w="7796" w:hSpace="181" w:wrap="around" w:vAnchor="page" w:hAnchor="page" w:x="869" w:y="9442"/>
      <w:spacing w:before="40" w:after="0" w:line="240" w:lineRule="auto"/>
    </w:pPr>
    <w:rPr>
      <w:rFonts w:ascii="Arial" w:hAnsi="Arial"/>
      <w:sz w:val="19"/>
      <w:szCs w:val="19"/>
      <w:lang w:val="en-GB"/>
    </w:rPr>
  </w:style>
  <w:style w:type="paragraph" w:styleId="Opisslike">
    <w:name w:val="caption"/>
    <w:basedOn w:val="Normal"/>
    <w:next w:val="Normal"/>
    <w:unhideWhenUsed/>
    <w:qFormat/>
    <w:rsid w:val="00B027DC"/>
    <w:pPr>
      <w:spacing w:line="240" w:lineRule="auto"/>
    </w:pPr>
    <w:rPr>
      <w:b/>
      <w:bCs/>
      <w:color w:val="4F81BD"/>
      <w:sz w:val="18"/>
      <w:szCs w:val="18"/>
    </w:rPr>
  </w:style>
  <w:style w:type="table" w:customStyle="1" w:styleId="NoGrids">
    <w:name w:val="No Grids"/>
    <w:basedOn w:val="Obinatablica"/>
    <w:rsid w:val="00B027DC"/>
    <w:pPr>
      <w:spacing w:before="60" w:after="60"/>
    </w:pPr>
    <w:tblPr/>
  </w:style>
  <w:style w:type="paragraph" w:customStyle="1" w:styleId="tab1">
    <w:name w:val="tab1"/>
    <w:basedOn w:val="Normal"/>
    <w:uiPriority w:val="99"/>
    <w:rsid w:val="002203AA"/>
    <w:pPr>
      <w:tabs>
        <w:tab w:val="left" w:pos="284"/>
        <w:tab w:val="left" w:leader="dot" w:pos="4536"/>
      </w:tabs>
      <w:spacing w:after="0" w:line="240" w:lineRule="auto"/>
    </w:pPr>
    <w:rPr>
      <w:rFonts w:ascii="CRO_Swiss" w:hAnsi="CRO_Swiss"/>
      <w:szCs w:val="20"/>
      <w:lang w:val="en-GB"/>
    </w:rPr>
  </w:style>
  <w:style w:type="paragraph" w:customStyle="1" w:styleId="heading-n">
    <w:name w:val="heading-n"/>
    <w:basedOn w:val="Normal"/>
    <w:uiPriority w:val="99"/>
    <w:rsid w:val="00B85554"/>
    <w:pPr>
      <w:spacing w:after="0" w:line="300" w:lineRule="auto"/>
    </w:pPr>
    <w:rPr>
      <w:rFonts w:ascii="Arial" w:hAnsi="Arial"/>
      <w:b/>
      <w:sz w:val="24"/>
      <w:szCs w:val="20"/>
    </w:rPr>
  </w:style>
  <w:style w:type="paragraph" w:customStyle="1" w:styleId="BodyTextBold">
    <w:name w:val="Body Text Bold"/>
    <w:basedOn w:val="Normal"/>
    <w:link w:val="BodyTextBoldChar"/>
    <w:rsid w:val="00AE2C3A"/>
    <w:rPr>
      <w:b/>
    </w:rPr>
  </w:style>
  <w:style w:type="paragraph" w:customStyle="1" w:styleId="BodyTableright">
    <w:name w:val="Body Table right"/>
    <w:basedOn w:val="BodyTableleft"/>
    <w:rsid w:val="004C10E5"/>
    <w:pPr>
      <w:keepNext/>
      <w:spacing w:before="40" w:after="40"/>
      <w:ind w:right="170"/>
      <w:jc w:val="right"/>
    </w:pPr>
  </w:style>
  <w:style w:type="paragraph" w:styleId="StandardWeb">
    <w:name w:val="Normal (Web)"/>
    <w:basedOn w:val="Normal"/>
    <w:uiPriority w:val="99"/>
    <w:unhideWhenUsed/>
    <w:rsid w:val="00AE2C3A"/>
    <w:pPr>
      <w:spacing w:before="100" w:beforeAutospacing="1" w:after="100" w:afterAutospacing="1" w:line="240" w:lineRule="auto"/>
    </w:pPr>
    <w:rPr>
      <w:rFonts w:ascii="Times New Roman" w:hAnsi="Times New Roman"/>
      <w:sz w:val="24"/>
      <w:szCs w:val="24"/>
    </w:rPr>
  </w:style>
  <w:style w:type="paragraph" w:customStyle="1" w:styleId="tab">
    <w:name w:val="tab"/>
    <w:basedOn w:val="Normal"/>
    <w:uiPriority w:val="99"/>
    <w:rsid w:val="00B85554"/>
    <w:pPr>
      <w:tabs>
        <w:tab w:val="left" w:pos="284"/>
        <w:tab w:val="left" w:pos="4253"/>
      </w:tabs>
      <w:spacing w:after="0" w:line="240" w:lineRule="auto"/>
      <w:ind w:left="284" w:hanging="284"/>
    </w:pPr>
    <w:rPr>
      <w:rFonts w:ascii="CRO_Swiss" w:hAnsi="CRO_Swiss"/>
      <w:sz w:val="24"/>
      <w:szCs w:val="20"/>
    </w:rPr>
  </w:style>
  <w:style w:type="numbering" w:styleId="1ai">
    <w:name w:val="Outline List 1"/>
    <w:basedOn w:val="Bezpopisa"/>
    <w:semiHidden/>
    <w:rsid w:val="00AE2C3A"/>
    <w:pPr>
      <w:numPr>
        <w:numId w:val="6"/>
      </w:numPr>
    </w:pPr>
  </w:style>
  <w:style w:type="paragraph" w:styleId="Grafikeoznake2">
    <w:name w:val="List Bullet 2"/>
    <w:basedOn w:val="Normal"/>
    <w:unhideWhenUsed/>
    <w:rsid w:val="00A83472"/>
    <w:pPr>
      <w:numPr>
        <w:numId w:val="7"/>
      </w:numPr>
      <w:contextualSpacing/>
    </w:pPr>
  </w:style>
  <w:style w:type="paragraph" w:customStyle="1" w:styleId="Subtitle1">
    <w:name w:val="Subtitle1"/>
    <w:basedOn w:val="Normal"/>
    <w:uiPriority w:val="99"/>
    <w:rsid w:val="002203AA"/>
    <w:pPr>
      <w:spacing w:before="120" w:after="120" w:line="240" w:lineRule="auto"/>
      <w:jc w:val="center"/>
      <w:outlineLvl w:val="0"/>
    </w:pPr>
    <w:rPr>
      <w:rFonts w:ascii="Arial" w:hAnsi="Arial"/>
      <w:b/>
      <w:szCs w:val="20"/>
    </w:rPr>
  </w:style>
  <w:style w:type="character" w:customStyle="1" w:styleId="Style11pt">
    <w:name w:val="Style 11 pt"/>
    <w:uiPriority w:val="99"/>
    <w:rsid w:val="00B85554"/>
    <w:rPr>
      <w:rFonts w:ascii="Arial" w:hAnsi="Arial" w:cs="Times New Roman"/>
      <w:sz w:val="20"/>
      <w:szCs w:val="20"/>
    </w:rPr>
  </w:style>
  <w:style w:type="paragraph" w:customStyle="1" w:styleId="StyleJustifiedLeft254cm">
    <w:name w:val="Style Justified Left:  254 cm"/>
    <w:basedOn w:val="Normal"/>
    <w:uiPriority w:val="99"/>
    <w:rsid w:val="002203AA"/>
    <w:pPr>
      <w:tabs>
        <w:tab w:val="left" w:pos="851"/>
      </w:tabs>
      <w:spacing w:after="0" w:line="240" w:lineRule="auto"/>
      <w:ind w:left="1440"/>
    </w:pPr>
    <w:rPr>
      <w:rFonts w:ascii="Arial" w:hAnsi="Arial"/>
      <w:szCs w:val="20"/>
    </w:rPr>
  </w:style>
  <w:style w:type="paragraph" w:customStyle="1" w:styleId="Numbered1">
    <w:name w:val="Numbered 1."/>
    <w:basedOn w:val="Normal"/>
    <w:semiHidden/>
    <w:rsid w:val="00F824FE"/>
    <w:pPr>
      <w:keepNext/>
      <w:numPr>
        <w:numId w:val="8"/>
      </w:numPr>
      <w:spacing w:after="120" w:line="240" w:lineRule="auto"/>
    </w:pPr>
    <w:rPr>
      <w:rFonts w:ascii="Arial" w:hAnsi="Arial"/>
      <w:lang w:val="en-GB" w:eastAsia="en-GB"/>
    </w:rPr>
  </w:style>
  <w:style w:type="paragraph" w:customStyle="1" w:styleId="StyleStyleJustifiedLeft254cmLeft15cm">
    <w:name w:val="Style Style Justified Left:  254 cm + Left:  15 cm"/>
    <w:basedOn w:val="StyleJustifiedLeft254cm"/>
    <w:uiPriority w:val="99"/>
    <w:rsid w:val="002203AA"/>
    <w:pPr>
      <w:numPr>
        <w:numId w:val="22"/>
      </w:numPr>
      <w:tabs>
        <w:tab w:val="clear" w:pos="720"/>
        <w:tab w:val="left" w:pos="1134"/>
      </w:tabs>
      <w:ind w:left="851" w:firstLine="0"/>
    </w:pPr>
  </w:style>
  <w:style w:type="paragraph" w:customStyle="1" w:styleId="StyleHeading5BoldNotItalic">
    <w:name w:val="Style Heading 5 + Bold Not Italic"/>
    <w:basedOn w:val="Naslov5"/>
    <w:uiPriority w:val="99"/>
    <w:rsid w:val="00B85554"/>
    <w:pPr>
      <w:tabs>
        <w:tab w:val="num" w:pos="0"/>
        <w:tab w:val="left" w:pos="2552"/>
      </w:tabs>
      <w:overflowPunct w:val="0"/>
      <w:autoSpaceDE w:val="0"/>
      <w:autoSpaceDN w:val="0"/>
      <w:adjustRightInd w:val="0"/>
      <w:ind w:left="709" w:hanging="709"/>
      <w:textAlignment w:val="baseline"/>
    </w:pPr>
    <w:rPr>
      <w:rFonts w:ascii="Arial" w:hAnsi="Arial"/>
      <w:b/>
      <w:i w:val="0"/>
      <w:iCs/>
      <w:sz w:val="24"/>
      <w:szCs w:val="20"/>
    </w:rPr>
  </w:style>
  <w:style w:type="character" w:customStyle="1" w:styleId="StyleBold">
    <w:name w:val="Style Bold"/>
    <w:uiPriority w:val="99"/>
    <w:rsid w:val="002203AA"/>
    <w:rPr>
      <w:rFonts w:cs="Times New Roman"/>
      <w:b/>
      <w:bCs/>
      <w:sz w:val="20"/>
      <w:szCs w:val="20"/>
    </w:rPr>
  </w:style>
  <w:style w:type="paragraph" w:customStyle="1" w:styleId="ListA">
    <w:name w:val="List A"/>
    <w:basedOn w:val="Normal"/>
    <w:next w:val="Normal"/>
    <w:link w:val="ListAChar"/>
    <w:rsid w:val="0013608A"/>
    <w:pPr>
      <w:numPr>
        <w:numId w:val="9"/>
      </w:numPr>
      <w:spacing w:before="120" w:after="60" w:line="240" w:lineRule="auto"/>
    </w:pPr>
    <w:rPr>
      <w:rFonts w:ascii="Arial" w:hAnsi="Arial"/>
      <w:color w:val="000000"/>
      <w:szCs w:val="20"/>
      <w:lang w:val="en-GB" w:eastAsia="hr-HR"/>
    </w:rPr>
  </w:style>
  <w:style w:type="paragraph" w:customStyle="1" w:styleId="StyleLeft">
    <w:name w:val="Style Left"/>
    <w:basedOn w:val="Normal"/>
    <w:uiPriority w:val="99"/>
    <w:rsid w:val="002203AA"/>
    <w:pPr>
      <w:spacing w:after="0" w:line="240" w:lineRule="auto"/>
    </w:pPr>
    <w:rPr>
      <w:rFonts w:ascii="Arial" w:hAnsi="Arial"/>
      <w:szCs w:val="20"/>
    </w:rPr>
  </w:style>
  <w:style w:type="paragraph" w:customStyle="1" w:styleId="StyleLeft1">
    <w:name w:val="Style Left1"/>
    <w:basedOn w:val="Normal"/>
    <w:uiPriority w:val="99"/>
    <w:rsid w:val="002203AA"/>
    <w:pPr>
      <w:spacing w:after="0" w:line="240" w:lineRule="auto"/>
    </w:pPr>
    <w:rPr>
      <w:rFonts w:ascii="Arial" w:hAnsi="Arial"/>
      <w:szCs w:val="20"/>
    </w:rPr>
  </w:style>
  <w:style w:type="paragraph" w:customStyle="1" w:styleId="StyleJustified">
    <w:name w:val="Style Justified"/>
    <w:basedOn w:val="Normal"/>
    <w:uiPriority w:val="99"/>
    <w:rsid w:val="002203AA"/>
    <w:pPr>
      <w:spacing w:after="0" w:line="240" w:lineRule="auto"/>
    </w:pPr>
    <w:rPr>
      <w:rFonts w:ascii="Arial" w:hAnsi="Arial"/>
      <w:szCs w:val="20"/>
      <w:lang w:eastAsia="de-DE"/>
    </w:rPr>
  </w:style>
  <w:style w:type="character" w:customStyle="1" w:styleId="StyleBold1">
    <w:name w:val="Style Bold1"/>
    <w:uiPriority w:val="99"/>
    <w:rsid w:val="002203AA"/>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B85554"/>
    <w:pPr>
      <w:spacing w:after="0"/>
      <w:ind w:left="850" w:hanging="283"/>
    </w:pPr>
    <w:rPr>
      <w:bCs/>
      <w:szCs w:val="20"/>
    </w:rPr>
  </w:style>
  <w:style w:type="paragraph" w:styleId="Revizija">
    <w:name w:val="Revision"/>
    <w:hidden/>
    <w:uiPriority w:val="99"/>
    <w:semiHidden/>
    <w:rsid w:val="00C14C5C"/>
    <w:rPr>
      <w:sz w:val="22"/>
      <w:szCs w:val="22"/>
      <w:lang w:val="en-US" w:eastAsia="en-US"/>
    </w:rPr>
  </w:style>
  <w:style w:type="paragraph" w:customStyle="1" w:styleId="BodyText21">
    <w:name w:val="Body Text 21"/>
    <w:basedOn w:val="Normal"/>
    <w:uiPriority w:val="99"/>
    <w:rsid w:val="00B85554"/>
    <w:pPr>
      <w:tabs>
        <w:tab w:val="left" w:pos="672"/>
      </w:tabs>
      <w:spacing w:after="0" w:line="240" w:lineRule="auto"/>
      <w:ind w:left="672" w:hanging="672"/>
    </w:pPr>
    <w:rPr>
      <w:rFonts w:ascii="Arial" w:hAnsi="Arial"/>
      <w:i/>
      <w:sz w:val="24"/>
      <w:szCs w:val="20"/>
      <w:lang w:eastAsia="de-DE"/>
    </w:rPr>
  </w:style>
  <w:style w:type="paragraph" w:customStyle="1" w:styleId="StyleHeading2NotItalic">
    <w:name w:val="Style Heading 2 + Not Italic"/>
    <w:basedOn w:val="Normal"/>
    <w:uiPriority w:val="99"/>
    <w:rsid w:val="00B85554"/>
    <w:pPr>
      <w:spacing w:after="60"/>
    </w:pPr>
    <w:rPr>
      <w:bCs/>
      <w:szCs w:val="20"/>
      <w:lang w:eastAsia="de-DE"/>
    </w:rPr>
  </w:style>
  <w:style w:type="paragraph" w:customStyle="1" w:styleId="StyleHeading110ptCentered">
    <w:name w:val="Style Heading 1 + 10 pt Centered"/>
    <w:basedOn w:val="Naslov1"/>
    <w:uiPriority w:val="99"/>
    <w:rsid w:val="00B85554"/>
    <w:pPr>
      <w:keepLines w:val="0"/>
      <w:numPr>
        <w:numId w:val="0"/>
      </w:numPr>
      <w:tabs>
        <w:tab w:val="left" w:pos="720"/>
      </w:tabs>
      <w:spacing w:before="120" w:after="120"/>
      <w:ind w:left="720" w:hanging="720"/>
      <w:jc w:val="center"/>
    </w:pPr>
    <w:rPr>
      <w:rFonts w:cs="Times New Roman"/>
      <w:i/>
      <w:iCs/>
      <w:sz w:val="20"/>
      <w:szCs w:val="20"/>
      <w:lang w:eastAsia="de-DE"/>
    </w:rPr>
  </w:style>
  <w:style w:type="paragraph" w:customStyle="1" w:styleId="bulletindent">
    <w:name w:val="bullet indent"/>
    <w:basedOn w:val="Normal"/>
    <w:semiHidden/>
    <w:rsid w:val="00CD4559"/>
    <w:pPr>
      <w:numPr>
        <w:numId w:val="10"/>
      </w:numPr>
      <w:spacing w:before="60"/>
    </w:pPr>
    <w:rPr>
      <w:rFonts w:ascii="Arial" w:hAnsi="Arial"/>
      <w:color w:val="000000"/>
      <w:szCs w:val="20"/>
      <w:lang w:val="en-ZA" w:eastAsia="de-DE"/>
    </w:rPr>
  </w:style>
  <w:style w:type="paragraph" w:styleId="Tijeloteksta-prvauvlaka">
    <w:name w:val="Body Text First Indent"/>
    <w:basedOn w:val="Normal"/>
    <w:link w:val="Tijeloteksta-prvauvlakaChar"/>
    <w:semiHidden/>
    <w:rsid w:val="00CD4559"/>
    <w:pPr>
      <w:ind w:firstLine="210"/>
    </w:pPr>
    <w:rPr>
      <w:rFonts w:ascii="Times New Roman" w:hAnsi="Times New Roman"/>
      <w:sz w:val="24"/>
      <w:szCs w:val="24"/>
      <w:lang w:eastAsia="hr-HR"/>
    </w:rPr>
  </w:style>
  <w:style w:type="character" w:customStyle="1" w:styleId="Tijeloteksta-prvauvlakaChar">
    <w:name w:val="Tijelo teksta - prva uvlaka Char"/>
    <w:link w:val="Tijeloteksta-prvauvlaka"/>
    <w:semiHidden/>
    <w:rsid w:val="00CD4559"/>
    <w:rPr>
      <w:rFonts w:ascii="Times New Roman" w:eastAsia="Times New Roman" w:hAnsi="Times New Roman" w:cs="Times New Roman"/>
      <w:sz w:val="24"/>
      <w:szCs w:val="24"/>
      <w:lang w:val="en-GB" w:eastAsia="hr-HR"/>
    </w:rPr>
  </w:style>
  <w:style w:type="numbering" w:styleId="111111">
    <w:name w:val="Outline List 2"/>
    <w:basedOn w:val="Bezpopisa"/>
    <w:semiHidden/>
    <w:rsid w:val="00CD4559"/>
    <w:pPr>
      <w:numPr>
        <w:numId w:val="17"/>
      </w:numPr>
    </w:pPr>
  </w:style>
  <w:style w:type="numbering" w:styleId="lanaksekcija">
    <w:name w:val="Outline List 3"/>
    <w:basedOn w:val="Bezpopisa"/>
    <w:semiHidden/>
    <w:rsid w:val="00CD4559"/>
    <w:pPr>
      <w:numPr>
        <w:numId w:val="18"/>
      </w:numPr>
    </w:pPr>
  </w:style>
  <w:style w:type="paragraph" w:styleId="Blokteksta">
    <w:name w:val="Block Text"/>
    <w:basedOn w:val="Normal"/>
    <w:rsid w:val="00CD4559"/>
    <w:pPr>
      <w:spacing w:after="120" w:line="240" w:lineRule="auto"/>
      <w:ind w:left="1440" w:right="1440"/>
    </w:pPr>
    <w:rPr>
      <w:rFonts w:ascii="Times New Roman" w:hAnsi="Times New Roman"/>
      <w:sz w:val="24"/>
      <w:szCs w:val="24"/>
      <w:lang w:eastAsia="hr-HR"/>
    </w:rPr>
  </w:style>
  <w:style w:type="paragraph" w:styleId="Tijeloteksta3">
    <w:name w:val="Body Text 3"/>
    <w:basedOn w:val="Normal"/>
    <w:link w:val="Tijeloteksta3Char"/>
    <w:rsid w:val="00CD4559"/>
    <w:pPr>
      <w:spacing w:after="120" w:line="240" w:lineRule="auto"/>
    </w:pPr>
    <w:rPr>
      <w:rFonts w:ascii="Times New Roman" w:hAnsi="Times New Roman"/>
      <w:sz w:val="16"/>
      <w:szCs w:val="16"/>
      <w:lang w:eastAsia="hr-HR"/>
    </w:rPr>
  </w:style>
  <w:style w:type="character" w:customStyle="1" w:styleId="Tijeloteksta3Char">
    <w:name w:val="Tijelo teksta 3 Char"/>
    <w:link w:val="Tijeloteksta3"/>
    <w:rsid w:val="00CD4559"/>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semiHidden/>
    <w:rsid w:val="00CD4559"/>
    <w:pPr>
      <w:spacing w:before="0" w:line="240" w:lineRule="auto"/>
      <w:ind w:firstLine="210"/>
      <w:jc w:val="left"/>
    </w:pPr>
    <w:rPr>
      <w:rFonts w:ascii="Times New Roman" w:hAnsi="Times New Roman"/>
      <w:sz w:val="24"/>
      <w:szCs w:val="24"/>
      <w:lang w:eastAsia="hr-HR"/>
    </w:rPr>
  </w:style>
  <w:style w:type="character" w:customStyle="1" w:styleId="Tijeloteksta-prvauvlaka2Char">
    <w:name w:val="Tijelo teksta - prva uvlaka 2 Char"/>
    <w:link w:val="Tijeloteksta-prvauvlaka2"/>
    <w:semiHidden/>
    <w:rsid w:val="00CD4559"/>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rsid w:val="00CD4559"/>
    <w:pPr>
      <w:spacing w:after="120" w:line="480" w:lineRule="auto"/>
      <w:ind w:left="283"/>
    </w:pPr>
    <w:rPr>
      <w:rFonts w:ascii="Times New Roman" w:hAnsi="Times New Roman"/>
      <w:sz w:val="24"/>
      <w:szCs w:val="24"/>
      <w:lang w:eastAsia="hr-HR"/>
    </w:rPr>
  </w:style>
  <w:style w:type="character" w:customStyle="1" w:styleId="Tijeloteksta-uvlaka2Char">
    <w:name w:val="Tijelo teksta - uvlaka 2 Char"/>
    <w:aliases w:val="uvlaka 2 Char"/>
    <w:link w:val="Tijeloteksta-uvlaka2"/>
    <w:rsid w:val="00CD4559"/>
    <w:rPr>
      <w:rFonts w:ascii="Times New Roman" w:eastAsia="Times New Roman" w:hAnsi="Times New Roman" w:cs="Times New Roman"/>
      <w:sz w:val="24"/>
      <w:szCs w:val="24"/>
      <w:lang w:eastAsia="hr-HR"/>
    </w:rPr>
  </w:style>
  <w:style w:type="paragraph" w:styleId="Zavretak">
    <w:name w:val="Closing"/>
    <w:basedOn w:val="Normal"/>
    <w:link w:val="ZavretakChar"/>
    <w:semiHidden/>
    <w:rsid w:val="00CD4559"/>
    <w:pPr>
      <w:spacing w:after="0" w:line="240" w:lineRule="auto"/>
      <w:ind w:left="4252"/>
    </w:pPr>
    <w:rPr>
      <w:rFonts w:ascii="Times New Roman" w:hAnsi="Times New Roman"/>
      <w:sz w:val="24"/>
      <w:szCs w:val="24"/>
      <w:lang w:eastAsia="hr-HR"/>
    </w:rPr>
  </w:style>
  <w:style w:type="character" w:customStyle="1" w:styleId="ZavretakChar">
    <w:name w:val="Završetak Char"/>
    <w:link w:val="Zavretak"/>
    <w:semiHidden/>
    <w:rsid w:val="00CD4559"/>
    <w:rPr>
      <w:rFonts w:ascii="Times New Roman" w:eastAsia="Times New Roman" w:hAnsi="Times New Roman" w:cs="Times New Roman"/>
      <w:sz w:val="24"/>
      <w:szCs w:val="24"/>
      <w:lang w:eastAsia="hr-HR"/>
    </w:rPr>
  </w:style>
  <w:style w:type="paragraph" w:styleId="Datum">
    <w:name w:val="Date"/>
    <w:basedOn w:val="Normal"/>
    <w:next w:val="Normal"/>
    <w:link w:val="DatumChar"/>
    <w:semiHidden/>
    <w:rsid w:val="00CD4559"/>
    <w:pPr>
      <w:spacing w:after="0" w:line="240" w:lineRule="auto"/>
    </w:pPr>
    <w:rPr>
      <w:rFonts w:ascii="Times New Roman" w:hAnsi="Times New Roman"/>
      <w:sz w:val="24"/>
      <w:szCs w:val="24"/>
      <w:lang w:eastAsia="hr-HR"/>
    </w:rPr>
  </w:style>
  <w:style w:type="character" w:customStyle="1" w:styleId="DatumChar">
    <w:name w:val="Datum Char"/>
    <w:link w:val="Datum"/>
    <w:semiHidden/>
    <w:rsid w:val="00CD4559"/>
    <w:rPr>
      <w:rFonts w:ascii="Times New Roman" w:eastAsia="Times New Roman" w:hAnsi="Times New Roman" w:cs="Times New Roman"/>
      <w:sz w:val="24"/>
      <w:szCs w:val="24"/>
      <w:lang w:eastAsia="hr-HR"/>
    </w:rPr>
  </w:style>
  <w:style w:type="paragraph" w:styleId="Potpise-pote">
    <w:name w:val="E-mail Signature"/>
    <w:basedOn w:val="Normal"/>
    <w:link w:val="Potpise-poteChar"/>
    <w:semiHidden/>
    <w:rsid w:val="00CD4559"/>
    <w:pPr>
      <w:spacing w:after="0" w:line="240" w:lineRule="auto"/>
    </w:pPr>
    <w:rPr>
      <w:rFonts w:ascii="Times New Roman" w:hAnsi="Times New Roman"/>
      <w:sz w:val="24"/>
      <w:szCs w:val="24"/>
      <w:lang w:eastAsia="hr-HR"/>
    </w:rPr>
  </w:style>
  <w:style w:type="character" w:customStyle="1" w:styleId="Potpise-poteChar">
    <w:name w:val="Potpis e-pošte Char"/>
    <w:link w:val="Potpise-pote"/>
    <w:semiHidden/>
    <w:rsid w:val="00CD4559"/>
    <w:rPr>
      <w:rFonts w:ascii="Times New Roman" w:eastAsia="Times New Roman" w:hAnsi="Times New Roman" w:cs="Times New Roman"/>
      <w:sz w:val="24"/>
      <w:szCs w:val="24"/>
      <w:lang w:eastAsia="hr-HR"/>
    </w:rPr>
  </w:style>
  <w:style w:type="paragraph" w:customStyle="1" w:styleId="stavka1">
    <w:name w:val="stavka1"/>
    <w:basedOn w:val="Normal"/>
    <w:uiPriority w:val="99"/>
    <w:rsid w:val="00B85554"/>
    <w:pPr>
      <w:overflowPunct w:val="0"/>
      <w:autoSpaceDE w:val="0"/>
      <w:autoSpaceDN w:val="0"/>
      <w:adjustRightInd w:val="0"/>
      <w:spacing w:before="120" w:after="120" w:line="240" w:lineRule="auto"/>
      <w:ind w:left="425" w:right="1588" w:hanging="425"/>
      <w:textAlignment w:val="baseline"/>
    </w:pPr>
    <w:rPr>
      <w:rFonts w:ascii="Times New Roman" w:hAnsi="Times New Roman"/>
      <w:sz w:val="24"/>
      <w:szCs w:val="20"/>
      <w:lang w:val="en-GB" w:eastAsia="hr-HR"/>
    </w:rPr>
  </w:style>
  <w:style w:type="paragraph" w:styleId="Adresaomotnice">
    <w:name w:val="envelope address"/>
    <w:basedOn w:val="Normal"/>
    <w:semiHidden/>
    <w:rsid w:val="00CD4559"/>
    <w:pPr>
      <w:framePr w:w="7920" w:h="1980" w:hRule="exact" w:hSpace="180" w:wrap="auto" w:hAnchor="page" w:xAlign="center" w:yAlign="bottom"/>
      <w:spacing w:after="0" w:line="240" w:lineRule="auto"/>
      <w:ind w:left="2880"/>
    </w:pPr>
    <w:rPr>
      <w:rFonts w:ascii="Arial" w:hAnsi="Arial" w:cs="Arial"/>
      <w:sz w:val="24"/>
      <w:szCs w:val="24"/>
      <w:lang w:eastAsia="hr-HR"/>
    </w:rPr>
  </w:style>
  <w:style w:type="paragraph" w:styleId="Povratnaomotnica">
    <w:name w:val="envelope return"/>
    <w:basedOn w:val="Normal"/>
    <w:semiHidden/>
    <w:rsid w:val="00CD4559"/>
    <w:pPr>
      <w:spacing w:after="0" w:line="240" w:lineRule="auto"/>
    </w:pPr>
    <w:rPr>
      <w:rFonts w:ascii="Arial" w:hAnsi="Arial" w:cs="Arial"/>
      <w:szCs w:val="20"/>
      <w:lang w:eastAsia="hr-HR"/>
    </w:rPr>
  </w:style>
  <w:style w:type="paragraph" w:styleId="Podnoje">
    <w:name w:val="footer"/>
    <w:basedOn w:val="Normal"/>
    <w:link w:val="PodnojeChar"/>
    <w:uiPriority w:val="99"/>
    <w:rsid w:val="00CD4559"/>
    <w:pPr>
      <w:tabs>
        <w:tab w:val="center" w:pos="4536"/>
        <w:tab w:val="right" w:pos="9072"/>
      </w:tabs>
      <w:spacing w:after="0" w:line="240" w:lineRule="auto"/>
    </w:pPr>
    <w:rPr>
      <w:rFonts w:ascii="Times New Roman" w:hAnsi="Times New Roman"/>
      <w:sz w:val="24"/>
      <w:szCs w:val="24"/>
      <w:lang w:eastAsia="hr-HR"/>
    </w:rPr>
  </w:style>
  <w:style w:type="character" w:customStyle="1" w:styleId="PodnojeChar">
    <w:name w:val="Podnožje Char"/>
    <w:link w:val="Podnoje"/>
    <w:uiPriority w:val="99"/>
    <w:rsid w:val="00CD4559"/>
    <w:rPr>
      <w:rFonts w:ascii="Times New Roman" w:eastAsia="Times New Roman" w:hAnsi="Times New Roman" w:cs="Times New Roman"/>
      <w:sz w:val="24"/>
      <w:szCs w:val="24"/>
      <w:lang w:eastAsia="hr-HR"/>
    </w:rPr>
  </w:style>
  <w:style w:type="character" w:styleId="HTML-akronim">
    <w:name w:val="HTML Acronym"/>
    <w:basedOn w:val="Zadanifontodlomka"/>
    <w:semiHidden/>
    <w:rsid w:val="00CD4559"/>
  </w:style>
  <w:style w:type="paragraph" w:styleId="HTML-adresa">
    <w:name w:val="HTML Address"/>
    <w:basedOn w:val="Normal"/>
    <w:link w:val="HTML-adresaChar"/>
    <w:semiHidden/>
    <w:rsid w:val="00CD4559"/>
    <w:pPr>
      <w:spacing w:after="0" w:line="240" w:lineRule="auto"/>
    </w:pPr>
    <w:rPr>
      <w:rFonts w:ascii="Times New Roman" w:hAnsi="Times New Roman"/>
      <w:i/>
      <w:iCs/>
      <w:sz w:val="24"/>
      <w:szCs w:val="24"/>
      <w:lang w:eastAsia="hr-HR"/>
    </w:rPr>
  </w:style>
  <w:style w:type="character" w:customStyle="1" w:styleId="HTML-adresaChar">
    <w:name w:val="HTML-adresa Char"/>
    <w:link w:val="HTML-adresa"/>
    <w:semiHidden/>
    <w:rsid w:val="00CD4559"/>
    <w:rPr>
      <w:rFonts w:ascii="Times New Roman" w:eastAsia="Times New Roman" w:hAnsi="Times New Roman" w:cs="Times New Roman"/>
      <w:i/>
      <w:iCs/>
      <w:sz w:val="24"/>
      <w:szCs w:val="24"/>
      <w:lang w:eastAsia="hr-HR"/>
    </w:rPr>
  </w:style>
  <w:style w:type="character" w:styleId="HTML-navod">
    <w:name w:val="HTML Cite"/>
    <w:semiHidden/>
    <w:rsid w:val="00CD4559"/>
    <w:rPr>
      <w:i/>
      <w:iCs/>
    </w:rPr>
  </w:style>
  <w:style w:type="character" w:styleId="HTML-kod">
    <w:name w:val="HTML Code"/>
    <w:semiHidden/>
    <w:rsid w:val="00CD4559"/>
    <w:rPr>
      <w:rFonts w:ascii="Courier New" w:hAnsi="Courier New" w:cs="Courier New"/>
      <w:sz w:val="20"/>
      <w:szCs w:val="20"/>
    </w:rPr>
  </w:style>
  <w:style w:type="character" w:styleId="HTML-definicija">
    <w:name w:val="HTML Definition"/>
    <w:semiHidden/>
    <w:rsid w:val="00CD4559"/>
    <w:rPr>
      <w:i/>
      <w:iCs/>
    </w:rPr>
  </w:style>
  <w:style w:type="character" w:styleId="HTML-tipkovnica">
    <w:name w:val="HTML Keyboard"/>
    <w:semiHidden/>
    <w:rsid w:val="00CD4559"/>
    <w:rPr>
      <w:rFonts w:ascii="Courier New" w:hAnsi="Courier New" w:cs="Courier New"/>
      <w:sz w:val="20"/>
      <w:szCs w:val="20"/>
    </w:rPr>
  </w:style>
  <w:style w:type="paragraph" w:styleId="HTMLunaprijedoblikovano">
    <w:name w:val="HTML Preformatted"/>
    <w:basedOn w:val="Normal"/>
    <w:link w:val="HTMLunaprijedoblikovanoChar"/>
    <w:semiHidden/>
    <w:rsid w:val="00CD4559"/>
    <w:pPr>
      <w:spacing w:after="0" w:line="240" w:lineRule="auto"/>
    </w:pPr>
    <w:rPr>
      <w:rFonts w:ascii="Courier New" w:hAnsi="Courier New" w:cs="Courier New"/>
      <w:szCs w:val="20"/>
      <w:lang w:eastAsia="hr-HR"/>
    </w:rPr>
  </w:style>
  <w:style w:type="character" w:customStyle="1" w:styleId="HTMLunaprijedoblikovanoChar">
    <w:name w:val="HTML unaprijed oblikovano Char"/>
    <w:link w:val="HTMLunaprijedoblikovano"/>
    <w:semiHidden/>
    <w:rsid w:val="00CD4559"/>
    <w:rPr>
      <w:rFonts w:ascii="Courier New" w:eastAsia="Times New Roman" w:hAnsi="Courier New" w:cs="Courier New"/>
      <w:sz w:val="20"/>
      <w:szCs w:val="20"/>
      <w:lang w:eastAsia="hr-HR"/>
    </w:rPr>
  </w:style>
  <w:style w:type="character" w:styleId="HTML-primjer">
    <w:name w:val="HTML Sample"/>
    <w:semiHidden/>
    <w:rsid w:val="00CD4559"/>
    <w:rPr>
      <w:rFonts w:ascii="Courier New" w:hAnsi="Courier New" w:cs="Courier New"/>
    </w:rPr>
  </w:style>
  <w:style w:type="character" w:styleId="HTMLpisaistroj">
    <w:name w:val="HTML Typewriter"/>
    <w:semiHidden/>
    <w:rsid w:val="00CD4559"/>
    <w:rPr>
      <w:rFonts w:ascii="Courier New" w:hAnsi="Courier New" w:cs="Courier New"/>
      <w:sz w:val="20"/>
      <w:szCs w:val="20"/>
    </w:rPr>
  </w:style>
  <w:style w:type="character" w:styleId="HTML-varijabla">
    <w:name w:val="HTML Variable"/>
    <w:semiHidden/>
    <w:rsid w:val="00CD4559"/>
    <w:rPr>
      <w:i/>
      <w:iCs/>
    </w:rPr>
  </w:style>
  <w:style w:type="character" w:styleId="Brojretka">
    <w:name w:val="line number"/>
    <w:basedOn w:val="Zadanifontodlomka"/>
    <w:semiHidden/>
    <w:rsid w:val="00CD4559"/>
  </w:style>
  <w:style w:type="paragraph" w:styleId="Popis">
    <w:name w:val="List"/>
    <w:basedOn w:val="Normal"/>
    <w:semiHidden/>
    <w:rsid w:val="00CD4559"/>
    <w:pPr>
      <w:spacing w:after="0" w:line="240" w:lineRule="auto"/>
      <w:ind w:left="283" w:hanging="283"/>
    </w:pPr>
    <w:rPr>
      <w:rFonts w:ascii="Times New Roman" w:hAnsi="Times New Roman"/>
      <w:sz w:val="24"/>
      <w:szCs w:val="24"/>
      <w:lang w:eastAsia="hr-HR"/>
    </w:rPr>
  </w:style>
  <w:style w:type="paragraph" w:styleId="Popis2">
    <w:name w:val="List 2"/>
    <w:basedOn w:val="Normal"/>
    <w:semiHidden/>
    <w:rsid w:val="00CD4559"/>
    <w:pPr>
      <w:spacing w:after="0" w:line="240" w:lineRule="auto"/>
      <w:ind w:left="566" w:hanging="283"/>
    </w:pPr>
    <w:rPr>
      <w:rFonts w:ascii="Times New Roman" w:hAnsi="Times New Roman"/>
      <w:sz w:val="24"/>
      <w:szCs w:val="24"/>
      <w:lang w:eastAsia="hr-HR"/>
    </w:rPr>
  </w:style>
  <w:style w:type="paragraph" w:styleId="Popis3">
    <w:name w:val="List 3"/>
    <w:basedOn w:val="Normal"/>
    <w:semiHidden/>
    <w:rsid w:val="00CD4559"/>
    <w:pPr>
      <w:spacing w:after="0" w:line="240" w:lineRule="auto"/>
      <w:ind w:left="849" w:hanging="283"/>
    </w:pPr>
    <w:rPr>
      <w:rFonts w:ascii="Times New Roman" w:hAnsi="Times New Roman"/>
      <w:sz w:val="24"/>
      <w:szCs w:val="24"/>
      <w:lang w:eastAsia="hr-HR"/>
    </w:rPr>
  </w:style>
  <w:style w:type="paragraph" w:styleId="Popis4">
    <w:name w:val="List 4"/>
    <w:basedOn w:val="Normal"/>
    <w:semiHidden/>
    <w:rsid w:val="00CD4559"/>
    <w:pPr>
      <w:spacing w:after="0" w:line="240" w:lineRule="auto"/>
      <w:ind w:left="1132" w:hanging="283"/>
    </w:pPr>
    <w:rPr>
      <w:rFonts w:ascii="Times New Roman" w:hAnsi="Times New Roman"/>
      <w:sz w:val="24"/>
      <w:szCs w:val="24"/>
      <w:lang w:eastAsia="hr-HR"/>
    </w:rPr>
  </w:style>
  <w:style w:type="paragraph" w:styleId="Popis5">
    <w:name w:val="List 5"/>
    <w:basedOn w:val="Normal"/>
    <w:semiHidden/>
    <w:rsid w:val="00CD4559"/>
    <w:pPr>
      <w:spacing w:after="0" w:line="240" w:lineRule="auto"/>
      <w:ind w:left="1415" w:hanging="283"/>
    </w:pPr>
    <w:rPr>
      <w:rFonts w:ascii="Times New Roman" w:hAnsi="Times New Roman"/>
      <w:sz w:val="24"/>
      <w:szCs w:val="24"/>
      <w:lang w:eastAsia="hr-HR"/>
    </w:rPr>
  </w:style>
  <w:style w:type="paragraph" w:styleId="Grafikeoznake3">
    <w:name w:val="List Bullet 3"/>
    <w:basedOn w:val="Normal"/>
    <w:rsid w:val="00CD4559"/>
    <w:pPr>
      <w:numPr>
        <w:numId w:val="11"/>
      </w:numPr>
      <w:spacing w:after="0" w:line="240" w:lineRule="auto"/>
    </w:pPr>
    <w:rPr>
      <w:rFonts w:ascii="Times New Roman" w:hAnsi="Times New Roman"/>
      <w:sz w:val="24"/>
      <w:szCs w:val="24"/>
      <w:lang w:eastAsia="hr-HR"/>
    </w:rPr>
  </w:style>
  <w:style w:type="paragraph" w:styleId="Grafikeoznake4">
    <w:name w:val="List Bullet 4"/>
    <w:basedOn w:val="Normal"/>
    <w:semiHidden/>
    <w:rsid w:val="00CD4559"/>
    <w:pPr>
      <w:numPr>
        <w:numId w:val="12"/>
      </w:numPr>
      <w:spacing w:after="0" w:line="240" w:lineRule="auto"/>
    </w:pPr>
    <w:rPr>
      <w:rFonts w:ascii="Times New Roman" w:hAnsi="Times New Roman"/>
      <w:sz w:val="24"/>
      <w:szCs w:val="24"/>
      <w:lang w:eastAsia="hr-HR"/>
    </w:rPr>
  </w:style>
  <w:style w:type="paragraph" w:styleId="Grafikeoznake5">
    <w:name w:val="List Bullet 5"/>
    <w:basedOn w:val="Normal"/>
    <w:semiHidden/>
    <w:rsid w:val="00CD4559"/>
    <w:pPr>
      <w:numPr>
        <w:numId w:val="13"/>
      </w:numPr>
      <w:spacing w:after="0" w:line="240" w:lineRule="auto"/>
    </w:pPr>
    <w:rPr>
      <w:rFonts w:ascii="Times New Roman" w:hAnsi="Times New Roman"/>
      <w:sz w:val="24"/>
      <w:szCs w:val="24"/>
      <w:lang w:eastAsia="hr-HR"/>
    </w:rPr>
  </w:style>
  <w:style w:type="paragraph" w:styleId="Nastavakpopisa">
    <w:name w:val="List Continue"/>
    <w:basedOn w:val="Normal"/>
    <w:semiHidden/>
    <w:rsid w:val="00CD4559"/>
    <w:pPr>
      <w:spacing w:after="120" w:line="240" w:lineRule="auto"/>
      <w:ind w:left="283"/>
    </w:pPr>
    <w:rPr>
      <w:rFonts w:ascii="Times New Roman" w:hAnsi="Times New Roman"/>
      <w:sz w:val="24"/>
      <w:szCs w:val="24"/>
      <w:lang w:eastAsia="hr-HR"/>
    </w:rPr>
  </w:style>
  <w:style w:type="paragraph" w:styleId="Nastavakpopisa2">
    <w:name w:val="List Continue 2"/>
    <w:basedOn w:val="Normal"/>
    <w:semiHidden/>
    <w:rsid w:val="00CD4559"/>
    <w:pPr>
      <w:spacing w:after="120" w:line="240" w:lineRule="auto"/>
      <w:ind w:left="566"/>
    </w:pPr>
    <w:rPr>
      <w:rFonts w:ascii="Times New Roman" w:hAnsi="Times New Roman"/>
      <w:sz w:val="24"/>
      <w:szCs w:val="24"/>
      <w:lang w:eastAsia="hr-HR"/>
    </w:rPr>
  </w:style>
  <w:style w:type="paragraph" w:styleId="Nastavakpopisa3">
    <w:name w:val="List Continue 3"/>
    <w:basedOn w:val="Normal"/>
    <w:semiHidden/>
    <w:rsid w:val="00CD4559"/>
    <w:pPr>
      <w:spacing w:after="120" w:line="240" w:lineRule="auto"/>
      <w:ind w:left="849"/>
    </w:pPr>
    <w:rPr>
      <w:rFonts w:ascii="Times New Roman" w:hAnsi="Times New Roman"/>
      <w:sz w:val="24"/>
      <w:szCs w:val="24"/>
      <w:lang w:eastAsia="hr-HR"/>
    </w:rPr>
  </w:style>
  <w:style w:type="paragraph" w:styleId="Nastavakpopisa4">
    <w:name w:val="List Continue 4"/>
    <w:basedOn w:val="Normal"/>
    <w:semiHidden/>
    <w:rsid w:val="00CD4559"/>
    <w:pPr>
      <w:spacing w:after="120" w:line="240" w:lineRule="auto"/>
      <w:ind w:left="1132"/>
    </w:pPr>
    <w:rPr>
      <w:rFonts w:ascii="Times New Roman" w:hAnsi="Times New Roman"/>
      <w:sz w:val="24"/>
      <w:szCs w:val="24"/>
      <w:lang w:eastAsia="hr-HR"/>
    </w:rPr>
  </w:style>
  <w:style w:type="paragraph" w:styleId="Nastavakpopisa5">
    <w:name w:val="List Continue 5"/>
    <w:basedOn w:val="Normal"/>
    <w:semiHidden/>
    <w:rsid w:val="00CD4559"/>
    <w:pPr>
      <w:spacing w:after="120" w:line="240" w:lineRule="auto"/>
      <w:ind w:left="1415"/>
    </w:pPr>
    <w:rPr>
      <w:rFonts w:ascii="Times New Roman" w:hAnsi="Times New Roman"/>
      <w:sz w:val="24"/>
      <w:szCs w:val="24"/>
      <w:lang w:eastAsia="hr-HR"/>
    </w:rPr>
  </w:style>
  <w:style w:type="paragraph" w:styleId="Brojevi2">
    <w:name w:val="List Number 2"/>
    <w:basedOn w:val="Normal"/>
    <w:uiPriority w:val="99"/>
    <w:rsid w:val="00CD4559"/>
    <w:pPr>
      <w:numPr>
        <w:numId w:val="14"/>
      </w:numPr>
      <w:spacing w:after="0" w:line="240" w:lineRule="auto"/>
    </w:pPr>
    <w:rPr>
      <w:rFonts w:ascii="Times New Roman" w:hAnsi="Times New Roman"/>
      <w:sz w:val="24"/>
      <w:szCs w:val="24"/>
      <w:lang w:eastAsia="hr-HR"/>
    </w:rPr>
  </w:style>
  <w:style w:type="paragraph" w:styleId="Brojevi3">
    <w:name w:val="List Number 3"/>
    <w:basedOn w:val="Normal"/>
    <w:semiHidden/>
    <w:rsid w:val="00CD4559"/>
    <w:pPr>
      <w:numPr>
        <w:numId w:val="15"/>
      </w:numPr>
      <w:spacing w:after="0" w:line="240" w:lineRule="auto"/>
    </w:pPr>
    <w:rPr>
      <w:rFonts w:ascii="Times New Roman" w:hAnsi="Times New Roman"/>
      <w:sz w:val="24"/>
      <w:szCs w:val="24"/>
      <w:lang w:eastAsia="hr-HR"/>
    </w:rPr>
  </w:style>
  <w:style w:type="paragraph" w:styleId="Brojevi5">
    <w:name w:val="List Number 5"/>
    <w:basedOn w:val="Normal"/>
    <w:semiHidden/>
    <w:rsid w:val="00CD4559"/>
    <w:pPr>
      <w:numPr>
        <w:numId w:val="16"/>
      </w:numPr>
      <w:spacing w:after="0" w:line="240" w:lineRule="auto"/>
    </w:pPr>
    <w:rPr>
      <w:rFonts w:ascii="Times New Roman" w:hAnsi="Times New Roman"/>
      <w:sz w:val="24"/>
      <w:szCs w:val="24"/>
      <w:lang w:eastAsia="hr-HR"/>
    </w:rPr>
  </w:style>
  <w:style w:type="paragraph" w:styleId="Zaglavljeporuke">
    <w:name w:val="Message Header"/>
    <w:basedOn w:val="Normal"/>
    <w:link w:val="ZaglavljeporukeChar"/>
    <w:semiHidden/>
    <w:rsid w:val="00CD45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lang w:eastAsia="hr-HR"/>
    </w:rPr>
  </w:style>
  <w:style w:type="character" w:customStyle="1" w:styleId="ZaglavljeporukeChar">
    <w:name w:val="Zaglavlje poruke Char"/>
    <w:link w:val="Zaglavljeporuke"/>
    <w:semiHidden/>
    <w:rsid w:val="00CD4559"/>
    <w:rPr>
      <w:rFonts w:ascii="Arial" w:eastAsia="Times New Roman" w:hAnsi="Arial" w:cs="Arial"/>
      <w:sz w:val="24"/>
      <w:szCs w:val="24"/>
      <w:shd w:val="pct20" w:color="auto" w:fill="auto"/>
      <w:lang w:eastAsia="hr-HR"/>
    </w:rPr>
  </w:style>
  <w:style w:type="paragraph" w:styleId="Obinouvueno">
    <w:name w:val="Normal Indent"/>
    <w:basedOn w:val="Normal"/>
    <w:rsid w:val="00CD4559"/>
    <w:pPr>
      <w:spacing w:after="0" w:line="240" w:lineRule="auto"/>
      <w:ind w:left="720"/>
    </w:pPr>
    <w:rPr>
      <w:rFonts w:ascii="Times New Roman" w:hAnsi="Times New Roman"/>
      <w:sz w:val="24"/>
      <w:szCs w:val="24"/>
      <w:lang w:eastAsia="hr-HR"/>
    </w:rPr>
  </w:style>
  <w:style w:type="paragraph" w:styleId="Naslovbiljeke">
    <w:name w:val="Note Heading"/>
    <w:basedOn w:val="Normal"/>
    <w:next w:val="Normal"/>
    <w:link w:val="NaslovbiljekeChar"/>
    <w:semiHidden/>
    <w:rsid w:val="00CD4559"/>
    <w:pPr>
      <w:spacing w:after="0" w:line="240" w:lineRule="auto"/>
    </w:pPr>
    <w:rPr>
      <w:rFonts w:ascii="Times New Roman" w:hAnsi="Times New Roman"/>
      <w:sz w:val="24"/>
      <w:szCs w:val="24"/>
      <w:lang w:eastAsia="hr-HR"/>
    </w:rPr>
  </w:style>
  <w:style w:type="character" w:customStyle="1" w:styleId="NaslovbiljekeChar">
    <w:name w:val="Naslov bilješke Char"/>
    <w:link w:val="Naslovbiljeke"/>
    <w:semiHidden/>
    <w:rsid w:val="00CD4559"/>
    <w:rPr>
      <w:rFonts w:ascii="Times New Roman" w:eastAsia="Times New Roman" w:hAnsi="Times New Roman" w:cs="Times New Roman"/>
      <w:sz w:val="24"/>
      <w:szCs w:val="24"/>
      <w:lang w:eastAsia="hr-HR"/>
    </w:rPr>
  </w:style>
  <w:style w:type="paragraph" w:styleId="Obinitekst">
    <w:name w:val="Plain Text"/>
    <w:basedOn w:val="Normal"/>
    <w:link w:val="ObinitekstChar"/>
    <w:rsid w:val="00CD4559"/>
    <w:pPr>
      <w:spacing w:after="0" w:line="240" w:lineRule="auto"/>
    </w:pPr>
    <w:rPr>
      <w:rFonts w:ascii="Courier New" w:hAnsi="Courier New" w:cs="Courier New"/>
      <w:szCs w:val="20"/>
      <w:lang w:eastAsia="hr-HR"/>
    </w:rPr>
  </w:style>
  <w:style w:type="character" w:customStyle="1" w:styleId="ObinitekstChar">
    <w:name w:val="Obični tekst Char"/>
    <w:link w:val="Obinitekst"/>
    <w:rsid w:val="00CD4559"/>
    <w:rPr>
      <w:rFonts w:ascii="Courier New" w:eastAsia="Times New Roman" w:hAnsi="Courier New" w:cs="Courier New"/>
      <w:sz w:val="20"/>
      <w:szCs w:val="20"/>
      <w:lang w:eastAsia="hr-HR"/>
    </w:rPr>
  </w:style>
  <w:style w:type="paragraph" w:styleId="Pozdrav">
    <w:name w:val="Salutation"/>
    <w:basedOn w:val="Normal"/>
    <w:next w:val="Normal"/>
    <w:link w:val="PozdravChar"/>
    <w:semiHidden/>
    <w:rsid w:val="00CD4559"/>
    <w:pPr>
      <w:spacing w:after="0" w:line="240" w:lineRule="auto"/>
    </w:pPr>
    <w:rPr>
      <w:rFonts w:ascii="Times New Roman" w:hAnsi="Times New Roman"/>
      <w:sz w:val="24"/>
      <w:szCs w:val="24"/>
      <w:lang w:eastAsia="hr-HR"/>
    </w:rPr>
  </w:style>
  <w:style w:type="character" w:customStyle="1" w:styleId="PozdravChar">
    <w:name w:val="Pozdrav Char"/>
    <w:link w:val="Pozdrav"/>
    <w:semiHidden/>
    <w:rsid w:val="00CD4559"/>
    <w:rPr>
      <w:rFonts w:ascii="Times New Roman" w:eastAsia="Times New Roman" w:hAnsi="Times New Roman" w:cs="Times New Roman"/>
      <w:sz w:val="24"/>
      <w:szCs w:val="24"/>
      <w:lang w:eastAsia="hr-HR"/>
    </w:rPr>
  </w:style>
  <w:style w:type="paragraph" w:styleId="Potpis">
    <w:name w:val="Signature"/>
    <w:basedOn w:val="Normal"/>
    <w:link w:val="PotpisChar"/>
    <w:semiHidden/>
    <w:rsid w:val="00CD4559"/>
    <w:pPr>
      <w:spacing w:after="0" w:line="240" w:lineRule="auto"/>
      <w:ind w:left="4252"/>
    </w:pPr>
    <w:rPr>
      <w:rFonts w:ascii="Times New Roman" w:hAnsi="Times New Roman"/>
      <w:sz w:val="24"/>
      <w:szCs w:val="24"/>
      <w:lang w:eastAsia="hr-HR"/>
    </w:rPr>
  </w:style>
  <w:style w:type="character" w:customStyle="1" w:styleId="PotpisChar">
    <w:name w:val="Potpis Char"/>
    <w:link w:val="Potpis"/>
    <w:semiHidden/>
    <w:rsid w:val="00CD4559"/>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2203AA"/>
    <w:pPr>
      <w:suppressAutoHyphens/>
      <w:spacing w:after="120"/>
      <w:outlineLvl w:val="0"/>
    </w:pPr>
    <w:rPr>
      <w:lang w:val="hr-HR" w:eastAsia="en-US"/>
    </w:rPr>
  </w:style>
  <w:style w:type="paragraph" w:customStyle="1" w:styleId="Cijena">
    <w:name w:val="Cijena"/>
    <w:basedOn w:val="Normal"/>
    <w:uiPriority w:val="99"/>
    <w:rsid w:val="002203AA"/>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hAnsi="Times New Roman"/>
      <w:sz w:val="24"/>
      <w:szCs w:val="20"/>
      <w:lang w:val="en-GB" w:eastAsia="hr-HR"/>
    </w:rPr>
  </w:style>
  <w:style w:type="table" w:styleId="Tablicas3Defektima1">
    <w:name w:val="Table 3D effects 1"/>
    <w:basedOn w:val="Obinatablica"/>
    <w:semiHidden/>
    <w:rsid w:val="00CD4559"/>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CD4559"/>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CD4559"/>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CD4559"/>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CD4559"/>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CD4559"/>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CD4559"/>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CD4559"/>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CD4559"/>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CD4559"/>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CD4559"/>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CD4559"/>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CD4559"/>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CD4559"/>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CD4559"/>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CD4559"/>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CD4559"/>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CD455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CD4559"/>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CD4559"/>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CD4559"/>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CD455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CD4559"/>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CD4559"/>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CD4559"/>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CD4559"/>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CD4559"/>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CD4559"/>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CD455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CD455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CD455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CD4559"/>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CD455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CD455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CD4559"/>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CD4559"/>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CD4559"/>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CD4559"/>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CD4559"/>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CD455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semiHidden/>
    <w:rsid w:val="00CD4559"/>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CD4559"/>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CD4559"/>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qFormat/>
    <w:rsid w:val="008F60C3"/>
    <w:pPr>
      <w:spacing w:before="240" w:after="60" w:line="240" w:lineRule="auto"/>
      <w:jc w:val="left"/>
      <w:outlineLvl w:val="0"/>
    </w:pPr>
    <w:rPr>
      <w:rFonts w:cs="Arial"/>
      <w:b/>
      <w:bCs/>
      <w:kern w:val="28"/>
      <w:sz w:val="28"/>
      <w:szCs w:val="32"/>
      <w:lang w:eastAsia="hr-HR"/>
    </w:rPr>
  </w:style>
  <w:style w:type="character" w:customStyle="1" w:styleId="NaslovChar1">
    <w:name w:val="Naslov Char1"/>
    <w:link w:val="Naslov"/>
    <w:rsid w:val="008F60C3"/>
    <w:rPr>
      <w:rFonts w:ascii="Tahoma" w:hAnsi="Tahoma" w:cs="Arial"/>
      <w:b/>
      <w:bCs/>
      <w:kern w:val="28"/>
      <w:sz w:val="28"/>
      <w:szCs w:val="32"/>
    </w:rPr>
  </w:style>
  <w:style w:type="paragraph" w:styleId="Naslovtabliceizvora">
    <w:name w:val="toa heading"/>
    <w:basedOn w:val="Normal"/>
    <w:next w:val="Normal"/>
    <w:uiPriority w:val="99"/>
    <w:rsid w:val="00CD4559"/>
    <w:pPr>
      <w:spacing w:before="120" w:after="0" w:line="240" w:lineRule="auto"/>
    </w:pPr>
    <w:rPr>
      <w:rFonts w:ascii="Arial" w:hAnsi="Arial" w:cs="Arial"/>
      <w:b/>
      <w:bCs/>
      <w:sz w:val="24"/>
      <w:szCs w:val="24"/>
      <w:lang w:eastAsia="hr-HR"/>
    </w:rPr>
  </w:style>
  <w:style w:type="paragraph" w:customStyle="1" w:styleId="Stavka">
    <w:name w:val="Stavka"/>
    <w:basedOn w:val="Normal"/>
    <w:uiPriority w:val="99"/>
    <w:rsid w:val="00B85554"/>
    <w:pPr>
      <w:overflowPunct w:val="0"/>
      <w:autoSpaceDE w:val="0"/>
      <w:autoSpaceDN w:val="0"/>
      <w:adjustRightInd w:val="0"/>
      <w:spacing w:after="40" w:line="240" w:lineRule="auto"/>
      <w:ind w:left="993" w:right="2834" w:hanging="425"/>
      <w:textAlignment w:val="baseline"/>
    </w:pPr>
    <w:rPr>
      <w:rFonts w:ascii="Times New Roman" w:hAnsi="Times New Roman"/>
      <w:sz w:val="24"/>
      <w:szCs w:val="20"/>
      <w:lang w:val="en-GB" w:eastAsia="hr-HR"/>
    </w:rPr>
  </w:style>
  <w:style w:type="paragraph" w:customStyle="1" w:styleId="Pozicija">
    <w:name w:val="Pozicija"/>
    <w:basedOn w:val="Normal"/>
    <w:uiPriority w:val="99"/>
    <w:rsid w:val="00B85554"/>
    <w:pPr>
      <w:overflowPunct w:val="0"/>
      <w:autoSpaceDE w:val="0"/>
      <w:autoSpaceDN w:val="0"/>
      <w:adjustRightInd w:val="0"/>
      <w:spacing w:before="240" w:after="120" w:line="240" w:lineRule="auto"/>
      <w:ind w:left="425" w:right="1644" w:hanging="425"/>
      <w:textAlignment w:val="baseline"/>
    </w:pPr>
    <w:rPr>
      <w:rFonts w:ascii="Times New Roman" w:hAnsi="Times New Roman"/>
      <w:sz w:val="24"/>
      <w:szCs w:val="20"/>
      <w:lang w:val="en-GB" w:eastAsia="hr-HR"/>
    </w:rPr>
  </w:style>
  <w:style w:type="paragraph" w:customStyle="1" w:styleId="FrontPageNumberTitle">
    <w:name w:val="FrontPageNumberTitle"/>
    <w:basedOn w:val="Normal"/>
    <w:rsid w:val="00CD4559"/>
    <w:pPr>
      <w:spacing w:before="10000" w:after="0" w:line="240" w:lineRule="auto"/>
      <w:jc w:val="right"/>
    </w:pPr>
    <w:rPr>
      <w:rFonts w:ascii="Arial Bold" w:hAnsi="Arial Bold"/>
      <w:b/>
      <w:sz w:val="28"/>
      <w:szCs w:val="28"/>
      <w:lang w:eastAsia="hr-HR"/>
    </w:rPr>
  </w:style>
  <w:style w:type="paragraph" w:customStyle="1" w:styleId="FrontPageTitle">
    <w:name w:val="FrontPageTitle"/>
    <w:basedOn w:val="FrontPageNumberTitle"/>
    <w:rsid w:val="00CD4559"/>
    <w:pPr>
      <w:spacing w:before="400"/>
    </w:pPr>
  </w:style>
  <w:style w:type="character" w:customStyle="1" w:styleId="ListAChar">
    <w:name w:val="List A Char"/>
    <w:link w:val="ListA"/>
    <w:rsid w:val="0013608A"/>
    <w:rPr>
      <w:rFonts w:ascii="Arial" w:hAnsi="Arial"/>
      <w:color w:val="000000"/>
      <w:lang w:val="en-GB"/>
    </w:rPr>
  </w:style>
  <w:style w:type="character" w:customStyle="1" w:styleId="KorrUK">
    <w:name w:val="KorrUK"/>
    <w:semiHidden/>
    <w:rsid w:val="00CD4559"/>
    <w:rPr>
      <w:rFonts w:ascii="Univers" w:hAnsi="Univers"/>
      <w:sz w:val="22"/>
    </w:rPr>
  </w:style>
  <w:style w:type="paragraph" w:customStyle="1" w:styleId="Indent1">
    <w:name w:val="Indent 1"/>
    <w:basedOn w:val="Normal"/>
    <w:semiHidden/>
    <w:rsid w:val="00CD4559"/>
    <w:pPr>
      <w:widowControl w:val="0"/>
      <w:overflowPunct w:val="0"/>
      <w:autoSpaceDE w:val="0"/>
      <w:autoSpaceDN w:val="0"/>
      <w:adjustRightInd w:val="0"/>
      <w:spacing w:after="0" w:line="240" w:lineRule="auto"/>
      <w:ind w:left="720" w:hanging="720"/>
      <w:textAlignment w:val="baseline"/>
    </w:pPr>
    <w:rPr>
      <w:rFonts w:ascii="Times New Roman" w:hAnsi="Times New Roman"/>
      <w:szCs w:val="20"/>
      <w:lang w:val="en-GB" w:eastAsia="da-DK"/>
    </w:rPr>
  </w:style>
  <w:style w:type="paragraph" w:customStyle="1" w:styleId="TableText0">
    <w:name w:val="Table Text"/>
    <w:basedOn w:val="Normal"/>
    <w:semiHidden/>
    <w:rsid w:val="00CD4559"/>
    <w:pPr>
      <w:widowControl w:val="0"/>
      <w:overflowPunct w:val="0"/>
      <w:autoSpaceDE w:val="0"/>
      <w:autoSpaceDN w:val="0"/>
      <w:adjustRightInd w:val="0"/>
      <w:spacing w:after="0" w:line="240" w:lineRule="auto"/>
      <w:textAlignment w:val="baseline"/>
    </w:pPr>
    <w:rPr>
      <w:rFonts w:ascii="Times New Roman" w:hAnsi="Times New Roman"/>
      <w:szCs w:val="20"/>
      <w:lang w:val="en-GB" w:eastAsia="da-DK"/>
    </w:rPr>
  </w:style>
  <w:style w:type="paragraph" w:customStyle="1" w:styleId="Indent2">
    <w:name w:val="Indent 2"/>
    <w:basedOn w:val="Normal"/>
    <w:semiHidden/>
    <w:rsid w:val="00CD4559"/>
    <w:pPr>
      <w:widowControl w:val="0"/>
      <w:overflowPunct w:val="0"/>
      <w:autoSpaceDE w:val="0"/>
      <w:autoSpaceDN w:val="0"/>
      <w:adjustRightInd w:val="0"/>
      <w:spacing w:after="0" w:line="240" w:lineRule="auto"/>
      <w:ind w:left="1440" w:hanging="720"/>
      <w:textAlignment w:val="baseline"/>
    </w:pPr>
    <w:rPr>
      <w:rFonts w:ascii="Times New Roman" w:hAnsi="Times New Roman"/>
      <w:szCs w:val="20"/>
      <w:lang w:val="en-GB" w:eastAsia="da-DK"/>
    </w:rPr>
  </w:style>
  <w:style w:type="paragraph" w:customStyle="1" w:styleId="DefaultText">
    <w:name w:val="Default Text"/>
    <w:basedOn w:val="Normal"/>
    <w:semiHidden/>
    <w:rsid w:val="00CD4559"/>
    <w:pPr>
      <w:widowControl w:val="0"/>
      <w:overflowPunct w:val="0"/>
      <w:autoSpaceDE w:val="0"/>
      <w:autoSpaceDN w:val="0"/>
      <w:adjustRightInd w:val="0"/>
      <w:spacing w:after="0" w:line="240" w:lineRule="auto"/>
      <w:textAlignment w:val="baseline"/>
    </w:pPr>
    <w:rPr>
      <w:rFonts w:ascii="Times New Roman" w:hAnsi="Times New Roman"/>
      <w:szCs w:val="20"/>
      <w:lang w:val="en-GB" w:eastAsia="da-DK"/>
    </w:rPr>
  </w:style>
  <w:style w:type="character" w:customStyle="1" w:styleId="grame">
    <w:name w:val="grame"/>
    <w:uiPriority w:val="99"/>
    <w:rsid w:val="00B85554"/>
    <w:rPr>
      <w:rFonts w:cs="Times New Roman"/>
    </w:rPr>
  </w:style>
  <w:style w:type="paragraph" w:styleId="Kartadokumenta">
    <w:name w:val="Document Map"/>
    <w:basedOn w:val="Normal"/>
    <w:link w:val="KartadokumentaChar"/>
    <w:rsid w:val="00CD4559"/>
    <w:pPr>
      <w:shd w:val="clear" w:color="auto" w:fill="000080"/>
      <w:overflowPunct w:val="0"/>
      <w:autoSpaceDE w:val="0"/>
      <w:autoSpaceDN w:val="0"/>
      <w:adjustRightInd w:val="0"/>
      <w:spacing w:after="0" w:line="240" w:lineRule="auto"/>
      <w:textAlignment w:val="baseline"/>
    </w:pPr>
    <w:rPr>
      <w:rFonts w:cs="Tahoma"/>
      <w:szCs w:val="20"/>
      <w:lang w:val="en-GB" w:eastAsia="da-DK"/>
    </w:rPr>
  </w:style>
  <w:style w:type="character" w:customStyle="1" w:styleId="KartadokumentaChar">
    <w:name w:val="Karta dokumenta Char"/>
    <w:link w:val="Kartadokumenta"/>
    <w:rsid w:val="00CD4559"/>
    <w:rPr>
      <w:rFonts w:ascii="Tahoma" w:eastAsia="Times New Roman" w:hAnsi="Tahoma" w:cs="Tahoma"/>
      <w:sz w:val="20"/>
      <w:szCs w:val="20"/>
      <w:shd w:val="clear" w:color="auto" w:fill="000080"/>
      <w:lang w:val="en-GB" w:eastAsia="da-DK"/>
    </w:rPr>
  </w:style>
  <w:style w:type="paragraph" w:customStyle="1" w:styleId="Style2">
    <w:name w:val="Style2"/>
    <w:basedOn w:val="Naslov1"/>
    <w:semiHidden/>
    <w:rsid w:val="00CD4559"/>
    <w:pPr>
      <w:keepLines w:val="0"/>
      <w:numPr>
        <w:numId w:val="0"/>
      </w:numPr>
      <w:tabs>
        <w:tab w:val="num" w:pos="567"/>
      </w:tabs>
      <w:overflowPunct w:val="0"/>
      <w:autoSpaceDE w:val="0"/>
      <w:autoSpaceDN w:val="0"/>
      <w:adjustRightInd w:val="0"/>
      <w:spacing w:before="240" w:after="60"/>
      <w:ind w:left="567" w:hanging="567"/>
      <w:textAlignment w:val="baseline"/>
    </w:pPr>
    <w:rPr>
      <w:bCs w:val="0"/>
      <w:szCs w:val="24"/>
      <w:lang w:eastAsia="da-DK"/>
    </w:rPr>
  </w:style>
  <w:style w:type="paragraph" w:customStyle="1" w:styleId="abcs">
    <w:name w:val="abcs"/>
    <w:basedOn w:val="Normal"/>
    <w:uiPriority w:val="99"/>
    <w:rsid w:val="00B85554"/>
    <w:pPr>
      <w:tabs>
        <w:tab w:val="left" w:pos="2268"/>
      </w:tabs>
      <w:spacing w:before="100" w:beforeAutospacing="1" w:after="0" w:line="240" w:lineRule="auto"/>
      <w:ind w:left="2269" w:hanging="851"/>
    </w:pPr>
    <w:rPr>
      <w:rFonts w:ascii="Times New Roman" w:hAnsi="Times New Roman"/>
      <w:color w:val="000000"/>
      <w:szCs w:val="24"/>
      <w:lang w:val="en-GB"/>
    </w:rPr>
  </w:style>
  <w:style w:type="paragraph" w:customStyle="1" w:styleId="is">
    <w:name w:val="is"/>
    <w:basedOn w:val="Normal"/>
    <w:uiPriority w:val="99"/>
    <w:rsid w:val="00B85554"/>
    <w:pPr>
      <w:tabs>
        <w:tab w:val="left" w:pos="3119"/>
      </w:tabs>
      <w:spacing w:before="100" w:beforeAutospacing="1" w:after="0" w:line="240" w:lineRule="auto"/>
      <w:ind w:left="3119" w:hanging="851"/>
    </w:pPr>
    <w:rPr>
      <w:rFonts w:ascii="Times New Roman" w:hAnsi="Times New Roman"/>
      <w:color w:val="000000"/>
      <w:szCs w:val="24"/>
      <w:lang w:val="en-GB"/>
    </w:rPr>
  </w:style>
  <w:style w:type="character" w:customStyle="1" w:styleId="Typewriter">
    <w:name w:val="Typewriter"/>
    <w:uiPriority w:val="99"/>
    <w:rsid w:val="002203AA"/>
    <w:rPr>
      <w:rFonts w:ascii="Courier New" w:hAnsi="Courier New"/>
      <w:sz w:val="20"/>
    </w:rPr>
  </w:style>
  <w:style w:type="paragraph" w:styleId="Odlomakpopisa">
    <w:name w:val="List Paragraph"/>
    <w:aliases w:val="Heading 12,heading 1,naslov 1,Naslov 12,Graf,Graf1,Graf2,Graf3,Graf4,Graf5,Graf6,Graf7,Graf8,Graf9,Graf10,Graf11,Graf12,Graf13,Graf14,Graf15,Graf16,Graf17,Graf18,Graf19,Naslov 11,Heading 11,Heading 111,Naslov 11 Char Char Char Char,lp1"/>
    <w:basedOn w:val="Normal"/>
    <w:link w:val="OdlomakpopisaChar"/>
    <w:uiPriority w:val="34"/>
    <w:qFormat/>
    <w:rsid w:val="00A26B7C"/>
    <w:pPr>
      <w:ind w:left="720"/>
      <w:contextualSpacing/>
    </w:pPr>
  </w:style>
  <w:style w:type="paragraph" w:customStyle="1" w:styleId="CBIBIBase">
    <w:name w:val="CBIBI Base"/>
    <w:uiPriority w:val="99"/>
    <w:rsid w:val="00B85554"/>
    <w:pPr>
      <w:tabs>
        <w:tab w:val="left" w:pos="567"/>
        <w:tab w:val="left" w:pos="1134"/>
        <w:tab w:val="left" w:pos="1701"/>
        <w:tab w:val="left" w:pos="2268"/>
        <w:tab w:val="left" w:pos="2835"/>
        <w:tab w:val="left" w:pos="3402"/>
        <w:tab w:val="left" w:pos="8505"/>
      </w:tabs>
      <w:spacing w:after="120"/>
    </w:pPr>
    <w:rPr>
      <w:rFonts w:ascii="Times New Roman" w:hAnsi="Times New Roman"/>
      <w:sz w:val="24"/>
      <w:lang w:val="en-GB" w:eastAsia="en-US"/>
    </w:rPr>
  </w:style>
  <w:style w:type="paragraph" w:customStyle="1" w:styleId="NoIndent">
    <w:name w:val="No Indent"/>
    <w:basedOn w:val="Normal"/>
    <w:next w:val="Normal"/>
    <w:rsid w:val="003350AA"/>
    <w:pPr>
      <w:spacing w:after="0" w:line="240" w:lineRule="auto"/>
    </w:pPr>
    <w:rPr>
      <w:rFonts w:ascii="Times New Roman" w:hAnsi="Times New Roman"/>
      <w:color w:val="000000"/>
      <w:szCs w:val="24"/>
      <w:lang w:val="en-GB"/>
    </w:rPr>
  </w:style>
  <w:style w:type="paragraph" w:customStyle="1" w:styleId="Normal11pt">
    <w:name w:val="Normal + 11 pt"/>
    <w:aliases w:val="First line: 1,27 cm"/>
    <w:basedOn w:val="Normal"/>
    <w:uiPriority w:val="99"/>
    <w:rsid w:val="002203AA"/>
    <w:pPr>
      <w:overflowPunct w:val="0"/>
      <w:autoSpaceDE w:val="0"/>
      <w:autoSpaceDN w:val="0"/>
      <w:adjustRightInd w:val="0"/>
      <w:spacing w:before="100" w:beforeAutospacing="1" w:after="100" w:afterAutospacing="1" w:line="240" w:lineRule="auto"/>
      <w:ind w:firstLine="720"/>
      <w:textAlignment w:val="baseline"/>
    </w:pPr>
    <w:rPr>
      <w:rFonts w:ascii="Times New Roman" w:hAnsi="Times New Roman" w:cs="Arial"/>
      <w:sz w:val="24"/>
      <w:szCs w:val="20"/>
      <w:lang w:eastAsia="hr-HR"/>
    </w:rPr>
  </w:style>
  <w:style w:type="paragraph" w:customStyle="1" w:styleId="ZnakZnak4">
    <w:name w:val="Znak Znak4"/>
    <w:basedOn w:val="Normal"/>
    <w:uiPriority w:val="99"/>
    <w:rsid w:val="00B85554"/>
    <w:pPr>
      <w:spacing w:after="160" w:line="240" w:lineRule="exact"/>
    </w:pPr>
    <w:rPr>
      <w:szCs w:val="20"/>
    </w:rPr>
  </w:style>
  <w:style w:type="paragraph" w:customStyle="1" w:styleId="Bodytxt">
    <w:name w:val="Bodytxt"/>
    <w:basedOn w:val="Normal"/>
    <w:rsid w:val="00B85554"/>
    <w:pPr>
      <w:keepNext/>
      <w:spacing w:after="0" w:line="240" w:lineRule="auto"/>
    </w:pPr>
    <w:rPr>
      <w:rFonts w:ascii="Times New Roman" w:hAnsi="Times New Roman"/>
      <w:szCs w:val="20"/>
      <w:lang w:val="en-GB"/>
    </w:rPr>
  </w:style>
  <w:style w:type="paragraph" w:styleId="Grafikeoznake">
    <w:name w:val="List Bullet"/>
    <w:basedOn w:val="Normal"/>
    <w:rsid w:val="006D6F0B"/>
    <w:pPr>
      <w:numPr>
        <w:numId w:val="19"/>
      </w:numPr>
      <w:spacing w:after="0"/>
    </w:pPr>
    <w:rPr>
      <w:szCs w:val="24"/>
      <w:lang w:eastAsia="hr-HR"/>
    </w:rPr>
  </w:style>
  <w:style w:type="paragraph" w:customStyle="1" w:styleId="IndentBlock1">
    <w:name w:val="Indent Block 1"/>
    <w:basedOn w:val="Normal"/>
    <w:rsid w:val="00302B8A"/>
    <w:pPr>
      <w:spacing w:after="60"/>
      <w:ind w:left="567"/>
    </w:pPr>
    <w:rPr>
      <w:rFonts w:ascii="Arial" w:hAnsi="Arial"/>
      <w:color w:val="000000"/>
      <w:szCs w:val="20"/>
      <w:lang w:eastAsia="hr-HR"/>
    </w:rPr>
  </w:style>
  <w:style w:type="paragraph" w:customStyle="1" w:styleId="Indentblock2">
    <w:name w:val="Indent block 2"/>
    <w:basedOn w:val="IndentBlock1"/>
    <w:rsid w:val="00302B8A"/>
    <w:pPr>
      <w:ind w:left="1134"/>
    </w:pPr>
  </w:style>
  <w:style w:type="character" w:customStyle="1" w:styleId="BodytxtChar">
    <w:name w:val="Bodytxt Char"/>
    <w:uiPriority w:val="99"/>
    <w:rsid w:val="00B85554"/>
    <w:rPr>
      <w:rFonts w:cs="Times New Roman"/>
      <w:sz w:val="22"/>
      <w:lang w:val="en-GB" w:eastAsia="en-US"/>
    </w:rPr>
  </w:style>
  <w:style w:type="paragraph" w:customStyle="1" w:styleId="StyleHeading3LatinArialLatin11pt4">
    <w:name w:val="Style Heading 3 + (Latin) Arial (Latin) 11 pt4"/>
    <w:basedOn w:val="Normal"/>
    <w:uiPriority w:val="99"/>
    <w:rsid w:val="00B85554"/>
    <w:pPr>
      <w:tabs>
        <w:tab w:val="num" w:pos="1440"/>
      </w:tabs>
      <w:spacing w:after="60"/>
      <w:ind w:left="1440" w:hanging="720"/>
    </w:pPr>
    <w:rPr>
      <w:rFonts w:eastAsia="SimSun"/>
      <w:bCs/>
      <w:i/>
      <w:iCs/>
      <w:lang w:val="en-GB" w:eastAsia="zh-CN"/>
    </w:rPr>
  </w:style>
  <w:style w:type="paragraph" w:customStyle="1" w:styleId="Body-Bullet">
    <w:name w:val="Body-Bullet"/>
    <w:basedOn w:val="Normal"/>
    <w:link w:val="Body-BulletChar"/>
    <w:qFormat/>
    <w:rsid w:val="00943EBF"/>
    <w:pPr>
      <w:numPr>
        <w:numId w:val="20"/>
      </w:numPr>
    </w:pPr>
  </w:style>
  <w:style w:type="character" w:customStyle="1" w:styleId="Body-BulletChar">
    <w:name w:val="Body-Bullet Char"/>
    <w:link w:val="Body-Bullet"/>
    <w:rsid w:val="00943EBF"/>
    <w:rPr>
      <w:rFonts w:ascii="Tahoma" w:hAnsi="Tahoma"/>
      <w:szCs w:val="22"/>
      <w:lang w:eastAsia="en-US"/>
    </w:rPr>
  </w:style>
  <w:style w:type="paragraph" w:customStyle="1" w:styleId="Text0">
    <w:name w:val="Text"/>
    <w:basedOn w:val="Normal"/>
    <w:uiPriority w:val="99"/>
    <w:rsid w:val="00B85554"/>
    <w:pPr>
      <w:tabs>
        <w:tab w:val="num" w:pos="360"/>
      </w:tabs>
      <w:spacing w:before="120" w:after="120" w:line="240" w:lineRule="auto"/>
    </w:pPr>
    <w:rPr>
      <w:rFonts w:ascii="Arial" w:hAnsi="Arial" w:cs="Arial"/>
      <w:lang w:val="en-GB" w:eastAsia="en-GB"/>
    </w:rPr>
  </w:style>
  <w:style w:type="paragraph" w:customStyle="1" w:styleId="Subtitle11">
    <w:name w:val="Subtitle11"/>
    <w:basedOn w:val="Normal"/>
    <w:uiPriority w:val="99"/>
    <w:rsid w:val="00B85554"/>
    <w:pPr>
      <w:spacing w:before="120" w:after="120" w:line="240" w:lineRule="auto"/>
      <w:jc w:val="center"/>
      <w:outlineLvl w:val="0"/>
    </w:pPr>
    <w:rPr>
      <w:rFonts w:ascii="Arial" w:hAnsi="Arial"/>
      <w:b/>
      <w:szCs w:val="20"/>
    </w:rPr>
  </w:style>
  <w:style w:type="paragraph" w:customStyle="1" w:styleId="Appendix">
    <w:name w:val="Appendix"/>
    <w:uiPriority w:val="99"/>
    <w:rsid w:val="002203AA"/>
    <w:pPr>
      <w:pageBreakBefore/>
      <w:pBdr>
        <w:top w:val="double" w:sz="4" w:space="8" w:color="auto"/>
        <w:bottom w:val="double" w:sz="4" w:space="10" w:color="auto"/>
      </w:pBdr>
      <w:tabs>
        <w:tab w:val="num" w:pos="6480"/>
      </w:tabs>
      <w:spacing w:before="4080"/>
      <w:ind w:left="6480" w:right="1440" w:hanging="360"/>
      <w:outlineLvl w:val="0"/>
    </w:pPr>
    <w:rPr>
      <w:rFonts w:ascii="Arial" w:hAnsi="Arial"/>
      <w:sz w:val="28"/>
      <w:lang w:val="en-GB" w:eastAsia="en-US"/>
    </w:rPr>
  </w:style>
  <w:style w:type="paragraph" w:customStyle="1" w:styleId="ZnakZnak42">
    <w:name w:val="Znak Znak42"/>
    <w:basedOn w:val="Normal"/>
    <w:uiPriority w:val="99"/>
    <w:rsid w:val="00B85554"/>
    <w:pPr>
      <w:spacing w:after="160" w:line="240" w:lineRule="exact"/>
    </w:pPr>
    <w:rPr>
      <w:szCs w:val="20"/>
    </w:rPr>
  </w:style>
  <w:style w:type="character" w:customStyle="1" w:styleId="StyleLatinArialComplexArial">
    <w:name w:val="Style (Latin) Arial (Complex) Arial"/>
    <w:rsid w:val="002203AA"/>
    <w:rPr>
      <w:rFonts w:ascii="Arial" w:hAnsi="Arial" w:cs="Arial"/>
      <w:sz w:val="22"/>
      <w:szCs w:val="22"/>
    </w:rPr>
  </w:style>
  <w:style w:type="paragraph" w:customStyle="1" w:styleId="StyleBodyTextLatinArialLatin11pt">
    <w:name w:val="Style Body Text + (Latin) Arial (Latin) 11 pt"/>
    <w:basedOn w:val="Normal"/>
    <w:uiPriority w:val="99"/>
    <w:rsid w:val="002203AA"/>
    <w:pPr>
      <w:keepLines/>
      <w:tabs>
        <w:tab w:val="right" w:pos="9214"/>
      </w:tabs>
      <w:spacing w:after="0"/>
    </w:pPr>
    <w:rPr>
      <w:rFonts w:ascii="Arial" w:hAnsi="Arial"/>
      <w:szCs w:val="24"/>
      <w:lang w:val="da-DK"/>
    </w:rPr>
  </w:style>
  <w:style w:type="paragraph" w:customStyle="1" w:styleId="StyleAfter6pt">
    <w:name w:val="Style After:  6 pt"/>
    <w:basedOn w:val="Normal"/>
    <w:uiPriority w:val="99"/>
    <w:rsid w:val="002203AA"/>
    <w:pPr>
      <w:spacing w:after="0" w:line="240" w:lineRule="auto"/>
    </w:pPr>
    <w:rPr>
      <w:rFonts w:ascii="Times New Roman" w:eastAsia="SimSun" w:hAnsi="Times New Roman"/>
      <w:sz w:val="24"/>
      <w:szCs w:val="24"/>
      <w:lang w:val="en-GB" w:eastAsia="zh-CN"/>
    </w:rPr>
  </w:style>
  <w:style w:type="paragraph" w:customStyle="1" w:styleId="ZnakZnak41">
    <w:name w:val="Znak Znak41"/>
    <w:basedOn w:val="Normal"/>
    <w:uiPriority w:val="99"/>
    <w:rsid w:val="00B85554"/>
    <w:pPr>
      <w:spacing w:after="160" w:line="240" w:lineRule="exact"/>
    </w:pPr>
    <w:rPr>
      <w:szCs w:val="20"/>
    </w:rPr>
  </w:style>
  <w:style w:type="paragraph" w:customStyle="1" w:styleId="Default">
    <w:name w:val="Default"/>
    <w:rsid w:val="002203AA"/>
    <w:pPr>
      <w:autoSpaceDE w:val="0"/>
      <w:autoSpaceDN w:val="0"/>
      <w:adjustRightInd w:val="0"/>
    </w:pPr>
    <w:rPr>
      <w:rFonts w:ascii="Times New Roman" w:hAnsi="Times New Roman"/>
      <w:color w:val="000000"/>
      <w:sz w:val="24"/>
      <w:szCs w:val="24"/>
      <w:lang w:val="sl-SI" w:eastAsia="sl-SI"/>
    </w:rPr>
  </w:style>
  <w:style w:type="paragraph" w:customStyle="1" w:styleId="Normal1">
    <w:name w:val="Normal+1"/>
    <w:basedOn w:val="Default"/>
    <w:next w:val="Default"/>
    <w:uiPriority w:val="99"/>
    <w:rsid w:val="002203AA"/>
    <w:rPr>
      <w:color w:val="auto"/>
    </w:rPr>
  </w:style>
  <w:style w:type="table" w:styleId="Srednjareetka3-Isticanje1">
    <w:name w:val="Medium Grid 3 Accent 1"/>
    <w:basedOn w:val="Obinatablica"/>
    <w:uiPriority w:val="99"/>
    <w:rsid w:val="002203AA"/>
    <w:rPr>
      <w:rFonts w:ascii="Times New Roman" w:hAnsi="Times New Roman"/>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2203AA"/>
    <w:pPr>
      <w:spacing w:before="120" w:after="120" w:line="240" w:lineRule="auto"/>
      <w:jc w:val="center"/>
      <w:outlineLvl w:val="0"/>
    </w:pPr>
    <w:rPr>
      <w:rFonts w:ascii="Arial" w:hAnsi="Arial"/>
      <w:b/>
      <w:szCs w:val="20"/>
    </w:rPr>
  </w:style>
  <w:style w:type="paragraph" w:customStyle="1" w:styleId="TD-ITT-Heading2-Text">
    <w:name w:val="TD-ITT-Heading 2-Text"/>
    <w:basedOn w:val="Normal"/>
    <w:rsid w:val="002203AA"/>
    <w:pPr>
      <w:ind w:left="1304" w:hanging="850"/>
    </w:pPr>
  </w:style>
  <w:style w:type="paragraph" w:customStyle="1" w:styleId="TD-ITT-Heading0">
    <w:name w:val="TD-ITT-Heading 0"/>
    <w:rsid w:val="002203AA"/>
    <w:pPr>
      <w:spacing w:before="200" w:after="360"/>
      <w:ind w:left="284" w:hanging="284"/>
    </w:pPr>
    <w:rPr>
      <w:rFonts w:ascii="Arial" w:hAnsi="Arial"/>
      <w:b/>
      <w:sz w:val="28"/>
      <w:szCs w:val="24"/>
      <w:lang w:val="en-GB" w:eastAsia="en-US"/>
    </w:rPr>
  </w:style>
  <w:style w:type="paragraph" w:customStyle="1" w:styleId="TD-ITT-Heading1">
    <w:name w:val="TD-ITT-Heading 1"/>
    <w:basedOn w:val="TD-ITT-Heading0"/>
    <w:rsid w:val="002203AA"/>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2203AA"/>
    <w:pPr>
      <w:spacing w:before="180"/>
      <w:ind w:left="1304" w:hanging="850"/>
    </w:pPr>
  </w:style>
  <w:style w:type="paragraph" w:customStyle="1" w:styleId="TD-ITT-Heading3">
    <w:name w:val="TD-ITT-Heading 3"/>
    <w:basedOn w:val="TD-ITT-Heading2"/>
    <w:rsid w:val="002203AA"/>
    <w:pPr>
      <w:tabs>
        <w:tab w:val="num" w:pos="3600"/>
      </w:tabs>
      <w:spacing w:before="240"/>
      <w:ind w:left="3600" w:hanging="360"/>
    </w:pPr>
  </w:style>
  <w:style w:type="paragraph" w:customStyle="1" w:styleId="TD-ITT-List-L1">
    <w:name w:val="TD-ITT-List-L1"/>
    <w:rsid w:val="002203AA"/>
    <w:pPr>
      <w:spacing w:before="120" w:after="120"/>
      <w:ind w:left="1588" w:hanging="284"/>
    </w:pPr>
    <w:rPr>
      <w:sz w:val="22"/>
      <w:szCs w:val="22"/>
      <w:lang w:val="en-GB" w:eastAsia="en-US"/>
    </w:rPr>
  </w:style>
  <w:style w:type="paragraph" w:customStyle="1" w:styleId="TD-ITT-List-L2">
    <w:name w:val="TD-ITT-List-L2"/>
    <w:basedOn w:val="TD-ITT-List-L1"/>
    <w:rsid w:val="002203AA"/>
    <w:pPr>
      <w:tabs>
        <w:tab w:val="num" w:pos="5760"/>
      </w:tabs>
      <w:ind w:left="1871" w:hanging="283"/>
    </w:pPr>
  </w:style>
  <w:style w:type="paragraph" w:customStyle="1" w:styleId="TD-ITT-Heading3-Text">
    <w:name w:val="TD-ITT-Heading 3-Text"/>
    <w:basedOn w:val="Normal"/>
    <w:rsid w:val="002203AA"/>
    <w:pPr>
      <w:ind w:left="1304" w:hanging="850"/>
    </w:pPr>
  </w:style>
  <w:style w:type="character" w:customStyle="1" w:styleId="Naslov5Char">
    <w:name w:val="Naslov 5 Char"/>
    <w:link w:val="Naslov5"/>
    <w:rsid w:val="00AD186D"/>
    <w:rPr>
      <w:rFonts w:ascii="Tahoma" w:hAnsi="Tahoma"/>
      <w:i/>
      <w:szCs w:val="22"/>
      <w:lang w:eastAsia="en-US"/>
    </w:rPr>
  </w:style>
  <w:style w:type="character" w:customStyle="1" w:styleId="BodyTextBoldheadingChar">
    <w:name w:val="Body Text Bold heading Char"/>
    <w:link w:val="BodyTextBoldheading"/>
    <w:rsid w:val="00DA7B3D"/>
    <w:rPr>
      <w:rFonts w:ascii="Calibri" w:eastAsia="Arial Unicode MS" w:hAnsi="Calibri"/>
      <w:b w:val="0"/>
      <w:lang w:val="en-GB"/>
    </w:rPr>
  </w:style>
  <w:style w:type="paragraph" w:customStyle="1" w:styleId="Body-Roman">
    <w:name w:val="Body-Roman"/>
    <w:basedOn w:val="Body-Bullet"/>
    <w:link w:val="Body-RomanChar"/>
    <w:qFormat/>
    <w:rsid w:val="00BD587D"/>
    <w:pPr>
      <w:numPr>
        <w:numId w:val="24"/>
      </w:numPr>
    </w:pPr>
  </w:style>
  <w:style w:type="character" w:customStyle="1" w:styleId="Body-RomanChar">
    <w:name w:val="Body-Roman Char"/>
    <w:link w:val="Body-Roman"/>
    <w:rsid w:val="00BD587D"/>
    <w:rPr>
      <w:rFonts w:ascii="Tahoma" w:hAnsi="Tahoma"/>
      <w:szCs w:val="22"/>
      <w:lang w:eastAsia="en-US"/>
    </w:rPr>
  </w:style>
  <w:style w:type="paragraph" w:customStyle="1" w:styleId="BodyTableRight0">
    <w:name w:val="Body Table Right"/>
    <w:basedOn w:val="BodyTableleft"/>
    <w:rsid w:val="004F7B67"/>
    <w:pPr>
      <w:jc w:val="right"/>
    </w:pPr>
    <w:rPr>
      <w:rFonts w:cs="Times New Roman"/>
      <w:szCs w:val="20"/>
    </w:rPr>
  </w:style>
  <w:style w:type="paragraph" w:customStyle="1" w:styleId="TD-CV-Numbered">
    <w:name w:val="TD-CV-Numbered"/>
    <w:basedOn w:val="Normal"/>
    <w:rsid w:val="00710AB5"/>
    <w:pPr>
      <w:spacing w:after="120" w:line="240" w:lineRule="auto"/>
      <w:ind w:left="850" w:hanging="283"/>
    </w:pPr>
  </w:style>
  <w:style w:type="paragraph" w:customStyle="1" w:styleId="StyleBodyTableleftFirstline076cm">
    <w:name w:val="Style Body Table left + First line:  076 cm"/>
    <w:basedOn w:val="BodyTableleft"/>
    <w:rsid w:val="0027349A"/>
    <w:pPr>
      <w:ind w:firstLine="430"/>
    </w:pPr>
    <w:rPr>
      <w:rFonts w:cs="Times New Roman"/>
      <w:szCs w:val="20"/>
    </w:rPr>
  </w:style>
  <w:style w:type="paragraph" w:customStyle="1" w:styleId="StyleBodyTableleftFirstline076cm1">
    <w:name w:val="Style Body Table left + First line:  076 cm1"/>
    <w:basedOn w:val="BodyTableleft"/>
    <w:rsid w:val="0027349A"/>
    <w:pPr>
      <w:ind w:firstLine="430"/>
    </w:pPr>
    <w:rPr>
      <w:rFonts w:cs="Times New Roman"/>
      <w:szCs w:val="20"/>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qFormat/>
    <w:locked/>
    <w:rsid w:val="00AB623C"/>
  </w:style>
  <w:style w:type="character" w:customStyle="1" w:styleId="Privzetapisavaodstavka">
    <w:name w:val="Privzeta pisava odstavka"/>
    <w:uiPriority w:val="99"/>
    <w:rsid w:val="00603CF6"/>
  </w:style>
  <w:style w:type="character" w:customStyle="1" w:styleId="hps">
    <w:name w:val="hps"/>
    <w:basedOn w:val="Privzetapisavaodstavka"/>
    <w:rsid w:val="00603CF6"/>
  </w:style>
  <w:style w:type="paragraph" w:customStyle="1" w:styleId="BodyTextBullet1">
    <w:name w:val="Body Text Bullet 1"/>
    <w:basedOn w:val="Normal"/>
    <w:rsid w:val="006931C0"/>
    <w:pPr>
      <w:spacing w:before="60"/>
      <w:ind w:left="720" w:hanging="360"/>
    </w:pPr>
  </w:style>
  <w:style w:type="paragraph" w:customStyle="1" w:styleId="BodyList1">
    <w:name w:val="Body List 1"/>
    <w:basedOn w:val="Normal"/>
    <w:uiPriority w:val="99"/>
    <w:qFormat/>
    <w:rsid w:val="00E03CC7"/>
    <w:pPr>
      <w:numPr>
        <w:numId w:val="25"/>
      </w:numPr>
    </w:pPr>
  </w:style>
  <w:style w:type="paragraph" w:customStyle="1" w:styleId="NormalEUoriginal">
    <w:name w:val="Normal EU original"/>
    <w:basedOn w:val="Normal"/>
    <w:next w:val="Normal"/>
    <w:rsid w:val="00CE4402"/>
    <w:pPr>
      <w:autoSpaceDE w:val="0"/>
      <w:autoSpaceDN w:val="0"/>
      <w:adjustRightInd w:val="0"/>
      <w:spacing w:after="60" w:line="240" w:lineRule="auto"/>
    </w:pPr>
    <w:rPr>
      <w:i/>
      <w:color w:val="000000"/>
    </w:rPr>
  </w:style>
  <w:style w:type="character" w:customStyle="1" w:styleId="Naslov2Char">
    <w:name w:val="Naslov 2 Char"/>
    <w:link w:val="Naslov2"/>
    <w:rsid w:val="008F60C3"/>
    <w:rPr>
      <w:rFonts w:ascii="Tahoma" w:hAnsi="Tahoma"/>
      <w:b/>
      <w:bCs/>
      <w:szCs w:val="22"/>
      <w:lang w:eastAsia="en-US"/>
    </w:rPr>
  </w:style>
  <w:style w:type="character" w:customStyle="1" w:styleId="Naslov3Char">
    <w:name w:val="Naslov 3 Char"/>
    <w:link w:val="Naslov3"/>
    <w:rsid w:val="00AD6A43"/>
    <w:rPr>
      <w:rFonts w:asciiTheme="minorHAnsi" w:hAnsiTheme="minorHAnsi"/>
      <w:bCs/>
      <w:sz w:val="22"/>
      <w:szCs w:val="22"/>
      <w:shd w:val="clear" w:color="auto" w:fill="FFFFFF"/>
      <w:lang w:eastAsia="en-US"/>
    </w:rPr>
  </w:style>
  <w:style w:type="character" w:customStyle="1" w:styleId="Naslov4Char">
    <w:name w:val="Naslov 4 Char"/>
    <w:link w:val="Naslov4"/>
    <w:rsid w:val="00AD186D"/>
    <w:rPr>
      <w:rFonts w:ascii="Tahoma" w:hAnsi="Tahoma"/>
      <w:bCs/>
      <w:i/>
      <w:iCs/>
      <w:szCs w:val="22"/>
      <w:lang w:eastAsia="en-US"/>
    </w:rPr>
  </w:style>
  <w:style w:type="paragraph" w:customStyle="1" w:styleId="heading5">
    <w:name w:val="heading5"/>
    <w:basedOn w:val="Odlomakpopisa"/>
    <w:link w:val="heading5Char"/>
    <w:uiPriority w:val="99"/>
    <w:rsid w:val="00A14FC1"/>
    <w:pPr>
      <w:tabs>
        <w:tab w:val="left" w:pos="900"/>
      </w:tabs>
      <w:spacing w:after="0" w:line="240" w:lineRule="auto"/>
      <w:ind w:left="0"/>
    </w:pPr>
    <w:rPr>
      <w:b/>
      <w:szCs w:val="20"/>
      <w:lang w:eastAsia="hr-HR"/>
    </w:rPr>
  </w:style>
  <w:style w:type="character" w:customStyle="1" w:styleId="heading5Char">
    <w:name w:val="heading5 Char"/>
    <w:link w:val="heading5"/>
    <w:uiPriority w:val="99"/>
    <w:rsid w:val="00A14FC1"/>
    <w:rPr>
      <w:rFonts w:ascii="Calibri" w:eastAsia="Times New Roman" w:hAnsi="Calibri" w:cs="Times New Roman"/>
      <w:b/>
      <w:lang w:val="hr-HR" w:eastAsia="hr-HR"/>
    </w:rPr>
  </w:style>
  <w:style w:type="character" w:customStyle="1" w:styleId="apple-style-span">
    <w:name w:val="apple-style-span"/>
    <w:rsid w:val="00BE7D4A"/>
    <w:rPr>
      <w:rFonts w:cs="Times New Roman"/>
    </w:rPr>
  </w:style>
  <w:style w:type="character" w:customStyle="1" w:styleId="apple-converted-space">
    <w:name w:val="apple-converted-space"/>
    <w:rsid w:val="00BE7D4A"/>
    <w:rPr>
      <w:rFonts w:cs="Times New Roman"/>
    </w:rPr>
  </w:style>
  <w:style w:type="paragraph" w:customStyle="1" w:styleId="Naslov10">
    <w:name w:val="Naslov1"/>
    <w:basedOn w:val="Normal"/>
    <w:link w:val="NaslovChar"/>
    <w:autoRedefine/>
    <w:rsid w:val="009B006F"/>
    <w:pPr>
      <w:numPr>
        <w:numId w:val="26"/>
      </w:numPr>
      <w:overflowPunct w:val="0"/>
      <w:autoSpaceDE w:val="0"/>
      <w:autoSpaceDN w:val="0"/>
      <w:adjustRightInd w:val="0"/>
      <w:spacing w:after="0" w:line="240" w:lineRule="auto"/>
      <w:textAlignment w:val="baseline"/>
    </w:pPr>
    <w:rPr>
      <w:rFonts w:ascii="Arial" w:hAnsi="Arial"/>
      <w:b/>
      <w:i/>
      <w:sz w:val="24"/>
      <w:szCs w:val="20"/>
    </w:rPr>
  </w:style>
  <w:style w:type="character" w:customStyle="1" w:styleId="NaslovChar">
    <w:name w:val="Naslov Char"/>
    <w:link w:val="Naslov10"/>
    <w:rsid w:val="009B006F"/>
    <w:rPr>
      <w:rFonts w:ascii="Arial" w:hAnsi="Arial"/>
      <w:b/>
      <w:i/>
      <w:sz w:val="24"/>
      <w:lang w:eastAsia="en-US"/>
    </w:rPr>
  </w:style>
  <w:style w:type="character" w:customStyle="1" w:styleId="BodyTextChar1">
    <w:name w:val="Body Text Char1"/>
    <w:uiPriority w:val="99"/>
    <w:rsid w:val="00E91353"/>
    <w:rPr>
      <w:lang w:val="hr-HR"/>
    </w:rPr>
  </w:style>
  <w:style w:type="character" w:customStyle="1" w:styleId="BodyTextChar2">
    <w:name w:val="Body Text Char2"/>
    <w:basedOn w:val="Zadanifontodlomka"/>
    <w:uiPriority w:val="99"/>
    <w:semiHidden/>
    <w:rsid w:val="000E1C5F"/>
  </w:style>
  <w:style w:type="paragraph" w:styleId="Tijeloteksta">
    <w:name w:val="Body Text"/>
    <w:basedOn w:val="Normal"/>
    <w:link w:val="TijelotekstaChar"/>
    <w:unhideWhenUsed/>
    <w:qFormat/>
    <w:rsid w:val="005A68F0"/>
    <w:pPr>
      <w:spacing w:after="120"/>
    </w:pPr>
  </w:style>
  <w:style w:type="character" w:customStyle="1" w:styleId="TijelotekstaChar">
    <w:name w:val="Tijelo teksta Char"/>
    <w:link w:val="Tijeloteksta"/>
    <w:uiPriority w:val="99"/>
    <w:semiHidden/>
    <w:rsid w:val="005A68F0"/>
    <w:rPr>
      <w:lang w:val="hr-HR"/>
    </w:rPr>
  </w:style>
  <w:style w:type="paragraph" w:customStyle="1" w:styleId="CM70">
    <w:name w:val="CM70"/>
    <w:basedOn w:val="Default"/>
    <w:next w:val="Default"/>
    <w:uiPriority w:val="99"/>
    <w:rsid w:val="00C31608"/>
    <w:pPr>
      <w:widowControl w:val="0"/>
    </w:pPr>
    <w:rPr>
      <w:rFonts w:ascii="Helvetica" w:hAnsi="Helvetica" w:cs="Helvetica"/>
      <w:color w:val="auto"/>
      <w:lang w:val="hr-HR" w:eastAsia="hr-HR"/>
    </w:rPr>
  </w:style>
  <w:style w:type="paragraph" w:customStyle="1" w:styleId="CM68">
    <w:name w:val="CM68"/>
    <w:basedOn w:val="Default"/>
    <w:next w:val="Default"/>
    <w:uiPriority w:val="99"/>
    <w:rsid w:val="00C31608"/>
    <w:pPr>
      <w:widowControl w:val="0"/>
    </w:pPr>
    <w:rPr>
      <w:rFonts w:ascii="Helvetica" w:hAnsi="Helvetica" w:cs="Helvetica"/>
      <w:color w:val="auto"/>
      <w:lang w:val="hr-HR" w:eastAsia="hr-HR"/>
    </w:rPr>
  </w:style>
  <w:style w:type="paragraph" w:customStyle="1" w:styleId="CM28">
    <w:name w:val="CM28"/>
    <w:basedOn w:val="Default"/>
    <w:next w:val="Default"/>
    <w:uiPriority w:val="99"/>
    <w:rsid w:val="00C31608"/>
    <w:pPr>
      <w:widowControl w:val="0"/>
      <w:spacing w:line="291" w:lineRule="atLeast"/>
    </w:pPr>
    <w:rPr>
      <w:rFonts w:ascii="Helvetica" w:hAnsi="Helvetica" w:cs="Helvetica"/>
      <w:color w:val="auto"/>
      <w:lang w:val="hr-HR" w:eastAsia="hr-HR"/>
    </w:rPr>
  </w:style>
  <w:style w:type="paragraph" w:customStyle="1" w:styleId="CM76">
    <w:name w:val="CM76"/>
    <w:basedOn w:val="Default"/>
    <w:next w:val="Default"/>
    <w:uiPriority w:val="99"/>
    <w:rsid w:val="00C31608"/>
    <w:pPr>
      <w:widowControl w:val="0"/>
    </w:pPr>
    <w:rPr>
      <w:rFonts w:ascii="Helvetica" w:hAnsi="Helvetica" w:cs="Helvetica"/>
      <w:color w:val="auto"/>
      <w:lang w:val="hr-HR" w:eastAsia="hr-HR"/>
    </w:rPr>
  </w:style>
  <w:style w:type="paragraph" w:customStyle="1" w:styleId="CM60">
    <w:name w:val="CM60"/>
    <w:basedOn w:val="Default"/>
    <w:next w:val="Default"/>
    <w:uiPriority w:val="99"/>
    <w:rsid w:val="00E67DCD"/>
    <w:pPr>
      <w:widowControl w:val="0"/>
    </w:pPr>
    <w:rPr>
      <w:rFonts w:ascii="Helvetica" w:hAnsi="Helvetica" w:cs="Helvetica"/>
      <w:color w:val="auto"/>
      <w:lang w:val="hr-HR" w:eastAsia="hr-HR"/>
    </w:rPr>
  </w:style>
  <w:style w:type="paragraph" w:customStyle="1" w:styleId="CM63">
    <w:name w:val="CM63"/>
    <w:basedOn w:val="Default"/>
    <w:next w:val="Default"/>
    <w:uiPriority w:val="99"/>
    <w:rsid w:val="00E67DCD"/>
    <w:pPr>
      <w:widowControl w:val="0"/>
    </w:pPr>
    <w:rPr>
      <w:rFonts w:ascii="Helvetica" w:hAnsi="Helvetica" w:cs="Helvetica"/>
      <w:color w:val="auto"/>
      <w:lang w:val="hr-HR" w:eastAsia="hr-HR"/>
    </w:rPr>
  </w:style>
  <w:style w:type="paragraph" w:customStyle="1" w:styleId="CM64">
    <w:name w:val="CM64"/>
    <w:basedOn w:val="Default"/>
    <w:next w:val="Default"/>
    <w:uiPriority w:val="99"/>
    <w:rsid w:val="00E67DCD"/>
    <w:pPr>
      <w:widowControl w:val="0"/>
    </w:pPr>
    <w:rPr>
      <w:rFonts w:ascii="Helvetica" w:hAnsi="Helvetica" w:cs="Helvetica"/>
      <w:color w:val="auto"/>
      <w:lang w:val="hr-HR" w:eastAsia="hr-HR"/>
    </w:rPr>
  </w:style>
  <w:style w:type="paragraph" w:customStyle="1" w:styleId="CM32">
    <w:name w:val="CM32"/>
    <w:basedOn w:val="Default"/>
    <w:next w:val="Default"/>
    <w:uiPriority w:val="99"/>
    <w:rsid w:val="00E67DCD"/>
    <w:pPr>
      <w:widowControl w:val="0"/>
    </w:pPr>
    <w:rPr>
      <w:rFonts w:ascii="Helvetica" w:hAnsi="Helvetica" w:cs="Helvetica"/>
      <w:color w:val="auto"/>
      <w:lang w:val="hr-HR" w:eastAsia="hr-HR"/>
    </w:rPr>
  </w:style>
  <w:style w:type="paragraph" w:customStyle="1" w:styleId="CM77">
    <w:name w:val="CM77"/>
    <w:basedOn w:val="Default"/>
    <w:next w:val="Default"/>
    <w:uiPriority w:val="99"/>
    <w:rsid w:val="00E67DCD"/>
    <w:pPr>
      <w:widowControl w:val="0"/>
    </w:pPr>
    <w:rPr>
      <w:rFonts w:ascii="Helvetica" w:hAnsi="Helvetica" w:cs="Helvetica"/>
      <w:color w:val="auto"/>
      <w:lang w:val="hr-HR" w:eastAsia="hr-HR"/>
    </w:rPr>
  </w:style>
  <w:style w:type="paragraph" w:customStyle="1" w:styleId="CM44">
    <w:name w:val="CM44"/>
    <w:basedOn w:val="Default"/>
    <w:next w:val="Default"/>
    <w:uiPriority w:val="99"/>
    <w:rsid w:val="00E67DCD"/>
    <w:pPr>
      <w:widowControl w:val="0"/>
      <w:spacing w:line="351" w:lineRule="atLeast"/>
    </w:pPr>
    <w:rPr>
      <w:rFonts w:ascii="Helvetica" w:hAnsi="Helvetica" w:cs="Helvetica"/>
      <w:color w:val="auto"/>
      <w:lang w:val="hr-HR" w:eastAsia="hr-HR"/>
    </w:rPr>
  </w:style>
  <w:style w:type="paragraph" w:customStyle="1" w:styleId="CM1">
    <w:name w:val="CM1"/>
    <w:basedOn w:val="Default"/>
    <w:next w:val="Default"/>
    <w:uiPriority w:val="99"/>
    <w:rsid w:val="00DD5003"/>
    <w:pPr>
      <w:widowControl w:val="0"/>
    </w:pPr>
    <w:rPr>
      <w:rFonts w:ascii="Helvetica" w:hAnsi="Helvetica" w:cs="Helvetica"/>
      <w:color w:val="auto"/>
      <w:lang w:val="hr-HR" w:eastAsia="hr-HR"/>
    </w:rPr>
  </w:style>
  <w:style w:type="paragraph" w:customStyle="1" w:styleId="CM61">
    <w:name w:val="CM61"/>
    <w:basedOn w:val="Default"/>
    <w:next w:val="Default"/>
    <w:uiPriority w:val="99"/>
    <w:rsid w:val="00DD5003"/>
    <w:pPr>
      <w:widowControl w:val="0"/>
    </w:pPr>
    <w:rPr>
      <w:rFonts w:ascii="Helvetica" w:hAnsi="Helvetica" w:cs="Helvetica"/>
      <w:color w:val="auto"/>
      <w:lang w:val="hr-HR" w:eastAsia="hr-HR"/>
    </w:rPr>
  </w:style>
  <w:style w:type="paragraph" w:customStyle="1" w:styleId="CM75">
    <w:name w:val="CM75"/>
    <w:basedOn w:val="Default"/>
    <w:next w:val="Default"/>
    <w:uiPriority w:val="99"/>
    <w:rsid w:val="00DD5003"/>
    <w:pPr>
      <w:widowControl w:val="0"/>
    </w:pPr>
    <w:rPr>
      <w:rFonts w:ascii="Helvetica" w:hAnsi="Helvetica" w:cs="Helvetica"/>
      <w:color w:val="auto"/>
      <w:lang w:val="hr-HR" w:eastAsia="hr-HR"/>
    </w:rPr>
  </w:style>
  <w:style w:type="paragraph" w:customStyle="1" w:styleId="CM74">
    <w:name w:val="CM74"/>
    <w:basedOn w:val="Default"/>
    <w:next w:val="Default"/>
    <w:uiPriority w:val="99"/>
    <w:rsid w:val="00DD5003"/>
    <w:pPr>
      <w:widowControl w:val="0"/>
    </w:pPr>
    <w:rPr>
      <w:rFonts w:ascii="Helvetica" w:hAnsi="Helvetica" w:cs="Helvetica"/>
      <w:color w:val="auto"/>
      <w:lang w:val="hr-HR" w:eastAsia="hr-HR"/>
    </w:rPr>
  </w:style>
  <w:style w:type="paragraph" w:customStyle="1" w:styleId="CM42">
    <w:name w:val="CM42"/>
    <w:basedOn w:val="Default"/>
    <w:next w:val="Default"/>
    <w:uiPriority w:val="99"/>
    <w:rsid w:val="00DD5003"/>
    <w:pPr>
      <w:widowControl w:val="0"/>
      <w:spacing w:line="351" w:lineRule="atLeast"/>
    </w:pPr>
    <w:rPr>
      <w:rFonts w:ascii="Helvetica" w:hAnsi="Helvetica" w:cs="Helvetica"/>
      <w:color w:val="auto"/>
      <w:lang w:val="hr-HR" w:eastAsia="hr-HR"/>
    </w:rPr>
  </w:style>
  <w:style w:type="paragraph" w:customStyle="1" w:styleId="CM43">
    <w:name w:val="CM43"/>
    <w:basedOn w:val="Default"/>
    <w:next w:val="Default"/>
    <w:uiPriority w:val="99"/>
    <w:rsid w:val="00DD5003"/>
    <w:pPr>
      <w:widowControl w:val="0"/>
      <w:spacing w:line="351" w:lineRule="atLeast"/>
    </w:pPr>
    <w:rPr>
      <w:rFonts w:ascii="Helvetica" w:hAnsi="Helvetica" w:cs="Helvetica"/>
      <w:color w:val="auto"/>
      <w:lang w:val="hr-HR" w:eastAsia="hr-HR"/>
    </w:rPr>
  </w:style>
  <w:style w:type="paragraph" w:customStyle="1" w:styleId="CM82">
    <w:name w:val="CM82"/>
    <w:basedOn w:val="Default"/>
    <w:next w:val="Default"/>
    <w:uiPriority w:val="99"/>
    <w:rsid w:val="00DD5003"/>
    <w:pPr>
      <w:widowControl w:val="0"/>
    </w:pPr>
    <w:rPr>
      <w:rFonts w:ascii="Helvetica" w:hAnsi="Helvetica" w:cs="Helvetica"/>
      <w:color w:val="auto"/>
      <w:lang w:val="hr-HR" w:eastAsia="hr-HR"/>
    </w:rPr>
  </w:style>
  <w:style w:type="paragraph" w:customStyle="1" w:styleId="CM48">
    <w:name w:val="CM48"/>
    <w:basedOn w:val="Default"/>
    <w:next w:val="Default"/>
    <w:uiPriority w:val="99"/>
    <w:rsid w:val="00DD5003"/>
    <w:pPr>
      <w:widowControl w:val="0"/>
      <w:spacing w:line="460" w:lineRule="atLeast"/>
    </w:pPr>
    <w:rPr>
      <w:rFonts w:ascii="Helvetica" w:hAnsi="Helvetica" w:cs="Helvetica"/>
      <w:color w:val="auto"/>
      <w:lang w:val="hr-HR" w:eastAsia="hr-HR"/>
    </w:rPr>
  </w:style>
  <w:style w:type="paragraph" w:customStyle="1" w:styleId="CM7">
    <w:name w:val="CM7"/>
    <w:basedOn w:val="Default"/>
    <w:next w:val="Default"/>
    <w:uiPriority w:val="99"/>
    <w:rsid w:val="00DD5003"/>
    <w:pPr>
      <w:widowControl w:val="0"/>
      <w:spacing w:line="231" w:lineRule="atLeast"/>
    </w:pPr>
    <w:rPr>
      <w:rFonts w:ascii="Helvetica" w:hAnsi="Helvetica" w:cs="Helvetica"/>
      <w:color w:val="auto"/>
      <w:lang w:val="hr-HR" w:eastAsia="hr-HR"/>
    </w:rPr>
  </w:style>
  <w:style w:type="paragraph" w:customStyle="1" w:styleId="CM49">
    <w:name w:val="CM49"/>
    <w:basedOn w:val="Default"/>
    <w:next w:val="Default"/>
    <w:uiPriority w:val="99"/>
    <w:rsid w:val="00DD5003"/>
    <w:pPr>
      <w:widowControl w:val="0"/>
      <w:spacing w:line="498" w:lineRule="atLeast"/>
    </w:pPr>
    <w:rPr>
      <w:rFonts w:ascii="Helvetica" w:hAnsi="Helvetica" w:cs="Helvetica"/>
      <w:color w:val="auto"/>
      <w:lang w:val="hr-HR" w:eastAsia="hr-HR"/>
    </w:rPr>
  </w:style>
  <w:style w:type="paragraph" w:customStyle="1" w:styleId="CM66">
    <w:name w:val="CM66"/>
    <w:basedOn w:val="Default"/>
    <w:next w:val="Default"/>
    <w:uiPriority w:val="99"/>
    <w:rsid w:val="00997247"/>
    <w:pPr>
      <w:widowControl w:val="0"/>
    </w:pPr>
    <w:rPr>
      <w:rFonts w:ascii="Helvetica" w:hAnsi="Helvetica" w:cs="Helvetica"/>
      <w:color w:val="auto"/>
      <w:lang w:val="hr-HR" w:eastAsia="hr-HR"/>
    </w:rPr>
  </w:style>
  <w:style w:type="paragraph" w:customStyle="1" w:styleId="CM55">
    <w:name w:val="CM55"/>
    <w:basedOn w:val="Default"/>
    <w:next w:val="Default"/>
    <w:uiPriority w:val="99"/>
    <w:rsid w:val="00997247"/>
    <w:pPr>
      <w:widowControl w:val="0"/>
      <w:spacing w:line="460" w:lineRule="atLeast"/>
    </w:pPr>
    <w:rPr>
      <w:rFonts w:ascii="Helvetica" w:hAnsi="Helvetica" w:cs="Helvetica"/>
      <w:color w:val="auto"/>
      <w:lang w:val="hr-HR" w:eastAsia="hr-HR"/>
    </w:rPr>
  </w:style>
  <w:style w:type="paragraph" w:customStyle="1" w:styleId="NoSpacing2">
    <w:name w:val="No Spacing2"/>
    <w:uiPriority w:val="1"/>
    <w:qFormat/>
    <w:rsid w:val="00ED76E9"/>
    <w:rPr>
      <w:sz w:val="22"/>
      <w:szCs w:val="22"/>
      <w:lang w:eastAsia="en-US"/>
    </w:rPr>
  </w:style>
  <w:style w:type="paragraph" w:customStyle="1" w:styleId="ListParagraph1">
    <w:name w:val="List Paragraph1"/>
    <w:basedOn w:val="Normal"/>
    <w:uiPriority w:val="99"/>
    <w:rsid w:val="00F03B1B"/>
    <w:pPr>
      <w:ind w:left="720"/>
      <w:contextualSpacing/>
      <w:jc w:val="left"/>
    </w:pPr>
    <w:rPr>
      <w:lang w:val="en-GB"/>
    </w:rPr>
  </w:style>
  <w:style w:type="paragraph" w:customStyle="1" w:styleId="NoSpacing1">
    <w:name w:val="No Spacing1"/>
    <w:uiPriority w:val="99"/>
    <w:rsid w:val="00F03B1B"/>
    <w:rPr>
      <w:sz w:val="22"/>
      <w:szCs w:val="22"/>
      <w:lang w:eastAsia="en-US"/>
    </w:rPr>
  </w:style>
  <w:style w:type="character" w:customStyle="1" w:styleId="BodyTextBoldCenter14pChar">
    <w:name w:val="Body Text_Bold_Center_14p Char"/>
    <w:basedOn w:val="BodyTextChar"/>
    <w:link w:val="BodyTextBoldCenter14p"/>
    <w:rsid w:val="008C3688"/>
    <w:rPr>
      <w:rFonts w:ascii="Calibri" w:hAnsi="Calibri"/>
      <w:b/>
      <w:sz w:val="28"/>
      <w:szCs w:val="28"/>
      <w:lang w:val="hr-HR" w:eastAsia="en-US"/>
    </w:rPr>
  </w:style>
  <w:style w:type="paragraph" w:customStyle="1" w:styleId="Nadpis-sted0">
    <w:name w:val="Nadpis-støed"/>
    <w:basedOn w:val="Normal"/>
    <w:rsid w:val="009C2DE5"/>
    <w:pPr>
      <w:spacing w:before="60" w:after="0" w:line="240" w:lineRule="exact"/>
      <w:jc w:val="center"/>
    </w:pPr>
    <w:rPr>
      <w:rFonts w:ascii="Arial" w:hAnsi="Arial"/>
      <w:b/>
      <w:i/>
      <w:sz w:val="24"/>
      <w:szCs w:val="20"/>
      <w:lang w:val="en-GB" w:eastAsia="sl-SI"/>
    </w:rPr>
  </w:style>
  <w:style w:type="paragraph" w:customStyle="1" w:styleId="text2-seznam">
    <w:name w:val="text2-seznam"/>
    <w:basedOn w:val="Normal"/>
    <w:rsid w:val="009C2DE5"/>
    <w:pPr>
      <w:spacing w:after="0" w:line="240" w:lineRule="exact"/>
      <w:ind w:left="2495" w:hanging="1361"/>
    </w:pPr>
    <w:rPr>
      <w:rFonts w:ascii="Arial" w:hAnsi="Arial"/>
      <w:sz w:val="24"/>
      <w:szCs w:val="20"/>
      <w:lang w:val="en-GB" w:eastAsia="sl-SI"/>
    </w:rPr>
  </w:style>
  <w:style w:type="paragraph" w:customStyle="1" w:styleId="Text2">
    <w:name w:val="Text 2"/>
    <w:basedOn w:val="Normal"/>
    <w:rsid w:val="009C2DE5"/>
    <w:pPr>
      <w:spacing w:before="240" w:after="0" w:line="240" w:lineRule="exact"/>
      <w:ind w:left="1134"/>
    </w:pPr>
    <w:rPr>
      <w:rFonts w:ascii="Arial" w:hAnsi="Arial"/>
      <w:sz w:val="24"/>
      <w:szCs w:val="20"/>
      <w:lang w:val="en-GB" w:eastAsia="sl-SI"/>
    </w:rPr>
  </w:style>
  <w:style w:type="paragraph" w:customStyle="1" w:styleId="text1-3mezera">
    <w:name w:val="text 1 - 3 mezera"/>
    <w:basedOn w:val="Text1"/>
    <w:rsid w:val="009C2DE5"/>
    <w:pPr>
      <w:spacing w:before="60"/>
    </w:pPr>
  </w:style>
  <w:style w:type="paragraph" w:customStyle="1" w:styleId="textslovan">
    <w:name w:val="text èíslovaný"/>
    <w:basedOn w:val="text"/>
    <w:rsid w:val="009C2DE5"/>
    <w:pPr>
      <w:ind w:left="567" w:hanging="567"/>
    </w:pPr>
  </w:style>
  <w:style w:type="paragraph" w:customStyle="1" w:styleId="Section">
    <w:name w:val="Section"/>
    <w:basedOn w:val="Normal"/>
    <w:uiPriority w:val="99"/>
    <w:rsid w:val="009C2DE5"/>
    <w:pPr>
      <w:spacing w:after="0" w:line="360" w:lineRule="exact"/>
      <w:jc w:val="center"/>
    </w:pPr>
    <w:rPr>
      <w:rFonts w:ascii="Arial" w:hAnsi="Arial"/>
      <w:b/>
      <w:sz w:val="32"/>
      <w:szCs w:val="20"/>
      <w:lang w:val="en-GB" w:eastAsia="sl-SI"/>
    </w:rPr>
  </w:style>
  <w:style w:type="paragraph" w:customStyle="1" w:styleId="textslovan0">
    <w:name w:val="text číslovaný"/>
    <w:basedOn w:val="text"/>
    <w:rsid w:val="009C2DE5"/>
    <w:pPr>
      <w:ind w:left="567" w:hanging="567"/>
    </w:pPr>
  </w:style>
  <w:style w:type="paragraph" w:customStyle="1" w:styleId="SingleIndent">
    <w:name w:val="Single Indent"/>
    <w:basedOn w:val="Normal"/>
    <w:rsid w:val="009C2DE5"/>
    <w:pPr>
      <w:spacing w:after="0" w:line="264" w:lineRule="auto"/>
      <w:ind w:left="1008"/>
    </w:pPr>
    <w:rPr>
      <w:rFonts w:ascii="Arial" w:hAnsi="Arial"/>
      <w:szCs w:val="20"/>
      <w:lang w:val="en-GB" w:eastAsia="sl-SI"/>
    </w:rPr>
  </w:style>
  <w:style w:type="paragraph" w:customStyle="1" w:styleId="ReportBullet">
    <w:name w:val="Report Bullet"/>
    <w:basedOn w:val="Obinouvueno"/>
    <w:rsid w:val="009C2DE5"/>
    <w:pPr>
      <w:numPr>
        <w:numId w:val="27"/>
      </w:numPr>
      <w:tabs>
        <w:tab w:val="left" w:pos="2160"/>
      </w:tabs>
      <w:spacing w:after="200" w:line="264" w:lineRule="auto"/>
      <w:ind w:left="2160" w:hanging="432"/>
    </w:pPr>
    <w:rPr>
      <w:rFonts w:ascii="Arial" w:hAnsi="Arial"/>
      <w:sz w:val="20"/>
      <w:szCs w:val="20"/>
      <w:lang w:val="en-GB" w:eastAsia="sl-SI"/>
    </w:rPr>
  </w:style>
  <w:style w:type="paragraph" w:customStyle="1" w:styleId="1zanoren">
    <w:name w:val="1.zanorení"/>
    <w:basedOn w:val="text-3mezera"/>
    <w:rsid w:val="009C2DE5"/>
    <w:pPr>
      <w:widowControl w:val="0"/>
      <w:ind w:left="2127" w:hanging="1418"/>
    </w:pPr>
    <w:rPr>
      <w:lang w:val="cs-CZ" w:eastAsia="en-US"/>
    </w:rPr>
  </w:style>
  <w:style w:type="paragraph" w:customStyle="1" w:styleId="bulletsub">
    <w:name w:val="bullet_sub"/>
    <w:basedOn w:val="Normal"/>
    <w:rsid w:val="009C2DE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pPr>
    <w:rPr>
      <w:rFonts w:ascii="Arial" w:hAnsi="Arial"/>
      <w:szCs w:val="20"/>
      <w:lang w:val="en-GB"/>
    </w:rPr>
  </w:style>
  <w:style w:type="paragraph" w:customStyle="1" w:styleId="Volume">
    <w:name w:val="Volume"/>
    <w:basedOn w:val="text"/>
    <w:next w:val="Section"/>
    <w:rsid w:val="009C2DE5"/>
    <w:pPr>
      <w:pageBreakBefore/>
      <w:widowControl w:val="0"/>
      <w:spacing w:before="360" w:line="360" w:lineRule="exact"/>
      <w:jc w:val="center"/>
    </w:pPr>
    <w:rPr>
      <w:b/>
      <w:sz w:val="36"/>
      <w:lang w:val="cs-CZ" w:eastAsia="en-US"/>
    </w:rPr>
  </w:style>
  <w:style w:type="paragraph" w:customStyle="1" w:styleId="textcslovan">
    <w:name w:val="text císlovaný"/>
    <w:basedOn w:val="text"/>
    <w:rsid w:val="009C2DE5"/>
    <w:pPr>
      <w:widowControl w:val="0"/>
      <w:ind w:left="567" w:hanging="567"/>
    </w:pPr>
    <w:rPr>
      <w:lang w:val="cs-CZ" w:eastAsia="en-US"/>
    </w:rPr>
  </w:style>
  <w:style w:type="paragraph" w:customStyle="1" w:styleId="Nadpis-STRANA">
    <w:name w:val="Nadpis - STRANA"/>
    <w:basedOn w:val="text"/>
    <w:next w:val="Volume"/>
    <w:rsid w:val="009C2DE5"/>
    <w:pPr>
      <w:pageBreakBefore/>
      <w:widowControl w:val="0"/>
      <w:spacing w:before="5040" w:line="520" w:lineRule="exact"/>
      <w:jc w:val="center"/>
    </w:pPr>
    <w:rPr>
      <w:b/>
      <w:sz w:val="36"/>
      <w:lang w:val="cs-CZ" w:eastAsia="en-US"/>
    </w:rPr>
  </w:style>
  <w:style w:type="paragraph" w:customStyle="1" w:styleId="bullet-3">
    <w:name w:val="bullet-3"/>
    <w:basedOn w:val="Normal"/>
    <w:rsid w:val="009C2DE5"/>
    <w:pPr>
      <w:widowControl w:val="0"/>
      <w:spacing w:before="240" w:after="0" w:line="240" w:lineRule="exact"/>
      <w:ind w:left="2212" w:hanging="284"/>
    </w:pPr>
    <w:rPr>
      <w:rFonts w:ascii="Arial" w:hAnsi="Arial"/>
      <w:sz w:val="24"/>
      <w:szCs w:val="20"/>
      <w:lang w:val="cs-CZ"/>
    </w:rPr>
  </w:style>
  <w:style w:type="paragraph" w:customStyle="1" w:styleId="titre4">
    <w:name w:val="titre4"/>
    <w:basedOn w:val="Normal"/>
    <w:rsid w:val="009C2DE5"/>
    <w:pPr>
      <w:numPr>
        <w:numId w:val="28"/>
      </w:numPr>
      <w:tabs>
        <w:tab w:val="clear" w:pos="435"/>
        <w:tab w:val="decimal" w:pos="357"/>
      </w:tabs>
      <w:spacing w:after="0" w:line="240" w:lineRule="auto"/>
      <w:ind w:left="357" w:hanging="357"/>
      <w:jc w:val="left"/>
    </w:pPr>
    <w:rPr>
      <w:rFonts w:ascii="Arial" w:hAnsi="Arial"/>
      <w:b/>
      <w:snapToGrid w:val="0"/>
      <w:sz w:val="24"/>
      <w:szCs w:val="20"/>
      <w:lang w:val="en-GB"/>
    </w:rPr>
  </w:style>
  <w:style w:type="paragraph" w:customStyle="1" w:styleId="Akapitzlist">
    <w:name w:val="Akapit z listą"/>
    <w:basedOn w:val="Normal"/>
    <w:uiPriority w:val="34"/>
    <w:qFormat/>
    <w:rsid w:val="009C2DE5"/>
    <w:pPr>
      <w:spacing w:after="0" w:line="240" w:lineRule="auto"/>
      <w:ind w:left="708"/>
      <w:jc w:val="left"/>
    </w:pPr>
    <w:rPr>
      <w:rFonts w:ascii="Arial" w:hAnsi="Arial"/>
      <w:szCs w:val="20"/>
      <w:lang w:val="en-GB" w:eastAsia="sl-SI"/>
    </w:rPr>
  </w:style>
  <w:style w:type="character" w:customStyle="1" w:styleId="tw4winMark">
    <w:name w:val="tw4winMark"/>
    <w:rsid w:val="009C2DE5"/>
    <w:rPr>
      <w:rFonts w:ascii="Times New Roman" w:hAnsi="Times New Roman" w:cs="Times New Roman"/>
      <w:vanish/>
      <w:color w:val="800080"/>
      <w:sz w:val="24"/>
      <w:szCs w:val="24"/>
      <w:vertAlign w:val="subscript"/>
    </w:rPr>
  </w:style>
  <w:style w:type="paragraph" w:customStyle="1" w:styleId="Document1">
    <w:name w:val="Document 1"/>
    <w:rsid w:val="009C2DE5"/>
    <w:pPr>
      <w:keepNext/>
      <w:keepLines/>
      <w:widowControl w:val="0"/>
      <w:tabs>
        <w:tab w:val="left" w:pos="-720"/>
      </w:tabs>
      <w:suppressAutoHyphens/>
    </w:pPr>
    <w:rPr>
      <w:rFonts w:ascii="Univers" w:hAnsi="Univers"/>
      <w:lang w:val="sl-SI" w:eastAsia="en-US"/>
    </w:rPr>
  </w:style>
  <w:style w:type="paragraph" w:styleId="Tekstkrajnjebiljeke">
    <w:name w:val="endnote text"/>
    <w:basedOn w:val="Normal"/>
    <w:link w:val="TekstkrajnjebiljekeChar"/>
    <w:rsid w:val="009C2DE5"/>
    <w:pPr>
      <w:spacing w:after="0" w:line="240" w:lineRule="auto"/>
      <w:jc w:val="left"/>
    </w:pPr>
    <w:rPr>
      <w:rFonts w:ascii="Arial" w:hAnsi="Arial"/>
      <w:szCs w:val="20"/>
      <w:lang w:val="en-GB" w:eastAsia="sl-SI"/>
    </w:rPr>
  </w:style>
  <w:style w:type="character" w:customStyle="1" w:styleId="TekstkrajnjebiljekeChar">
    <w:name w:val="Tekst krajnje bilješke Char"/>
    <w:basedOn w:val="Zadanifontodlomka"/>
    <w:link w:val="Tekstkrajnjebiljeke"/>
    <w:rsid w:val="009C2DE5"/>
    <w:rPr>
      <w:rFonts w:ascii="Arial" w:hAnsi="Arial"/>
      <w:lang w:val="en-GB" w:eastAsia="sl-SI"/>
    </w:rPr>
  </w:style>
  <w:style w:type="character" w:styleId="Referencakrajnjebiljeke">
    <w:name w:val="endnote reference"/>
    <w:rsid w:val="009C2DE5"/>
    <w:rPr>
      <w:vertAlign w:val="superscript"/>
    </w:rPr>
  </w:style>
  <w:style w:type="paragraph" w:customStyle="1" w:styleId="t-9-8">
    <w:name w:val="t-9-8"/>
    <w:basedOn w:val="Normal"/>
    <w:rsid w:val="00007DEF"/>
    <w:pPr>
      <w:spacing w:before="100" w:beforeAutospacing="1" w:after="100" w:afterAutospacing="1" w:line="240" w:lineRule="auto"/>
      <w:jc w:val="left"/>
    </w:pPr>
    <w:rPr>
      <w:rFonts w:ascii="Times New Roman" w:hAnsi="Times New Roman"/>
      <w:sz w:val="24"/>
      <w:szCs w:val="24"/>
      <w:lang w:eastAsia="hr-HR"/>
    </w:rPr>
  </w:style>
  <w:style w:type="paragraph" w:customStyle="1" w:styleId="normaltableau">
    <w:name w:val="normal_tableau"/>
    <w:basedOn w:val="Normal"/>
    <w:uiPriority w:val="99"/>
    <w:rsid w:val="002E1F1D"/>
    <w:pPr>
      <w:spacing w:before="120" w:after="120" w:line="240" w:lineRule="auto"/>
    </w:pPr>
    <w:rPr>
      <w:rFonts w:ascii="Optima" w:eastAsia="SimSun" w:hAnsi="Optima"/>
      <w:szCs w:val="20"/>
      <w:lang w:val="en-GB" w:eastAsia="en-GB"/>
    </w:rPr>
  </w:style>
  <w:style w:type="paragraph" w:customStyle="1" w:styleId="a0">
    <w:name w:val="(a)"/>
    <w:basedOn w:val="Tijeloteksta3"/>
    <w:rsid w:val="000A66D4"/>
    <w:pPr>
      <w:widowControl w:val="0"/>
      <w:spacing w:before="240" w:after="0"/>
      <w:ind w:left="1985" w:hanging="851"/>
    </w:pPr>
    <w:rPr>
      <w:rFonts w:ascii="Century Gothic" w:hAnsi="Century Gothic"/>
      <w:sz w:val="20"/>
      <w:szCs w:val="20"/>
      <w:lang w:eastAsia="en-US"/>
    </w:rPr>
  </w:style>
  <w:style w:type="paragraph" w:customStyle="1" w:styleId="Normal10">
    <w:name w:val="Normal 1."/>
    <w:basedOn w:val="Normal"/>
    <w:rsid w:val="000A66D4"/>
    <w:pPr>
      <w:widowControl w:val="0"/>
      <w:spacing w:before="240" w:after="0" w:line="240" w:lineRule="auto"/>
      <w:ind w:left="1134" w:hanging="1134"/>
    </w:pPr>
    <w:rPr>
      <w:rFonts w:ascii="Century Gothic" w:hAnsi="Century Gothic"/>
      <w:noProof/>
      <w:szCs w:val="20"/>
    </w:rPr>
  </w:style>
  <w:style w:type="character" w:customStyle="1" w:styleId="UnresolvedMention1">
    <w:name w:val="Unresolved Mention1"/>
    <w:basedOn w:val="Zadanifontodlomka"/>
    <w:uiPriority w:val="99"/>
    <w:semiHidden/>
    <w:unhideWhenUsed/>
    <w:rsid w:val="00307F16"/>
    <w:rPr>
      <w:color w:val="605E5C"/>
      <w:shd w:val="clear" w:color="auto" w:fill="E1DFDD"/>
    </w:rPr>
  </w:style>
  <w:style w:type="character" w:customStyle="1" w:styleId="UnresolvedMention2">
    <w:name w:val="Unresolved Mention2"/>
    <w:basedOn w:val="Zadanifontodlomka"/>
    <w:uiPriority w:val="99"/>
    <w:semiHidden/>
    <w:unhideWhenUsed/>
    <w:rsid w:val="007A7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2610">
      <w:bodyDiv w:val="1"/>
      <w:marLeft w:val="0"/>
      <w:marRight w:val="0"/>
      <w:marTop w:val="0"/>
      <w:marBottom w:val="0"/>
      <w:divBdr>
        <w:top w:val="none" w:sz="0" w:space="0" w:color="auto"/>
        <w:left w:val="none" w:sz="0" w:space="0" w:color="auto"/>
        <w:bottom w:val="none" w:sz="0" w:space="0" w:color="auto"/>
        <w:right w:val="none" w:sz="0" w:space="0" w:color="auto"/>
      </w:divBdr>
    </w:div>
    <w:div w:id="55669725">
      <w:bodyDiv w:val="1"/>
      <w:marLeft w:val="0"/>
      <w:marRight w:val="0"/>
      <w:marTop w:val="0"/>
      <w:marBottom w:val="0"/>
      <w:divBdr>
        <w:top w:val="none" w:sz="0" w:space="0" w:color="auto"/>
        <w:left w:val="none" w:sz="0" w:space="0" w:color="auto"/>
        <w:bottom w:val="none" w:sz="0" w:space="0" w:color="auto"/>
        <w:right w:val="none" w:sz="0" w:space="0" w:color="auto"/>
      </w:divBdr>
    </w:div>
    <w:div w:id="64107553">
      <w:bodyDiv w:val="1"/>
      <w:marLeft w:val="0"/>
      <w:marRight w:val="0"/>
      <w:marTop w:val="0"/>
      <w:marBottom w:val="0"/>
      <w:divBdr>
        <w:top w:val="none" w:sz="0" w:space="0" w:color="auto"/>
        <w:left w:val="none" w:sz="0" w:space="0" w:color="auto"/>
        <w:bottom w:val="none" w:sz="0" w:space="0" w:color="auto"/>
        <w:right w:val="none" w:sz="0" w:space="0" w:color="auto"/>
      </w:divBdr>
    </w:div>
    <w:div w:id="95444945">
      <w:bodyDiv w:val="1"/>
      <w:marLeft w:val="0"/>
      <w:marRight w:val="0"/>
      <w:marTop w:val="0"/>
      <w:marBottom w:val="0"/>
      <w:divBdr>
        <w:top w:val="none" w:sz="0" w:space="0" w:color="auto"/>
        <w:left w:val="none" w:sz="0" w:space="0" w:color="auto"/>
        <w:bottom w:val="none" w:sz="0" w:space="0" w:color="auto"/>
        <w:right w:val="none" w:sz="0" w:space="0" w:color="auto"/>
      </w:divBdr>
    </w:div>
    <w:div w:id="150223180">
      <w:bodyDiv w:val="1"/>
      <w:marLeft w:val="0"/>
      <w:marRight w:val="0"/>
      <w:marTop w:val="0"/>
      <w:marBottom w:val="0"/>
      <w:divBdr>
        <w:top w:val="none" w:sz="0" w:space="0" w:color="auto"/>
        <w:left w:val="none" w:sz="0" w:space="0" w:color="auto"/>
        <w:bottom w:val="none" w:sz="0" w:space="0" w:color="auto"/>
        <w:right w:val="none" w:sz="0" w:space="0" w:color="auto"/>
      </w:divBdr>
    </w:div>
    <w:div w:id="157574261">
      <w:bodyDiv w:val="1"/>
      <w:marLeft w:val="0"/>
      <w:marRight w:val="0"/>
      <w:marTop w:val="0"/>
      <w:marBottom w:val="0"/>
      <w:divBdr>
        <w:top w:val="none" w:sz="0" w:space="0" w:color="auto"/>
        <w:left w:val="none" w:sz="0" w:space="0" w:color="auto"/>
        <w:bottom w:val="none" w:sz="0" w:space="0" w:color="auto"/>
        <w:right w:val="none" w:sz="0" w:space="0" w:color="auto"/>
      </w:divBdr>
    </w:div>
    <w:div w:id="158927342">
      <w:bodyDiv w:val="1"/>
      <w:marLeft w:val="0"/>
      <w:marRight w:val="0"/>
      <w:marTop w:val="0"/>
      <w:marBottom w:val="0"/>
      <w:divBdr>
        <w:top w:val="none" w:sz="0" w:space="0" w:color="auto"/>
        <w:left w:val="none" w:sz="0" w:space="0" w:color="auto"/>
        <w:bottom w:val="none" w:sz="0" w:space="0" w:color="auto"/>
        <w:right w:val="none" w:sz="0" w:space="0" w:color="auto"/>
      </w:divBdr>
    </w:div>
    <w:div w:id="177157609">
      <w:bodyDiv w:val="1"/>
      <w:marLeft w:val="0"/>
      <w:marRight w:val="0"/>
      <w:marTop w:val="0"/>
      <w:marBottom w:val="0"/>
      <w:divBdr>
        <w:top w:val="none" w:sz="0" w:space="0" w:color="auto"/>
        <w:left w:val="none" w:sz="0" w:space="0" w:color="auto"/>
        <w:bottom w:val="none" w:sz="0" w:space="0" w:color="auto"/>
        <w:right w:val="none" w:sz="0" w:space="0" w:color="auto"/>
      </w:divBdr>
    </w:div>
    <w:div w:id="179205433">
      <w:bodyDiv w:val="1"/>
      <w:marLeft w:val="0"/>
      <w:marRight w:val="0"/>
      <w:marTop w:val="0"/>
      <w:marBottom w:val="0"/>
      <w:divBdr>
        <w:top w:val="none" w:sz="0" w:space="0" w:color="auto"/>
        <w:left w:val="none" w:sz="0" w:space="0" w:color="auto"/>
        <w:bottom w:val="none" w:sz="0" w:space="0" w:color="auto"/>
        <w:right w:val="none" w:sz="0" w:space="0" w:color="auto"/>
      </w:divBdr>
    </w:div>
    <w:div w:id="200438700">
      <w:bodyDiv w:val="1"/>
      <w:marLeft w:val="0"/>
      <w:marRight w:val="0"/>
      <w:marTop w:val="0"/>
      <w:marBottom w:val="0"/>
      <w:divBdr>
        <w:top w:val="none" w:sz="0" w:space="0" w:color="auto"/>
        <w:left w:val="none" w:sz="0" w:space="0" w:color="auto"/>
        <w:bottom w:val="none" w:sz="0" w:space="0" w:color="auto"/>
        <w:right w:val="none" w:sz="0" w:space="0" w:color="auto"/>
      </w:divBdr>
    </w:div>
    <w:div w:id="210774998">
      <w:bodyDiv w:val="1"/>
      <w:marLeft w:val="0"/>
      <w:marRight w:val="0"/>
      <w:marTop w:val="0"/>
      <w:marBottom w:val="0"/>
      <w:divBdr>
        <w:top w:val="none" w:sz="0" w:space="0" w:color="auto"/>
        <w:left w:val="none" w:sz="0" w:space="0" w:color="auto"/>
        <w:bottom w:val="none" w:sz="0" w:space="0" w:color="auto"/>
        <w:right w:val="none" w:sz="0" w:space="0" w:color="auto"/>
      </w:divBdr>
    </w:div>
    <w:div w:id="251790420">
      <w:bodyDiv w:val="1"/>
      <w:marLeft w:val="0"/>
      <w:marRight w:val="0"/>
      <w:marTop w:val="0"/>
      <w:marBottom w:val="0"/>
      <w:divBdr>
        <w:top w:val="none" w:sz="0" w:space="0" w:color="auto"/>
        <w:left w:val="none" w:sz="0" w:space="0" w:color="auto"/>
        <w:bottom w:val="none" w:sz="0" w:space="0" w:color="auto"/>
        <w:right w:val="none" w:sz="0" w:space="0" w:color="auto"/>
      </w:divBdr>
    </w:div>
    <w:div w:id="288820164">
      <w:bodyDiv w:val="1"/>
      <w:marLeft w:val="0"/>
      <w:marRight w:val="0"/>
      <w:marTop w:val="0"/>
      <w:marBottom w:val="0"/>
      <w:divBdr>
        <w:top w:val="none" w:sz="0" w:space="0" w:color="auto"/>
        <w:left w:val="none" w:sz="0" w:space="0" w:color="auto"/>
        <w:bottom w:val="none" w:sz="0" w:space="0" w:color="auto"/>
        <w:right w:val="none" w:sz="0" w:space="0" w:color="auto"/>
      </w:divBdr>
    </w:div>
    <w:div w:id="348487406">
      <w:bodyDiv w:val="1"/>
      <w:marLeft w:val="0"/>
      <w:marRight w:val="0"/>
      <w:marTop w:val="0"/>
      <w:marBottom w:val="0"/>
      <w:divBdr>
        <w:top w:val="none" w:sz="0" w:space="0" w:color="auto"/>
        <w:left w:val="none" w:sz="0" w:space="0" w:color="auto"/>
        <w:bottom w:val="none" w:sz="0" w:space="0" w:color="auto"/>
        <w:right w:val="none" w:sz="0" w:space="0" w:color="auto"/>
      </w:divBdr>
    </w:div>
    <w:div w:id="391077303">
      <w:bodyDiv w:val="1"/>
      <w:marLeft w:val="0"/>
      <w:marRight w:val="0"/>
      <w:marTop w:val="0"/>
      <w:marBottom w:val="0"/>
      <w:divBdr>
        <w:top w:val="none" w:sz="0" w:space="0" w:color="auto"/>
        <w:left w:val="none" w:sz="0" w:space="0" w:color="auto"/>
        <w:bottom w:val="none" w:sz="0" w:space="0" w:color="auto"/>
        <w:right w:val="none" w:sz="0" w:space="0" w:color="auto"/>
      </w:divBdr>
    </w:div>
    <w:div w:id="434063192">
      <w:bodyDiv w:val="1"/>
      <w:marLeft w:val="0"/>
      <w:marRight w:val="0"/>
      <w:marTop w:val="0"/>
      <w:marBottom w:val="0"/>
      <w:divBdr>
        <w:top w:val="none" w:sz="0" w:space="0" w:color="auto"/>
        <w:left w:val="none" w:sz="0" w:space="0" w:color="auto"/>
        <w:bottom w:val="none" w:sz="0" w:space="0" w:color="auto"/>
        <w:right w:val="none" w:sz="0" w:space="0" w:color="auto"/>
      </w:divBdr>
    </w:div>
    <w:div w:id="471755425">
      <w:bodyDiv w:val="1"/>
      <w:marLeft w:val="0"/>
      <w:marRight w:val="0"/>
      <w:marTop w:val="0"/>
      <w:marBottom w:val="0"/>
      <w:divBdr>
        <w:top w:val="none" w:sz="0" w:space="0" w:color="auto"/>
        <w:left w:val="none" w:sz="0" w:space="0" w:color="auto"/>
        <w:bottom w:val="none" w:sz="0" w:space="0" w:color="auto"/>
        <w:right w:val="none" w:sz="0" w:space="0" w:color="auto"/>
      </w:divBdr>
    </w:div>
    <w:div w:id="475150570">
      <w:bodyDiv w:val="1"/>
      <w:marLeft w:val="0"/>
      <w:marRight w:val="0"/>
      <w:marTop w:val="0"/>
      <w:marBottom w:val="0"/>
      <w:divBdr>
        <w:top w:val="none" w:sz="0" w:space="0" w:color="auto"/>
        <w:left w:val="none" w:sz="0" w:space="0" w:color="auto"/>
        <w:bottom w:val="none" w:sz="0" w:space="0" w:color="auto"/>
        <w:right w:val="none" w:sz="0" w:space="0" w:color="auto"/>
      </w:divBdr>
    </w:div>
    <w:div w:id="482280366">
      <w:bodyDiv w:val="1"/>
      <w:marLeft w:val="0"/>
      <w:marRight w:val="0"/>
      <w:marTop w:val="0"/>
      <w:marBottom w:val="0"/>
      <w:divBdr>
        <w:top w:val="none" w:sz="0" w:space="0" w:color="auto"/>
        <w:left w:val="none" w:sz="0" w:space="0" w:color="auto"/>
        <w:bottom w:val="none" w:sz="0" w:space="0" w:color="auto"/>
        <w:right w:val="none" w:sz="0" w:space="0" w:color="auto"/>
      </w:divBdr>
    </w:div>
    <w:div w:id="555167325">
      <w:bodyDiv w:val="1"/>
      <w:marLeft w:val="0"/>
      <w:marRight w:val="0"/>
      <w:marTop w:val="0"/>
      <w:marBottom w:val="0"/>
      <w:divBdr>
        <w:top w:val="none" w:sz="0" w:space="0" w:color="auto"/>
        <w:left w:val="none" w:sz="0" w:space="0" w:color="auto"/>
        <w:bottom w:val="none" w:sz="0" w:space="0" w:color="auto"/>
        <w:right w:val="none" w:sz="0" w:space="0" w:color="auto"/>
      </w:divBdr>
    </w:div>
    <w:div w:id="574435870">
      <w:bodyDiv w:val="1"/>
      <w:marLeft w:val="0"/>
      <w:marRight w:val="0"/>
      <w:marTop w:val="0"/>
      <w:marBottom w:val="0"/>
      <w:divBdr>
        <w:top w:val="none" w:sz="0" w:space="0" w:color="auto"/>
        <w:left w:val="none" w:sz="0" w:space="0" w:color="auto"/>
        <w:bottom w:val="none" w:sz="0" w:space="0" w:color="auto"/>
        <w:right w:val="none" w:sz="0" w:space="0" w:color="auto"/>
      </w:divBdr>
    </w:div>
    <w:div w:id="578641297">
      <w:bodyDiv w:val="1"/>
      <w:marLeft w:val="0"/>
      <w:marRight w:val="0"/>
      <w:marTop w:val="0"/>
      <w:marBottom w:val="0"/>
      <w:divBdr>
        <w:top w:val="none" w:sz="0" w:space="0" w:color="auto"/>
        <w:left w:val="none" w:sz="0" w:space="0" w:color="auto"/>
        <w:bottom w:val="none" w:sz="0" w:space="0" w:color="auto"/>
        <w:right w:val="none" w:sz="0" w:space="0" w:color="auto"/>
      </w:divBdr>
    </w:div>
    <w:div w:id="626160342">
      <w:bodyDiv w:val="1"/>
      <w:marLeft w:val="0"/>
      <w:marRight w:val="0"/>
      <w:marTop w:val="0"/>
      <w:marBottom w:val="0"/>
      <w:divBdr>
        <w:top w:val="none" w:sz="0" w:space="0" w:color="auto"/>
        <w:left w:val="none" w:sz="0" w:space="0" w:color="auto"/>
        <w:bottom w:val="none" w:sz="0" w:space="0" w:color="auto"/>
        <w:right w:val="none" w:sz="0" w:space="0" w:color="auto"/>
      </w:divBdr>
    </w:div>
    <w:div w:id="664017030">
      <w:bodyDiv w:val="1"/>
      <w:marLeft w:val="0"/>
      <w:marRight w:val="0"/>
      <w:marTop w:val="0"/>
      <w:marBottom w:val="0"/>
      <w:divBdr>
        <w:top w:val="none" w:sz="0" w:space="0" w:color="auto"/>
        <w:left w:val="none" w:sz="0" w:space="0" w:color="auto"/>
        <w:bottom w:val="none" w:sz="0" w:space="0" w:color="auto"/>
        <w:right w:val="none" w:sz="0" w:space="0" w:color="auto"/>
      </w:divBdr>
    </w:div>
    <w:div w:id="711540441">
      <w:bodyDiv w:val="1"/>
      <w:marLeft w:val="0"/>
      <w:marRight w:val="0"/>
      <w:marTop w:val="0"/>
      <w:marBottom w:val="0"/>
      <w:divBdr>
        <w:top w:val="none" w:sz="0" w:space="0" w:color="auto"/>
        <w:left w:val="none" w:sz="0" w:space="0" w:color="auto"/>
        <w:bottom w:val="none" w:sz="0" w:space="0" w:color="auto"/>
        <w:right w:val="none" w:sz="0" w:space="0" w:color="auto"/>
      </w:divBdr>
    </w:div>
    <w:div w:id="761144499">
      <w:bodyDiv w:val="1"/>
      <w:marLeft w:val="0"/>
      <w:marRight w:val="0"/>
      <w:marTop w:val="0"/>
      <w:marBottom w:val="0"/>
      <w:divBdr>
        <w:top w:val="none" w:sz="0" w:space="0" w:color="auto"/>
        <w:left w:val="none" w:sz="0" w:space="0" w:color="auto"/>
        <w:bottom w:val="none" w:sz="0" w:space="0" w:color="auto"/>
        <w:right w:val="none" w:sz="0" w:space="0" w:color="auto"/>
      </w:divBdr>
    </w:div>
    <w:div w:id="786463003">
      <w:bodyDiv w:val="1"/>
      <w:marLeft w:val="0"/>
      <w:marRight w:val="0"/>
      <w:marTop w:val="0"/>
      <w:marBottom w:val="0"/>
      <w:divBdr>
        <w:top w:val="none" w:sz="0" w:space="0" w:color="auto"/>
        <w:left w:val="none" w:sz="0" w:space="0" w:color="auto"/>
        <w:bottom w:val="none" w:sz="0" w:space="0" w:color="auto"/>
        <w:right w:val="none" w:sz="0" w:space="0" w:color="auto"/>
      </w:divBdr>
    </w:div>
    <w:div w:id="802309392">
      <w:bodyDiv w:val="1"/>
      <w:marLeft w:val="0"/>
      <w:marRight w:val="0"/>
      <w:marTop w:val="0"/>
      <w:marBottom w:val="0"/>
      <w:divBdr>
        <w:top w:val="none" w:sz="0" w:space="0" w:color="auto"/>
        <w:left w:val="none" w:sz="0" w:space="0" w:color="auto"/>
        <w:bottom w:val="none" w:sz="0" w:space="0" w:color="auto"/>
        <w:right w:val="none" w:sz="0" w:space="0" w:color="auto"/>
      </w:divBdr>
    </w:div>
    <w:div w:id="822892973">
      <w:bodyDiv w:val="1"/>
      <w:marLeft w:val="0"/>
      <w:marRight w:val="0"/>
      <w:marTop w:val="0"/>
      <w:marBottom w:val="0"/>
      <w:divBdr>
        <w:top w:val="none" w:sz="0" w:space="0" w:color="auto"/>
        <w:left w:val="none" w:sz="0" w:space="0" w:color="auto"/>
        <w:bottom w:val="none" w:sz="0" w:space="0" w:color="auto"/>
        <w:right w:val="none" w:sz="0" w:space="0" w:color="auto"/>
      </w:divBdr>
    </w:div>
    <w:div w:id="832648878">
      <w:bodyDiv w:val="1"/>
      <w:marLeft w:val="0"/>
      <w:marRight w:val="0"/>
      <w:marTop w:val="0"/>
      <w:marBottom w:val="0"/>
      <w:divBdr>
        <w:top w:val="none" w:sz="0" w:space="0" w:color="auto"/>
        <w:left w:val="none" w:sz="0" w:space="0" w:color="auto"/>
        <w:bottom w:val="none" w:sz="0" w:space="0" w:color="auto"/>
        <w:right w:val="none" w:sz="0" w:space="0" w:color="auto"/>
      </w:divBdr>
    </w:div>
    <w:div w:id="847908848">
      <w:bodyDiv w:val="1"/>
      <w:marLeft w:val="0"/>
      <w:marRight w:val="0"/>
      <w:marTop w:val="0"/>
      <w:marBottom w:val="0"/>
      <w:divBdr>
        <w:top w:val="none" w:sz="0" w:space="0" w:color="auto"/>
        <w:left w:val="none" w:sz="0" w:space="0" w:color="auto"/>
        <w:bottom w:val="none" w:sz="0" w:space="0" w:color="auto"/>
        <w:right w:val="none" w:sz="0" w:space="0" w:color="auto"/>
      </w:divBdr>
    </w:div>
    <w:div w:id="877622424">
      <w:bodyDiv w:val="1"/>
      <w:marLeft w:val="0"/>
      <w:marRight w:val="0"/>
      <w:marTop w:val="0"/>
      <w:marBottom w:val="0"/>
      <w:divBdr>
        <w:top w:val="none" w:sz="0" w:space="0" w:color="auto"/>
        <w:left w:val="none" w:sz="0" w:space="0" w:color="auto"/>
        <w:bottom w:val="none" w:sz="0" w:space="0" w:color="auto"/>
        <w:right w:val="none" w:sz="0" w:space="0" w:color="auto"/>
      </w:divBdr>
    </w:div>
    <w:div w:id="896432019">
      <w:bodyDiv w:val="1"/>
      <w:marLeft w:val="0"/>
      <w:marRight w:val="0"/>
      <w:marTop w:val="0"/>
      <w:marBottom w:val="0"/>
      <w:divBdr>
        <w:top w:val="none" w:sz="0" w:space="0" w:color="auto"/>
        <w:left w:val="none" w:sz="0" w:space="0" w:color="auto"/>
        <w:bottom w:val="none" w:sz="0" w:space="0" w:color="auto"/>
        <w:right w:val="none" w:sz="0" w:space="0" w:color="auto"/>
      </w:divBdr>
    </w:div>
    <w:div w:id="916207964">
      <w:bodyDiv w:val="1"/>
      <w:marLeft w:val="0"/>
      <w:marRight w:val="0"/>
      <w:marTop w:val="0"/>
      <w:marBottom w:val="0"/>
      <w:divBdr>
        <w:top w:val="single" w:sz="8" w:space="0" w:color="AEAEAE"/>
        <w:left w:val="single" w:sz="8" w:space="0" w:color="AEAEAE"/>
        <w:bottom w:val="single" w:sz="8" w:space="0" w:color="AEAEAE"/>
        <w:right w:val="single" w:sz="8" w:space="0" w:color="AEAEAE"/>
      </w:divBdr>
      <w:divsChild>
        <w:div w:id="418215986">
          <w:marLeft w:val="0"/>
          <w:marRight w:val="0"/>
          <w:marTop w:val="0"/>
          <w:marBottom w:val="0"/>
          <w:divBdr>
            <w:top w:val="none" w:sz="0" w:space="0" w:color="auto"/>
            <w:left w:val="none" w:sz="0" w:space="0" w:color="auto"/>
            <w:bottom w:val="none" w:sz="0" w:space="0" w:color="auto"/>
            <w:right w:val="none" w:sz="0" w:space="0" w:color="auto"/>
          </w:divBdr>
          <w:divsChild>
            <w:div w:id="1728186636">
              <w:marLeft w:val="37"/>
              <w:marRight w:val="37"/>
              <w:marTop w:val="37"/>
              <w:marBottom w:val="37"/>
              <w:divBdr>
                <w:top w:val="none" w:sz="0" w:space="0" w:color="auto"/>
                <w:left w:val="none" w:sz="0" w:space="0" w:color="auto"/>
                <w:bottom w:val="none" w:sz="0" w:space="0" w:color="auto"/>
                <w:right w:val="none" w:sz="0" w:space="0" w:color="auto"/>
              </w:divBdr>
              <w:divsChild>
                <w:div w:id="1493837766">
                  <w:marLeft w:val="0"/>
                  <w:marRight w:val="0"/>
                  <w:marTop w:val="0"/>
                  <w:marBottom w:val="0"/>
                  <w:divBdr>
                    <w:top w:val="none" w:sz="0" w:space="0" w:color="auto"/>
                    <w:left w:val="none" w:sz="0" w:space="0" w:color="auto"/>
                    <w:bottom w:val="none" w:sz="0" w:space="0" w:color="auto"/>
                    <w:right w:val="none" w:sz="0" w:space="0" w:color="auto"/>
                  </w:divBdr>
                  <w:divsChild>
                    <w:div w:id="522130279">
                      <w:marLeft w:val="0"/>
                      <w:marRight w:val="0"/>
                      <w:marTop w:val="0"/>
                      <w:marBottom w:val="0"/>
                      <w:divBdr>
                        <w:top w:val="none" w:sz="0" w:space="0" w:color="auto"/>
                        <w:left w:val="none" w:sz="0" w:space="0" w:color="auto"/>
                        <w:bottom w:val="none" w:sz="0" w:space="0" w:color="auto"/>
                        <w:right w:val="none" w:sz="0" w:space="0" w:color="auto"/>
                      </w:divBdr>
                      <w:divsChild>
                        <w:div w:id="286664377">
                          <w:marLeft w:val="187"/>
                          <w:marRight w:val="187"/>
                          <w:marTop w:val="0"/>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 w:id="923688987">
      <w:bodyDiv w:val="1"/>
      <w:marLeft w:val="0"/>
      <w:marRight w:val="0"/>
      <w:marTop w:val="0"/>
      <w:marBottom w:val="0"/>
      <w:divBdr>
        <w:top w:val="none" w:sz="0" w:space="0" w:color="auto"/>
        <w:left w:val="none" w:sz="0" w:space="0" w:color="auto"/>
        <w:bottom w:val="none" w:sz="0" w:space="0" w:color="auto"/>
        <w:right w:val="none" w:sz="0" w:space="0" w:color="auto"/>
      </w:divBdr>
      <w:divsChild>
        <w:div w:id="611744708">
          <w:marLeft w:val="0"/>
          <w:marRight w:val="0"/>
          <w:marTop w:val="0"/>
          <w:marBottom w:val="0"/>
          <w:divBdr>
            <w:top w:val="none" w:sz="0" w:space="0" w:color="auto"/>
            <w:left w:val="none" w:sz="0" w:space="0" w:color="auto"/>
            <w:bottom w:val="none" w:sz="0" w:space="0" w:color="auto"/>
            <w:right w:val="none" w:sz="0" w:space="0" w:color="auto"/>
          </w:divBdr>
        </w:div>
        <w:div w:id="808591373">
          <w:marLeft w:val="0"/>
          <w:marRight w:val="0"/>
          <w:marTop w:val="0"/>
          <w:marBottom w:val="0"/>
          <w:divBdr>
            <w:top w:val="none" w:sz="0" w:space="0" w:color="auto"/>
            <w:left w:val="none" w:sz="0" w:space="0" w:color="auto"/>
            <w:bottom w:val="none" w:sz="0" w:space="0" w:color="auto"/>
            <w:right w:val="none" w:sz="0" w:space="0" w:color="auto"/>
          </w:divBdr>
        </w:div>
        <w:div w:id="1368337672">
          <w:marLeft w:val="0"/>
          <w:marRight w:val="0"/>
          <w:marTop w:val="0"/>
          <w:marBottom w:val="0"/>
          <w:divBdr>
            <w:top w:val="none" w:sz="0" w:space="0" w:color="auto"/>
            <w:left w:val="none" w:sz="0" w:space="0" w:color="auto"/>
            <w:bottom w:val="none" w:sz="0" w:space="0" w:color="auto"/>
            <w:right w:val="none" w:sz="0" w:space="0" w:color="auto"/>
          </w:divBdr>
        </w:div>
      </w:divsChild>
    </w:div>
    <w:div w:id="958026077">
      <w:bodyDiv w:val="1"/>
      <w:marLeft w:val="0"/>
      <w:marRight w:val="0"/>
      <w:marTop w:val="0"/>
      <w:marBottom w:val="0"/>
      <w:divBdr>
        <w:top w:val="none" w:sz="0" w:space="0" w:color="auto"/>
        <w:left w:val="none" w:sz="0" w:space="0" w:color="auto"/>
        <w:bottom w:val="none" w:sz="0" w:space="0" w:color="auto"/>
        <w:right w:val="none" w:sz="0" w:space="0" w:color="auto"/>
      </w:divBdr>
    </w:div>
    <w:div w:id="995449238">
      <w:bodyDiv w:val="1"/>
      <w:marLeft w:val="0"/>
      <w:marRight w:val="0"/>
      <w:marTop w:val="0"/>
      <w:marBottom w:val="0"/>
      <w:divBdr>
        <w:top w:val="none" w:sz="0" w:space="0" w:color="auto"/>
        <w:left w:val="none" w:sz="0" w:space="0" w:color="auto"/>
        <w:bottom w:val="none" w:sz="0" w:space="0" w:color="auto"/>
        <w:right w:val="none" w:sz="0" w:space="0" w:color="auto"/>
      </w:divBdr>
    </w:div>
    <w:div w:id="1012535388">
      <w:bodyDiv w:val="1"/>
      <w:marLeft w:val="0"/>
      <w:marRight w:val="0"/>
      <w:marTop w:val="0"/>
      <w:marBottom w:val="0"/>
      <w:divBdr>
        <w:top w:val="none" w:sz="0" w:space="0" w:color="auto"/>
        <w:left w:val="none" w:sz="0" w:space="0" w:color="auto"/>
        <w:bottom w:val="none" w:sz="0" w:space="0" w:color="auto"/>
        <w:right w:val="none" w:sz="0" w:space="0" w:color="auto"/>
      </w:divBdr>
    </w:div>
    <w:div w:id="1076709441">
      <w:bodyDiv w:val="1"/>
      <w:marLeft w:val="0"/>
      <w:marRight w:val="0"/>
      <w:marTop w:val="0"/>
      <w:marBottom w:val="0"/>
      <w:divBdr>
        <w:top w:val="none" w:sz="0" w:space="0" w:color="auto"/>
        <w:left w:val="none" w:sz="0" w:space="0" w:color="auto"/>
        <w:bottom w:val="none" w:sz="0" w:space="0" w:color="auto"/>
        <w:right w:val="none" w:sz="0" w:space="0" w:color="auto"/>
      </w:divBdr>
    </w:div>
    <w:div w:id="1097482708">
      <w:bodyDiv w:val="1"/>
      <w:marLeft w:val="0"/>
      <w:marRight w:val="0"/>
      <w:marTop w:val="0"/>
      <w:marBottom w:val="0"/>
      <w:divBdr>
        <w:top w:val="none" w:sz="0" w:space="0" w:color="auto"/>
        <w:left w:val="none" w:sz="0" w:space="0" w:color="auto"/>
        <w:bottom w:val="none" w:sz="0" w:space="0" w:color="auto"/>
        <w:right w:val="none" w:sz="0" w:space="0" w:color="auto"/>
      </w:divBdr>
    </w:div>
    <w:div w:id="1210335967">
      <w:bodyDiv w:val="1"/>
      <w:marLeft w:val="0"/>
      <w:marRight w:val="0"/>
      <w:marTop w:val="0"/>
      <w:marBottom w:val="0"/>
      <w:divBdr>
        <w:top w:val="none" w:sz="0" w:space="0" w:color="auto"/>
        <w:left w:val="none" w:sz="0" w:space="0" w:color="auto"/>
        <w:bottom w:val="none" w:sz="0" w:space="0" w:color="auto"/>
        <w:right w:val="none" w:sz="0" w:space="0" w:color="auto"/>
      </w:divBdr>
    </w:div>
    <w:div w:id="1224486117">
      <w:bodyDiv w:val="1"/>
      <w:marLeft w:val="0"/>
      <w:marRight w:val="0"/>
      <w:marTop w:val="0"/>
      <w:marBottom w:val="0"/>
      <w:divBdr>
        <w:top w:val="none" w:sz="0" w:space="0" w:color="auto"/>
        <w:left w:val="none" w:sz="0" w:space="0" w:color="auto"/>
        <w:bottom w:val="none" w:sz="0" w:space="0" w:color="auto"/>
        <w:right w:val="none" w:sz="0" w:space="0" w:color="auto"/>
      </w:divBdr>
    </w:div>
    <w:div w:id="1227423833">
      <w:bodyDiv w:val="1"/>
      <w:marLeft w:val="0"/>
      <w:marRight w:val="0"/>
      <w:marTop w:val="0"/>
      <w:marBottom w:val="0"/>
      <w:divBdr>
        <w:top w:val="none" w:sz="0" w:space="0" w:color="auto"/>
        <w:left w:val="none" w:sz="0" w:space="0" w:color="auto"/>
        <w:bottom w:val="none" w:sz="0" w:space="0" w:color="auto"/>
        <w:right w:val="none" w:sz="0" w:space="0" w:color="auto"/>
      </w:divBdr>
    </w:div>
    <w:div w:id="1280995099">
      <w:bodyDiv w:val="1"/>
      <w:marLeft w:val="0"/>
      <w:marRight w:val="0"/>
      <w:marTop w:val="0"/>
      <w:marBottom w:val="0"/>
      <w:divBdr>
        <w:top w:val="none" w:sz="0" w:space="0" w:color="auto"/>
        <w:left w:val="none" w:sz="0" w:space="0" w:color="auto"/>
        <w:bottom w:val="none" w:sz="0" w:space="0" w:color="auto"/>
        <w:right w:val="none" w:sz="0" w:space="0" w:color="auto"/>
      </w:divBdr>
    </w:div>
    <w:div w:id="1290550951">
      <w:bodyDiv w:val="1"/>
      <w:marLeft w:val="0"/>
      <w:marRight w:val="0"/>
      <w:marTop w:val="0"/>
      <w:marBottom w:val="0"/>
      <w:divBdr>
        <w:top w:val="none" w:sz="0" w:space="0" w:color="auto"/>
        <w:left w:val="none" w:sz="0" w:space="0" w:color="auto"/>
        <w:bottom w:val="none" w:sz="0" w:space="0" w:color="auto"/>
        <w:right w:val="none" w:sz="0" w:space="0" w:color="auto"/>
      </w:divBdr>
    </w:div>
    <w:div w:id="1321040870">
      <w:bodyDiv w:val="1"/>
      <w:marLeft w:val="0"/>
      <w:marRight w:val="0"/>
      <w:marTop w:val="0"/>
      <w:marBottom w:val="0"/>
      <w:divBdr>
        <w:top w:val="none" w:sz="0" w:space="0" w:color="auto"/>
        <w:left w:val="none" w:sz="0" w:space="0" w:color="auto"/>
        <w:bottom w:val="none" w:sz="0" w:space="0" w:color="auto"/>
        <w:right w:val="none" w:sz="0" w:space="0" w:color="auto"/>
      </w:divBdr>
    </w:div>
    <w:div w:id="1329166961">
      <w:bodyDiv w:val="1"/>
      <w:marLeft w:val="0"/>
      <w:marRight w:val="0"/>
      <w:marTop w:val="0"/>
      <w:marBottom w:val="0"/>
      <w:divBdr>
        <w:top w:val="none" w:sz="0" w:space="0" w:color="auto"/>
        <w:left w:val="none" w:sz="0" w:space="0" w:color="auto"/>
        <w:bottom w:val="none" w:sz="0" w:space="0" w:color="auto"/>
        <w:right w:val="none" w:sz="0" w:space="0" w:color="auto"/>
      </w:divBdr>
    </w:div>
    <w:div w:id="1350375501">
      <w:bodyDiv w:val="1"/>
      <w:marLeft w:val="0"/>
      <w:marRight w:val="0"/>
      <w:marTop w:val="0"/>
      <w:marBottom w:val="0"/>
      <w:divBdr>
        <w:top w:val="none" w:sz="0" w:space="0" w:color="auto"/>
        <w:left w:val="none" w:sz="0" w:space="0" w:color="auto"/>
        <w:bottom w:val="none" w:sz="0" w:space="0" w:color="auto"/>
        <w:right w:val="none" w:sz="0" w:space="0" w:color="auto"/>
      </w:divBdr>
    </w:div>
    <w:div w:id="1474133788">
      <w:bodyDiv w:val="1"/>
      <w:marLeft w:val="0"/>
      <w:marRight w:val="0"/>
      <w:marTop w:val="0"/>
      <w:marBottom w:val="0"/>
      <w:divBdr>
        <w:top w:val="none" w:sz="0" w:space="0" w:color="auto"/>
        <w:left w:val="none" w:sz="0" w:space="0" w:color="auto"/>
        <w:bottom w:val="none" w:sz="0" w:space="0" w:color="auto"/>
        <w:right w:val="none" w:sz="0" w:space="0" w:color="auto"/>
      </w:divBdr>
    </w:div>
    <w:div w:id="1519277244">
      <w:bodyDiv w:val="1"/>
      <w:marLeft w:val="0"/>
      <w:marRight w:val="0"/>
      <w:marTop w:val="0"/>
      <w:marBottom w:val="0"/>
      <w:divBdr>
        <w:top w:val="none" w:sz="0" w:space="0" w:color="auto"/>
        <w:left w:val="none" w:sz="0" w:space="0" w:color="auto"/>
        <w:bottom w:val="none" w:sz="0" w:space="0" w:color="auto"/>
        <w:right w:val="none" w:sz="0" w:space="0" w:color="auto"/>
      </w:divBdr>
    </w:div>
    <w:div w:id="1525553366">
      <w:bodyDiv w:val="1"/>
      <w:marLeft w:val="0"/>
      <w:marRight w:val="0"/>
      <w:marTop w:val="0"/>
      <w:marBottom w:val="0"/>
      <w:divBdr>
        <w:top w:val="none" w:sz="0" w:space="0" w:color="auto"/>
        <w:left w:val="none" w:sz="0" w:space="0" w:color="auto"/>
        <w:bottom w:val="none" w:sz="0" w:space="0" w:color="auto"/>
        <w:right w:val="none" w:sz="0" w:space="0" w:color="auto"/>
      </w:divBdr>
    </w:div>
    <w:div w:id="1585187647">
      <w:bodyDiv w:val="1"/>
      <w:marLeft w:val="0"/>
      <w:marRight w:val="0"/>
      <w:marTop w:val="0"/>
      <w:marBottom w:val="0"/>
      <w:divBdr>
        <w:top w:val="none" w:sz="0" w:space="0" w:color="auto"/>
        <w:left w:val="none" w:sz="0" w:space="0" w:color="auto"/>
        <w:bottom w:val="none" w:sz="0" w:space="0" w:color="auto"/>
        <w:right w:val="none" w:sz="0" w:space="0" w:color="auto"/>
      </w:divBdr>
    </w:div>
    <w:div w:id="1589777376">
      <w:bodyDiv w:val="1"/>
      <w:marLeft w:val="0"/>
      <w:marRight w:val="0"/>
      <w:marTop w:val="0"/>
      <w:marBottom w:val="0"/>
      <w:divBdr>
        <w:top w:val="none" w:sz="0" w:space="0" w:color="auto"/>
        <w:left w:val="none" w:sz="0" w:space="0" w:color="auto"/>
        <w:bottom w:val="none" w:sz="0" w:space="0" w:color="auto"/>
        <w:right w:val="none" w:sz="0" w:space="0" w:color="auto"/>
      </w:divBdr>
    </w:div>
    <w:div w:id="1611623447">
      <w:bodyDiv w:val="1"/>
      <w:marLeft w:val="0"/>
      <w:marRight w:val="0"/>
      <w:marTop w:val="0"/>
      <w:marBottom w:val="0"/>
      <w:divBdr>
        <w:top w:val="none" w:sz="0" w:space="0" w:color="auto"/>
        <w:left w:val="none" w:sz="0" w:space="0" w:color="auto"/>
        <w:bottom w:val="none" w:sz="0" w:space="0" w:color="auto"/>
        <w:right w:val="none" w:sz="0" w:space="0" w:color="auto"/>
      </w:divBdr>
    </w:div>
    <w:div w:id="1657607692">
      <w:bodyDiv w:val="1"/>
      <w:marLeft w:val="0"/>
      <w:marRight w:val="0"/>
      <w:marTop w:val="0"/>
      <w:marBottom w:val="0"/>
      <w:divBdr>
        <w:top w:val="none" w:sz="0" w:space="0" w:color="auto"/>
        <w:left w:val="none" w:sz="0" w:space="0" w:color="auto"/>
        <w:bottom w:val="none" w:sz="0" w:space="0" w:color="auto"/>
        <w:right w:val="none" w:sz="0" w:space="0" w:color="auto"/>
      </w:divBdr>
    </w:div>
    <w:div w:id="1663582291">
      <w:bodyDiv w:val="1"/>
      <w:marLeft w:val="0"/>
      <w:marRight w:val="0"/>
      <w:marTop w:val="0"/>
      <w:marBottom w:val="0"/>
      <w:divBdr>
        <w:top w:val="none" w:sz="0" w:space="0" w:color="auto"/>
        <w:left w:val="none" w:sz="0" w:space="0" w:color="auto"/>
        <w:bottom w:val="none" w:sz="0" w:space="0" w:color="auto"/>
        <w:right w:val="none" w:sz="0" w:space="0" w:color="auto"/>
      </w:divBdr>
    </w:div>
    <w:div w:id="1686396702">
      <w:bodyDiv w:val="1"/>
      <w:marLeft w:val="0"/>
      <w:marRight w:val="0"/>
      <w:marTop w:val="0"/>
      <w:marBottom w:val="0"/>
      <w:divBdr>
        <w:top w:val="none" w:sz="0" w:space="0" w:color="auto"/>
        <w:left w:val="none" w:sz="0" w:space="0" w:color="auto"/>
        <w:bottom w:val="none" w:sz="0" w:space="0" w:color="auto"/>
        <w:right w:val="none" w:sz="0" w:space="0" w:color="auto"/>
      </w:divBdr>
    </w:div>
    <w:div w:id="1693871366">
      <w:bodyDiv w:val="1"/>
      <w:marLeft w:val="0"/>
      <w:marRight w:val="0"/>
      <w:marTop w:val="0"/>
      <w:marBottom w:val="0"/>
      <w:divBdr>
        <w:top w:val="none" w:sz="0" w:space="0" w:color="auto"/>
        <w:left w:val="none" w:sz="0" w:space="0" w:color="auto"/>
        <w:bottom w:val="none" w:sz="0" w:space="0" w:color="auto"/>
        <w:right w:val="none" w:sz="0" w:space="0" w:color="auto"/>
      </w:divBdr>
    </w:div>
    <w:div w:id="1729525153">
      <w:bodyDiv w:val="1"/>
      <w:marLeft w:val="0"/>
      <w:marRight w:val="0"/>
      <w:marTop w:val="0"/>
      <w:marBottom w:val="0"/>
      <w:divBdr>
        <w:top w:val="none" w:sz="0" w:space="0" w:color="auto"/>
        <w:left w:val="none" w:sz="0" w:space="0" w:color="auto"/>
        <w:bottom w:val="none" w:sz="0" w:space="0" w:color="auto"/>
        <w:right w:val="none" w:sz="0" w:space="0" w:color="auto"/>
      </w:divBdr>
    </w:div>
    <w:div w:id="1740864171">
      <w:bodyDiv w:val="1"/>
      <w:marLeft w:val="0"/>
      <w:marRight w:val="0"/>
      <w:marTop w:val="0"/>
      <w:marBottom w:val="0"/>
      <w:divBdr>
        <w:top w:val="none" w:sz="0" w:space="0" w:color="auto"/>
        <w:left w:val="none" w:sz="0" w:space="0" w:color="auto"/>
        <w:bottom w:val="none" w:sz="0" w:space="0" w:color="auto"/>
        <w:right w:val="none" w:sz="0" w:space="0" w:color="auto"/>
      </w:divBdr>
    </w:div>
    <w:div w:id="1810973042">
      <w:bodyDiv w:val="1"/>
      <w:marLeft w:val="0"/>
      <w:marRight w:val="0"/>
      <w:marTop w:val="0"/>
      <w:marBottom w:val="0"/>
      <w:divBdr>
        <w:top w:val="none" w:sz="0" w:space="0" w:color="auto"/>
        <w:left w:val="none" w:sz="0" w:space="0" w:color="auto"/>
        <w:bottom w:val="none" w:sz="0" w:space="0" w:color="auto"/>
        <w:right w:val="none" w:sz="0" w:space="0" w:color="auto"/>
      </w:divBdr>
    </w:div>
    <w:div w:id="1897811840">
      <w:bodyDiv w:val="1"/>
      <w:marLeft w:val="0"/>
      <w:marRight w:val="0"/>
      <w:marTop w:val="0"/>
      <w:marBottom w:val="0"/>
      <w:divBdr>
        <w:top w:val="none" w:sz="0" w:space="0" w:color="auto"/>
        <w:left w:val="none" w:sz="0" w:space="0" w:color="auto"/>
        <w:bottom w:val="none" w:sz="0" w:space="0" w:color="auto"/>
        <w:right w:val="none" w:sz="0" w:space="0" w:color="auto"/>
      </w:divBdr>
    </w:div>
    <w:div w:id="1917788934">
      <w:bodyDiv w:val="1"/>
      <w:marLeft w:val="0"/>
      <w:marRight w:val="0"/>
      <w:marTop w:val="0"/>
      <w:marBottom w:val="0"/>
      <w:divBdr>
        <w:top w:val="none" w:sz="0" w:space="0" w:color="auto"/>
        <w:left w:val="none" w:sz="0" w:space="0" w:color="auto"/>
        <w:bottom w:val="none" w:sz="0" w:space="0" w:color="auto"/>
        <w:right w:val="none" w:sz="0" w:space="0" w:color="auto"/>
      </w:divBdr>
    </w:div>
    <w:div w:id="1951889040">
      <w:bodyDiv w:val="1"/>
      <w:marLeft w:val="0"/>
      <w:marRight w:val="0"/>
      <w:marTop w:val="0"/>
      <w:marBottom w:val="0"/>
      <w:divBdr>
        <w:top w:val="single" w:sz="4" w:space="0" w:color="AEAEAE"/>
        <w:left w:val="single" w:sz="4" w:space="0" w:color="AEAEAE"/>
        <w:bottom w:val="single" w:sz="4" w:space="0" w:color="AEAEAE"/>
        <w:right w:val="single" w:sz="4" w:space="0" w:color="AEAEAE"/>
      </w:divBdr>
      <w:divsChild>
        <w:div w:id="1950507965">
          <w:marLeft w:val="0"/>
          <w:marRight w:val="0"/>
          <w:marTop w:val="0"/>
          <w:marBottom w:val="0"/>
          <w:divBdr>
            <w:top w:val="none" w:sz="0" w:space="0" w:color="auto"/>
            <w:left w:val="none" w:sz="0" w:space="0" w:color="auto"/>
            <w:bottom w:val="none" w:sz="0" w:space="0" w:color="auto"/>
            <w:right w:val="none" w:sz="0" w:space="0" w:color="auto"/>
          </w:divBdr>
          <w:divsChild>
            <w:div w:id="377825162">
              <w:marLeft w:val="26"/>
              <w:marRight w:val="26"/>
              <w:marTop w:val="26"/>
              <w:marBottom w:val="26"/>
              <w:divBdr>
                <w:top w:val="none" w:sz="0" w:space="0" w:color="auto"/>
                <w:left w:val="none" w:sz="0" w:space="0" w:color="auto"/>
                <w:bottom w:val="none" w:sz="0" w:space="0" w:color="auto"/>
                <w:right w:val="none" w:sz="0" w:space="0" w:color="auto"/>
              </w:divBdr>
              <w:divsChild>
                <w:div w:id="2039692753">
                  <w:marLeft w:val="0"/>
                  <w:marRight w:val="0"/>
                  <w:marTop w:val="0"/>
                  <w:marBottom w:val="0"/>
                  <w:divBdr>
                    <w:top w:val="none" w:sz="0" w:space="0" w:color="auto"/>
                    <w:left w:val="none" w:sz="0" w:space="0" w:color="auto"/>
                    <w:bottom w:val="none" w:sz="0" w:space="0" w:color="auto"/>
                    <w:right w:val="none" w:sz="0" w:space="0" w:color="auto"/>
                  </w:divBdr>
                  <w:divsChild>
                    <w:div w:id="1237283694">
                      <w:marLeft w:val="0"/>
                      <w:marRight w:val="0"/>
                      <w:marTop w:val="0"/>
                      <w:marBottom w:val="0"/>
                      <w:divBdr>
                        <w:top w:val="none" w:sz="0" w:space="0" w:color="auto"/>
                        <w:left w:val="none" w:sz="0" w:space="0" w:color="auto"/>
                        <w:bottom w:val="none" w:sz="0" w:space="0" w:color="auto"/>
                        <w:right w:val="none" w:sz="0" w:space="0" w:color="auto"/>
                      </w:divBdr>
                      <w:divsChild>
                        <w:div w:id="430442382">
                          <w:marLeft w:val="130"/>
                          <w:marRight w:val="130"/>
                          <w:marTop w:val="0"/>
                          <w:marBottom w:val="78"/>
                          <w:divBdr>
                            <w:top w:val="none" w:sz="0" w:space="0" w:color="auto"/>
                            <w:left w:val="none" w:sz="0" w:space="0" w:color="auto"/>
                            <w:bottom w:val="none" w:sz="0" w:space="0" w:color="auto"/>
                            <w:right w:val="none" w:sz="0" w:space="0" w:color="auto"/>
                          </w:divBdr>
                        </w:div>
                      </w:divsChild>
                    </w:div>
                  </w:divsChild>
                </w:div>
              </w:divsChild>
            </w:div>
          </w:divsChild>
        </w:div>
      </w:divsChild>
    </w:div>
    <w:div w:id="1962301840">
      <w:bodyDiv w:val="1"/>
      <w:marLeft w:val="0"/>
      <w:marRight w:val="0"/>
      <w:marTop w:val="0"/>
      <w:marBottom w:val="0"/>
      <w:divBdr>
        <w:top w:val="none" w:sz="0" w:space="0" w:color="auto"/>
        <w:left w:val="none" w:sz="0" w:space="0" w:color="auto"/>
        <w:bottom w:val="none" w:sz="0" w:space="0" w:color="auto"/>
        <w:right w:val="none" w:sz="0" w:space="0" w:color="auto"/>
      </w:divBdr>
    </w:div>
    <w:div w:id="20208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strukturnifondovi.h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hkig.hr" TargetMode="External"/><Relationship Id="rId2" Type="http://schemas.openxmlformats.org/officeDocument/2006/relationships/customXml" Target="../customXml/item2.xml"/><Relationship Id="rId16" Type="http://schemas.openxmlformats.org/officeDocument/2006/relationships/hyperlink" Target="mailto:info@hkig.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BBAA2-CDFC-4FFE-BCB7-F30E1AA090E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E5F093C-6A94-4E83-BA94-7BF0B86E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14299</Words>
  <Characters>81508</Characters>
  <Application>Microsoft Office Word</Application>
  <DocSecurity>0</DocSecurity>
  <Lines>679</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95616</CharactersWithSpaces>
  <SharedDoc>false</SharedDoc>
  <HLinks>
    <vt:vector size="402" baseType="variant">
      <vt:variant>
        <vt:i4>1310776</vt:i4>
      </vt:variant>
      <vt:variant>
        <vt:i4>398</vt:i4>
      </vt:variant>
      <vt:variant>
        <vt:i4>0</vt:i4>
      </vt:variant>
      <vt:variant>
        <vt:i4>5</vt:i4>
      </vt:variant>
      <vt:variant>
        <vt:lpwstr/>
      </vt:variant>
      <vt:variant>
        <vt:lpwstr>_Toc357581422</vt:lpwstr>
      </vt:variant>
      <vt:variant>
        <vt:i4>1310776</vt:i4>
      </vt:variant>
      <vt:variant>
        <vt:i4>392</vt:i4>
      </vt:variant>
      <vt:variant>
        <vt:i4>0</vt:i4>
      </vt:variant>
      <vt:variant>
        <vt:i4>5</vt:i4>
      </vt:variant>
      <vt:variant>
        <vt:lpwstr/>
      </vt:variant>
      <vt:variant>
        <vt:lpwstr>_Toc357581421</vt:lpwstr>
      </vt:variant>
      <vt:variant>
        <vt:i4>1310776</vt:i4>
      </vt:variant>
      <vt:variant>
        <vt:i4>386</vt:i4>
      </vt:variant>
      <vt:variant>
        <vt:i4>0</vt:i4>
      </vt:variant>
      <vt:variant>
        <vt:i4>5</vt:i4>
      </vt:variant>
      <vt:variant>
        <vt:lpwstr/>
      </vt:variant>
      <vt:variant>
        <vt:lpwstr>_Toc357581420</vt:lpwstr>
      </vt:variant>
      <vt:variant>
        <vt:i4>1507384</vt:i4>
      </vt:variant>
      <vt:variant>
        <vt:i4>380</vt:i4>
      </vt:variant>
      <vt:variant>
        <vt:i4>0</vt:i4>
      </vt:variant>
      <vt:variant>
        <vt:i4>5</vt:i4>
      </vt:variant>
      <vt:variant>
        <vt:lpwstr/>
      </vt:variant>
      <vt:variant>
        <vt:lpwstr>_Toc357581419</vt:lpwstr>
      </vt:variant>
      <vt:variant>
        <vt:i4>1507384</vt:i4>
      </vt:variant>
      <vt:variant>
        <vt:i4>374</vt:i4>
      </vt:variant>
      <vt:variant>
        <vt:i4>0</vt:i4>
      </vt:variant>
      <vt:variant>
        <vt:i4>5</vt:i4>
      </vt:variant>
      <vt:variant>
        <vt:lpwstr/>
      </vt:variant>
      <vt:variant>
        <vt:lpwstr>_Toc357581418</vt:lpwstr>
      </vt:variant>
      <vt:variant>
        <vt:i4>1507384</vt:i4>
      </vt:variant>
      <vt:variant>
        <vt:i4>368</vt:i4>
      </vt:variant>
      <vt:variant>
        <vt:i4>0</vt:i4>
      </vt:variant>
      <vt:variant>
        <vt:i4>5</vt:i4>
      </vt:variant>
      <vt:variant>
        <vt:lpwstr/>
      </vt:variant>
      <vt:variant>
        <vt:lpwstr>_Toc357581417</vt:lpwstr>
      </vt:variant>
      <vt:variant>
        <vt:i4>1507384</vt:i4>
      </vt:variant>
      <vt:variant>
        <vt:i4>362</vt:i4>
      </vt:variant>
      <vt:variant>
        <vt:i4>0</vt:i4>
      </vt:variant>
      <vt:variant>
        <vt:i4>5</vt:i4>
      </vt:variant>
      <vt:variant>
        <vt:lpwstr/>
      </vt:variant>
      <vt:variant>
        <vt:lpwstr>_Toc357581416</vt:lpwstr>
      </vt:variant>
      <vt:variant>
        <vt:i4>1507384</vt:i4>
      </vt:variant>
      <vt:variant>
        <vt:i4>356</vt:i4>
      </vt:variant>
      <vt:variant>
        <vt:i4>0</vt:i4>
      </vt:variant>
      <vt:variant>
        <vt:i4>5</vt:i4>
      </vt:variant>
      <vt:variant>
        <vt:lpwstr/>
      </vt:variant>
      <vt:variant>
        <vt:lpwstr>_Toc357581415</vt:lpwstr>
      </vt:variant>
      <vt:variant>
        <vt:i4>1507384</vt:i4>
      </vt:variant>
      <vt:variant>
        <vt:i4>350</vt:i4>
      </vt:variant>
      <vt:variant>
        <vt:i4>0</vt:i4>
      </vt:variant>
      <vt:variant>
        <vt:i4>5</vt:i4>
      </vt:variant>
      <vt:variant>
        <vt:lpwstr/>
      </vt:variant>
      <vt:variant>
        <vt:lpwstr>_Toc357581414</vt:lpwstr>
      </vt:variant>
      <vt:variant>
        <vt:i4>1507384</vt:i4>
      </vt:variant>
      <vt:variant>
        <vt:i4>344</vt:i4>
      </vt:variant>
      <vt:variant>
        <vt:i4>0</vt:i4>
      </vt:variant>
      <vt:variant>
        <vt:i4>5</vt:i4>
      </vt:variant>
      <vt:variant>
        <vt:lpwstr/>
      </vt:variant>
      <vt:variant>
        <vt:lpwstr>_Toc357581413</vt:lpwstr>
      </vt:variant>
      <vt:variant>
        <vt:i4>1507384</vt:i4>
      </vt:variant>
      <vt:variant>
        <vt:i4>338</vt:i4>
      </vt:variant>
      <vt:variant>
        <vt:i4>0</vt:i4>
      </vt:variant>
      <vt:variant>
        <vt:i4>5</vt:i4>
      </vt:variant>
      <vt:variant>
        <vt:lpwstr/>
      </vt:variant>
      <vt:variant>
        <vt:lpwstr>_Toc357581412</vt:lpwstr>
      </vt:variant>
      <vt:variant>
        <vt:i4>1507384</vt:i4>
      </vt:variant>
      <vt:variant>
        <vt:i4>332</vt:i4>
      </vt:variant>
      <vt:variant>
        <vt:i4>0</vt:i4>
      </vt:variant>
      <vt:variant>
        <vt:i4>5</vt:i4>
      </vt:variant>
      <vt:variant>
        <vt:lpwstr/>
      </vt:variant>
      <vt:variant>
        <vt:lpwstr>_Toc357581411</vt:lpwstr>
      </vt:variant>
      <vt:variant>
        <vt:i4>1507384</vt:i4>
      </vt:variant>
      <vt:variant>
        <vt:i4>326</vt:i4>
      </vt:variant>
      <vt:variant>
        <vt:i4>0</vt:i4>
      </vt:variant>
      <vt:variant>
        <vt:i4>5</vt:i4>
      </vt:variant>
      <vt:variant>
        <vt:lpwstr/>
      </vt:variant>
      <vt:variant>
        <vt:lpwstr>_Toc357581410</vt:lpwstr>
      </vt:variant>
      <vt:variant>
        <vt:i4>1441848</vt:i4>
      </vt:variant>
      <vt:variant>
        <vt:i4>320</vt:i4>
      </vt:variant>
      <vt:variant>
        <vt:i4>0</vt:i4>
      </vt:variant>
      <vt:variant>
        <vt:i4>5</vt:i4>
      </vt:variant>
      <vt:variant>
        <vt:lpwstr/>
      </vt:variant>
      <vt:variant>
        <vt:lpwstr>_Toc357581409</vt:lpwstr>
      </vt:variant>
      <vt:variant>
        <vt:i4>1441848</vt:i4>
      </vt:variant>
      <vt:variant>
        <vt:i4>314</vt:i4>
      </vt:variant>
      <vt:variant>
        <vt:i4>0</vt:i4>
      </vt:variant>
      <vt:variant>
        <vt:i4>5</vt:i4>
      </vt:variant>
      <vt:variant>
        <vt:lpwstr/>
      </vt:variant>
      <vt:variant>
        <vt:lpwstr>_Toc357581408</vt:lpwstr>
      </vt:variant>
      <vt:variant>
        <vt:i4>1441848</vt:i4>
      </vt:variant>
      <vt:variant>
        <vt:i4>308</vt:i4>
      </vt:variant>
      <vt:variant>
        <vt:i4>0</vt:i4>
      </vt:variant>
      <vt:variant>
        <vt:i4>5</vt:i4>
      </vt:variant>
      <vt:variant>
        <vt:lpwstr/>
      </vt:variant>
      <vt:variant>
        <vt:lpwstr>_Toc357581407</vt:lpwstr>
      </vt:variant>
      <vt:variant>
        <vt:i4>1441848</vt:i4>
      </vt:variant>
      <vt:variant>
        <vt:i4>302</vt:i4>
      </vt:variant>
      <vt:variant>
        <vt:i4>0</vt:i4>
      </vt:variant>
      <vt:variant>
        <vt:i4>5</vt:i4>
      </vt:variant>
      <vt:variant>
        <vt:lpwstr/>
      </vt:variant>
      <vt:variant>
        <vt:lpwstr>_Toc357581406</vt:lpwstr>
      </vt:variant>
      <vt:variant>
        <vt:i4>1441848</vt:i4>
      </vt:variant>
      <vt:variant>
        <vt:i4>296</vt:i4>
      </vt:variant>
      <vt:variant>
        <vt:i4>0</vt:i4>
      </vt:variant>
      <vt:variant>
        <vt:i4>5</vt:i4>
      </vt:variant>
      <vt:variant>
        <vt:lpwstr/>
      </vt:variant>
      <vt:variant>
        <vt:lpwstr>_Toc357581405</vt:lpwstr>
      </vt:variant>
      <vt:variant>
        <vt:i4>1441848</vt:i4>
      </vt:variant>
      <vt:variant>
        <vt:i4>290</vt:i4>
      </vt:variant>
      <vt:variant>
        <vt:i4>0</vt:i4>
      </vt:variant>
      <vt:variant>
        <vt:i4>5</vt:i4>
      </vt:variant>
      <vt:variant>
        <vt:lpwstr/>
      </vt:variant>
      <vt:variant>
        <vt:lpwstr>_Toc357581404</vt:lpwstr>
      </vt:variant>
      <vt:variant>
        <vt:i4>1441848</vt:i4>
      </vt:variant>
      <vt:variant>
        <vt:i4>284</vt:i4>
      </vt:variant>
      <vt:variant>
        <vt:i4>0</vt:i4>
      </vt:variant>
      <vt:variant>
        <vt:i4>5</vt:i4>
      </vt:variant>
      <vt:variant>
        <vt:lpwstr/>
      </vt:variant>
      <vt:variant>
        <vt:lpwstr>_Toc357581403</vt:lpwstr>
      </vt:variant>
      <vt:variant>
        <vt:i4>1441848</vt:i4>
      </vt:variant>
      <vt:variant>
        <vt:i4>278</vt:i4>
      </vt:variant>
      <vt:variant>
        <vt:i4>0</vt:i4>
      </vt:variant>
      <vt:variant>
        <vt:i4>5</vt:i4>
      </vt:variant>
      <vt:variant>
        <vt:lpwstr/>
      </vt:variant>
      <vt:variant>
        <vt:lpwstr>_Toc357581402</vt:lpwstr>
      </vt:variant>
      <vt:variant>
        <vt:i4>1441848</vt:i4>
      </vt:variant>
      <vt:variant>
        <vt:i4>272</vt:i4>
      </vt:variant>
      <vt:variant>
        <vt:i4>0</vt:i4>
      </vt:variant>
      <vt:variant>
        <vt:i4>5</vt:i4>
      </vt:variant>
      <vt:variant>
        <vt:lpwstr/>
      </vt:variant>
      <vt:variant>
        <vt:lpwstr>_Toc357581401</vt:lpwstr>
      </vt:variant>
      <vt:variant>
        <vt:i4>1441848</vt:i4>
      </vt:variant>
      <vt:variant>
        <vt:i4>266</vt:i4>
      </vt:variant>
      <vt:variant>
        <vt:i4>0</vt:i4>
      </vt:variant>
      <vt:variant>
        <vt:i4>5</vt:i4>
      </vt:variant>
      <vt:variant>
        <vt:lpwstr/>
      </vt:variant>
      <vt:variant>
        <vt:lpwstr>_Toc357581400</vt:lpwstr>
      </vt:variant>
      <vt:variant>
        <vt:i4>2031679</vt:i4>
      </vt:variant>
      <vt:variant>
        <vt:i4>260</vt:i4>
      </vt:variant>
      <vt:variant>
        <vt:i4>0</vt:i4>
      </vt:variant>
      <vt:variant>
        <vt:i4>5</vt:i4>
      </vt:variant>
      <vt:variant>
        <vt:lpwstr/>
      </vt:variant>
      <vt:variant>
        <vt:lpwstr>_Toc357581399</vt:lpwstr>
      </vt:variant>
      <vt:variant>
        <vt:i4>2031679</vt:i4>
      </vt:variant>
      <vt:variant>
        <vt:i4>254</vt:i4>
      </vt:variant>
      <vt:variant>
        <vt:i4>0</vt:i4>
      </vt:variant>
      <vt:variant>
        <vt:i4>5</vt:i4>
      </vt:variant>
      <vt:variant>
        <vt:lpwstr/>
      </vt:variant>
      <vt:variant>
        <vt:lpwstr>_Toc357581398</vt:lpwstr>
      </vt:variant>
      <vt:variant>
        <vt:i4>2031679</vt:i4>
      </vt:variant>
      <vt:variant>
        <vt:i4>248</vt:i4>
      </vt:variant>
      <vt:variant>
        <vt:i4>0</vt:i4>
      </vt:variant>
      <vt:variant>
        <vt:i4>5</vt:i4>
      </vt:variant>
      <vt:variant>
        <vt:lpwstr/>
      </vt:variant>
      <vt:variant>
        <vt:lpwstr>_Toc357581397</vt:lpwstr>
      </vt:variant>
      <vt:variant>
        <vt:i4>2031679</vt:i4>
      </vt:variant>
      <vt:variant>
        <vt:i4>242</vt:i4>
      </vt:variant>
      <vt:variant>
        <vt:i4>0</vt:i4>
      </vt:variant>
      <vt:variant>
        <vt:i4>5</vt:i4>
      </vt:variant>
      <vt:variant>
        <vt:lpwstr/>
      </vt:variant>
      <vt:variant>
        <vt:lpwstr>_Toc357581396</vt:lpwstr>
      </vt:variant>
      <vt:variant>
        <vt:i4>2031679</vt:i4>
      </vt:variant>
      <vt:variant>
        <vt:i4>236</vt:i4>
      </vt:variant>
      <vt:variant>
        <vt:i4>0</vt:i4>
      </vt:variant>
      <vt:variant>
        <vt:i4>5</vt:i4>
      </vt:variant>
      <vt:variant>
        <vt:lpwstr/>
      </vt:variant>
      <vt:variant>
        <vt:lpwstr>_Toc357581395</vt:lpwstr>
      </vt:variant>
      <vt:variant>
        <vt:i4>2031679</vt:i4>
      </vt:variant>
      <vt:variant>
        <vt:i4>230</vt:i4>
      </vt:variant>
      <vt:variant>
        <vt:i4>0</vt:i4>
      </vt:variant>
      <vt:variant>
        <vt:i4>5</vt:i4>
      </vt:variant>
      <vt:variant>
        <vt:lpwstr/>
      </vt:variant>
      <vt:variant>
        <vt:lpwstr>_Toc357581394</vt:lpwstr>
      </vt:variant>
      <vt:variant>
        <vt:i4>2031679</vt:i4>
      </vt:variant>
      <vt:variant>
        <vt:i4>224</vt:i4>
      </vt:variant>
      <vt:variant>
        <vt:i4>0</vt:i4>
      </vt:variant>
      <vt:variant>
        <vt:i4>5</vt:i4>
      </vt:variant>
      <vt:variant>
        <vt:lpwstr/>
      </vt:variant>
      <vt:variant>
        <vt:lpwstr>_Toc357581393</vt:lpwstr>
      </vt:variant>
      <vt:variant>
        <vt:i4>2031679</vt:i4>
      </vt:variant>
      <vt:variant>
        <vt:i4>218</vt:i4>
      </vt:variant>
      <vt:variant>
        <vt:i4>0</vt:i4>
      </vt:variant>
      <vt:variant>
        <vt:i4>5</vt:i4>
      </vt:variant>
      <vt:variant>
        <vt:lpwstr/>
      </vt:variant>
      <vt:variant>
        <vt:lpwstr>_Toc357581392</vt:lpwstr>
      </vt:variant>
      <vt:variant>
        <vt:i4>2031679</vt:i4>
      </vt:variant>
      <vt:variant>
        <vt:i4>212</vt:i4>
      </vt:variant>
      <vt:variant>
        <vt:i4>0</vt:i4>
      </vt:variant>
      <vt:variant>
        <vt:i4>5</vt:i4>
      </vt:variant>
      <vt:variant>
        <vt:lpwstr/>
      </vt:variant>
      <vt:variant>
        <vt:lpwstr>_Toc357581391</vt:lpwstr>
      </vt:variant>
      <vt:variant>
        <vt:i4>2031679</vt:i4>
      </vt:variant>
      <vt:variant>
        <vt:i4>206</vt:i4>
      </vt:variant>
      <vt:variant>
        <vt:i4>0</vt:i4>
      </vt:variant>
      <vt:variant>
        <vt:i4>5</vt:i4>
      </vt:variant>
      <vt:variant>
        <vt:lpwstr/>
      </vt:variant>
      <vt:variant>
        <vt:lpwstr>_Toc357581390</vt:lpwstr>
      </vt:variant>
      <vt:variant>
        <vt:i4>1966143</vt:i4>
      </vt:variant>
      <vt:variant>
        <vt:i4>200</vt:i4>
      </vt:variant>
      <vt:variant>
        <vt:i4>0</vt:i4>
      </vt:variant>
      <vt:variant>
        <vt:i4>5</vt:i4>
      </vt:variant>
      <vt:variant>
        <vt:lpwstr/>
      </vt:variant>
      <vt:variant>
        <vt:lpwstr>_Toc357581389</vt:lpwstr>
      </vt:variant>
      <vt:variant>
        <vt:i4>1966143</vt:i4>
      </vt:variant>
      <vt:variant>
        <vt:i4>194</vt:i4>
      </vt:variant>
      <vt:variant>
        <vt:i4>0</vt:i4>
      </vt:variant>
      <vt:variant>
        <vt:i4>5</vt:i4>
      </vt:variant>
      <vt:variant>
        <vt:lpwstr/>
      </vt:variant>
      <vt:variant>
        <vt:lpwstr>_Toc357581388</vt:lpwstr>
      </vt:variant>
      <vt:variant>
        <vt:i4>1966143</vt:i4>
      </vt:variant>
      <vt:variant>
        <vt:i4>188</vt:i4>
      </vt:variant>
      <vt:variant>
        <vt:i4>0</vt:i4>
      </vt:variant>
      <vt:variant>
        <vt:i4>5</vt:i4>
      </vt:variant>
      <vt:variant>
        <vt:lpwstr/>
      </vt:variant>
      <vt:variant>
        <vt:lpwstr>_Toc357581387</vt:lpwstr>
      </vt:variant>
      <vt:variant>
        <vt:i4>1966143</vt:i4>
      </vt:variant>
      <vt:variant>
        <vt:i4>182</vt:i4>
      </vt:variant>
      <vt:variant>
        <vt:i4>0</vt:i4>
      </vt:variant>
      <vt:variant>
        <vt:i4>5</vt:i4>
      </vt:variant>
      <vt:variant>
        <vt:lpwstr/>
      </vt:variant>
      <vt:variant>
        <vt:lpwstr>_Toc357581386</vt:lpwstr>
      </vt:variant>
      <vt:variant>
        <vt:i4>1966143</vt:i4>
      </vt:variant>
      <vt:variant>
        <vt:i4>176</vt:i4>
      </vt:variant>
      <vt:variant>
        <vt:i4>0</vt:i4>
      </vt:variant>
      <vt:variant>
        <vt:i4>5</vt:i4>
      </vt:variant>
      <vt:variant>
        <vt:lpwstr/>
      </vt:variant>
      <vt:variant>
        <vt:lpwstr>_Toc357581385</vt:lpwstr>
      </vt:variant>
      <vt:variant>
        <vt:i4>1966143</vt:i4>
      </vt:variant>
      <vt:variant>
        <vt:i4>170</vt:i4>
      </vt:variant>
      <vt:variant>
        <vt:i4>0</vt:i4>
      </vt:variant>
      <vt:variant>
        <vt:i4>5</vt:i4>
      </vt:variant>
      <vt:variant>
        <vt:lpwstr/>
      </vt:variant>
      <vt:variant>
        <vt:lpwstr>_Toc357581384</vt:lpwstr>
      </vt:variant>
      <vt:variant>
        <vt:i4>1966143</vt:i4>
      </vt:variant>
      <vt:variant>
        <vt:i4>164</vt:i4>
      </vt:variant>
      <vt:variant>
        <vt:i4>0</vt:i4>
      </vt:variant>
      <vt:variant>
        <vt:i4>5</vt:i4>
      </vt:variant>
      <vt:variant>
        <vt:lpwstr/>
      </vt:variant>
      <vt:variant>
        <vt:lpwstr>_Toc357581383</vt:lpwstr>
      </vt:variant>
      <vt:variant>
        <vt:i4>1966143</vt:i4>
      </vt:variant>
      <vt:variant>
        <vt:i4>158</vt:i4>
      </vt:variant>
      <vt:variant>
        <vt:i4>0</vt:i4>
      </vt:variant>
      <vt:variant>
        <vt:i4>5</vt:i4>
      </vt:variant>
      <vt:variant>
        <vt:lpwstr/>
      </vt:variant>
      <vt:variant>
        <vt:lpwstr>_Toc357581382</vt:lpwstr>
      </vt:variant>
      <vt:variant>
        <vt:i4>1966143</vt:i4>
      </vt:variant>
      <vt:variant>
        <vt:i4>152</vt:i4>
      </vt:variant>
      <vt:variant>
        <vt:i4>0</vt:i4>
      </vt:variant>
      <vt:variant>
        <vt:i4>5</vt:i4>
      </vt:variant>
      <vt:variant>
        <vt:lpwstr/>
      </vt:variant>
      <vt:variant>
        <vt:lpwstr>_Toc357581381</vt:lpwstr>
      </vt:variant>
      <vt:variant>
        <vt:i4>1966143</vt:i4>
      </vt:variant>
      <vt:variant>
        <vt:i4>146</vt:i4>
      </vt:variant>
      <vt:variant>
        <vt:i4>0</vt:i4>
      </vt:variant>
      <vt:variant>
        <vt:i4>5</vt:i4>
      </vt:variant>
      <vt:variant>
        <vt:lpwstr/>
      </vt:variant>
      <vt:variant>
        <vt:lpwstr>_Toc357581380</vt:lpwstr>
      </vt:variant>
      <vt:variant>
        <vt:i4>1114175</vt:i4>
      </vt:variant>
      <vt:variant>
        <vt:i4>140</vt:i4>
      </vt:variant>
      <vt:variant>
        <vt:i4>0</vt:i4>
      </vt:variant>
      <vt:variant>
        <vt:i4>5</vt:i4>
      </vt:variant>
      <vt:variant>
        <vt:lpwstr/>
      </vt:variant>
      <vt:variant>
        <vt:lpwstr>_Toc357581379</vt:lpwstr>
      </vt:variant>
      <vt:variant>
        <vt:i4>1114175</vt:i4>
      </vt:variant>
      <vt:variant>
        <vt:i4>134</vt:i4>
      </vt:variant>
      <vt:variant>
        <vt:i4>0</vt:i4>
      </vt:variant>
      <vt:variant>
        <vt:i4>5</vt:i4>
      </vt:variant>
      <vt:variant>
        <vt:lpwstr/>
      </vt:variant>
      <vt:variant>
        <vt:lpwstr>_Toc357581378</vt:lpwstr>
      </vt:variant>
      <vt:variant>
        <vt:i4>1114175</vt:i4>
      </vt:variant>
      <vt:variant>
        <vt:i4>128</vt:i4>
      </vt:variant>
      <vt:variant>
        <vt:i4>0</vt:i4>
      </vt:variant>
      <vt:variant>
        <vt:i4>5</vt:i4>
      </vt:variant>
      <vt:variant>
        <vt:lpwstr/>
      </vt:variant>
      <vt:variant>
        <vt:lpwstr>_Toc357581377</vt:lpwstr>
      </vt:variant>
      <vt:variant>
        <vt:i4>1114175</vt:i4>
      </vt:variant>
      <vt:variant>
        <vt:i4>122</vt:i4>
      </vt:variant>
      <vt:variant>
        <vt:i4>0</vt:i4>
      </vt:variant>
      <vt:variant>
        <vt:i4>5</vt:i4>
      </vt:variant>
      <vt:variant>
        <vt:lpwstr/>
      </vt:variant>
      <vt:variant>
        <vt:lpwstr>_Toc357581376</vt:lpwstr>
      </vt:variant>
      <vt:variant>
        <vt:i4>1114175</vt:i4>
      </vt:variant>
      <vt:variant>
        <vt:i4>116</vt:i4>
      </vt:variant>
      <vt:variant>
        <vt:i4>0</vt:i4>
      </vt:variant>
      <vt:variant>
        <vt:i4>5</vt:i4>
      </vt:variant>
      <vt:variant>
        <vt:lpwstr/>
      </vt:variant>
      <vt:variant>
        <vt:lpwstr>_Toc357581375</vt:lpwstr>
      </vt:variant>
      <vt:variant>
        <vt:i4>1114175</vt:i4>
      </vt:variant>
      <vt:variant>
        <vt:i4>110</vt:i4>
      </vt:variant>
      <vt:variant>
        <vt:i4>0</vt:i4>
      </vt:variant>
      <vt:variant>
        <vt:i4>5</vt:i4>
      </vt:variant>
      <vt:variant>
        <vt:lpwstr/>
      </vt:variant>
      <vt:variant>
        <vt:lpwstr>_Toc357581374</vt:lpwstr>
      </vt:variant>
      <vt:variant>
        <vt:i4>1114175</vt:i4>
      </vt:variant>
      <vt:variant>
        <vt:i4>104</vt:i4>
      </vt:variant>
      <vt:variant>
        <vt:i4>0</vt:i4>
      </vt:variant>
      <vt:variant>
        <vt:i4>5</vt:i4>
      </vt:variant>
      <vt:variant>
        <vt:lpwstr/>
      </vt:variant>
      <vt:variant>
        <vt:lpwstr>_Toc357581373</vt:lpwstr>
      </vt:variant>
      <vt:variant>
        <vt:i4>1114175</vt:i4>
      </vt:variant>
      <vt:variant>
        <vt:i4>98</vt:i4>
      </vt:variant>
      <vt:variant>
        <vt:i4>0</vt:i4>
      </vt:variant>
      <vt:variant>
        <vt:i4>5</vt:i4>
      </vt:variant>
      <vt:variant>
        <vt:lpwstr/>
      </vt:variant>
      <vt:variant>
        <vt:lpwstr>_Toc357581372</vt:lpwstr>
      </vt:variant>
      <vt:variant>
        <vt:i4>1114175</vt:i4>
      </vt:variant>
      <vt:variant>
        <vt:i4>92</vt:i4>
      </vt:variant>
      <vt:variant>
        <vt:i4>0</vt:i4>
      </vt:variant>
      <vt:variant>
        <vt:i4>5</vt:i4>
      </vt:variant>
      <vt:variant>
        <vt:lpwstr/>
      </vt:variant>
      <vt:variant>
        <vt:lpwstr>_Toc357581371</vt:lpwstr>
      </vt:variant>
      <vt:variant>
        <vt:i4>1114175</vt:i4>
      </vt:variant>
      <vt:variant>
        <vt:i4>86</vt:i4>
      </vt:variant>
      <vt:variant>
        <vt:i4>0</vt:i4>
      </vt:variant>
      <vt:variant>
        <vt:i4>5</vt:i4>
      </vt:variant>
      <vt:variant>
        <vt:lpwstr/>
      </vt:variant>
      <vt:variant>
        <vt:lpwstr>_Toc357581370</vt:lpwstr>
      </vt:variant>
      <vt:variant>
        <vt:i4>1048639</vt:i4>
      </vt:variant>
      <vt:variant>
        <vt:i4>80</vt:i4>
      </vt:variant>
      <vt:variant>
        <vt:i4>0</vt:i4>
      </vt:variant>
      <vt:variant>
        <vt:i4>5</vt:i4>
      </vt:variant>
      <vt:variant>
        <vt:lpwstr/>
      </vt:variant>
      <vt:variant>
        <vt:lpwstr>_Toc357581369</vt:lpwstr>
      </vt:variant>
      <vt:variant>
        <vt:i4>1048639</vt:i4>
      </vt:variant>
      <vt:variant>
        <vt:i4>74</vt:i4>
      </vt:variant>
      <vt:variant>
        <vt:i4>0</vt:i4>
      </vt:variant>
      <vt:variant>
        <vt:i4>5</vt:i4>
      </vt:variant>
      <vt:variant>
        <vt:lpwstr/>
      </vt:variant>
      <vt:variant>
        <vt:lpwstr>_Toc357581368</vt:lpwstr>
      </vt:variant>
      <vt:variant>
        <vt:i4>1048639</vt:i4>
      </vt:variant>
      <vt:variant>
        <vt:i4>68</vt:i4>
      </vt:variant>
      <vt:variant>
        <vt:i4>0</vt:i4>
      </vt:variant>
      <vt:variant>
        <vt:i4>5</vt:i4>
      </vt:variant>
      <vt:variant>
        <vt:lpwstr/>
      </vt:variant>
      <vt:variant>
        <vt:lpwstr>_Toc357581367</vt:lpwstr>
      </vt:variant>
      <vt:variant>
        <vt:i4>1048639</vt:i4>
      </vt:variant>
      <vt:variant>
        <vt:i4>62</vt:i4>
      </vt:variant>
      <vt:variant>
        <vt:i4>0</vt:i4>
      </vt:variant>
      <vt:variant>
        <vt:i4>5</vt:i4>
      </vt:variant>
      <vt:variant>
        <vt:lpwstr/>
      </vt:variant>
      <vt:variant>
        <vt:lpwstr>_Toc357581366</vt:lpwstr>
      </vt:variant>
      <vt:variant>
        <vt:i4>1048639</vt:i4>
      </vt:variant>
      <vt:variant>
        <vt:i4>56</vt:i4>
      </vt:variant>
      <vt:variant>
        <vt:i4>0</vt:i4>
      </vt:variant>
      <vt:variant>
        <vt:i4>5</vt:i4>
      </vt:variant>
      <vt:variant>
        <vt:lpwstr/>
      </vt:variant>
      <vt:variant>
        <vt:lpwstr>_Toc357581365</vt:lpwstr>
      </vt:variant>
      <vt:variant>
        <vt:i4>1048639</vt:i4>
      </vt:variant>
      <vt:variant>
        <vt:i4>50</vt:i4>
      </vt:variant>
      <vt:variant>
        <vt:i4>0</vt:i4>
      </vt:variant>
      <vt:variant>
        <vt:i4>5</vt:i4>
      </vt:variant>
      <vt:variant>
        <vt:lpwstr/>
      </vt:variant>
      <vt:variant>
        <vt:lpwstr>_Toc357581364</vt:lpwstr>
      </vt:variant>
      <vt:variant>
        <vt:i4>1048639</vt:i4>
      </vt:variant>
      <vt:variant>
        <vt:i4>44</vt:i4>
      </vt:variant>
      <vt:variant>
        <vt:i4>0</vt:i4>
      </vt:variant>
      <vt:variant>
        <vt:i4>5</vt:i4>
      </vt:variant>
      <vt:variant>
        <vt:lpwstr/>
      </vt:variant>
      <vt:variant>
        <vt:lpwstr>_Toc357581363</vt:lpwstr>
      </vt:variant>
      <vt:variant>
        <vt:i4>1048639</vt:i4>
      </vt:variant>
      <vt:variant>
        <vt:i4>38</vt:i4>
      </vt:variant>
      <vt:variant>
        <vt:i4>0</vt:i4>
      </vt:variant>
      <vt:variant>
        <vt:i4>5</vt:i4>
      </vt:variant>
      <vt:variant>
        <vt:lpwstr/>
      </vt:variant>
      <vt:variant>
        <vt:lpwstr>_Toc357581362</vt:lpwstr>
      </vt:variant>
      <vt:variant>
        <vt:i4>1048639</vt:i4>
      </vt:variant>
      <vt:variant>
        <vt:i4>32</vt:i4>
      </vt:variant>
      <vt:variant>
        <vt:i4>0</vt:i4>
      </vt:variant>
      <vt:variant>
        <vt:i4>5</vt:i4>
      </vt:variant>
      <vt:variant>
        <vt:lpwstr/>
      </vt:variant>
      <vt:variant>
        <vt:lpwstr>_Toc357581361</vt:lpwstr>
      </vt:variant>
      <vt:variant>
        <vt:i4>1048639</vt:i4>
      </vt:variant>
      <vt:variant>
        <vt:i4>26</vt:i4>
      </vt:variant>
      <vt:variant>
        <vt:i4>0</vt:i4>
      </vt:variant>
      <vt:variant>
        <vt:i4>5</vt:i4>
      </vt:variant>
      <vt:variant>
        <vt:lpwstr/>
      </vt:variant>
      <vt:variant>
        <vt:lpwstr>_Toc357581360</vt:lpwstr>
      </vt:variant>
      <vt:variant>
        <vt:i4>1245247</vt:i4>
      </vt:variant>
      <vt:variant>
        <vt:i4>20</vt:i4>
      </vt:variant>
      <vt:variant>
        <vt:i4>0</vt:i4>
      </vt:variant>
      <vt:variant>
        <vt:i4>5</vt:i4>
      </vt:variant>
      <vt:variant>
        <vt:lpwstr/>
      </vt:variant>
      <vt:variant>
        <vt:lpwstr>_Toc357581359</vt:lpwstr>
      </vt:variant>
      <vt:variant>
        <vt:i4>1245247</vt:i4>
      </vt:variant>
      <vt:variant>
        <vt:i4>14</vt:i4>
      </vt:variant>
      <vt:variant>
        <vt:i4>0</vt:i4>
      </vt:variant>
      <vt:variant>
        <vt:i4>5</vt:i4>
      </vt:variant>
      <vt:variant>
        <vt:lpwstr/>
      </vt:variant>
      <vt:variant>
        <vt:lpwstr>_Toc357581358</vt:lpwstr>
      </vt:variant>
      <vt:variant>
        <vt:i4>1245247</vt:i4>
      </vt:variant>
      <vt:variant>
        <vt:i4>8</vt:i4>
      </vt:variant>
      <vt:variant>
        <vt:i4>0</vt:i4>
      </vt:variant>
      <vt:variant>
        <vt:i4>5</vt:i4>
      </vt:variant>
      <vt:variant>
        <vt:lpwstr/>
      </vt:variant>
      <vt:variant>
        <vt:lpwstr>_Toc357581357</vt:lpwstr>
      </vt:variant>
      <vt:variant>
        <vt:i4>1245247</vt:i4>
      </vt:variant>
      <vt:variant>
        <vt:i4>2</vt:i4>
      </vt:variant>
      <vt:variant>
        <vt:i4>0</vt:i4>
      </vt:variant>
      <vt:variant>
        <vt:i4>5</vt:i4>
      </vt:variant>
      <vt:variant>
        <vt:lpwstr/>
      </vt:variant>
      <vt:variant>
        <vt:lpwstr>_Toc357581356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2019-08-09T11:37:00Z</dcterms:created>
  <dcterms:modified xsi:type="dcterms:W3CDTF">2019-09-09T10:52:00Z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c61621b9-9aa6-4071-9cf4-487fb7019017</vt:lpwstr>
  </property>
  <property fmtid="{D5CDD505-2E9C-101B-9397-08002B2CF9AE}" pid="3" name="bjSaver">
    <vt:lpwstr>UTzDIe4IkAdtvb3zEfJ5jVjew3bZmGRH</vt:lpwstr>
  </property>
  <property fmtid="{D5CDD505-2E9C-101B-9397-08002B2CF9AE}" pid="4" name="bjDocumentSecurityLabel">
    <vt:lpwstr>NEKLASIFICIRANO</vt:lpwstr>
  </property>
  <property fmtid="{D5CDD505-2E9C-101B-9397-08002B2CF9AE}" pid="5"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